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571" w:rsidRDefault="000A2EDE">
      <w:pPr>
        <w:ind w:left="3400" w:right="3360"/>
        <w:rPr>
          <w:sz w:val="2"/>
        </w:rPr>
      </w:pPr>
      <w:ins w:id="0" w:author="VUILLIER Julien" w:date="2023-03-02T16:09:00Z">
        <w:r>
          <w:rPr>
            <w:noProof/>
            <w:lang w:val="fr-FR" w:eastAsia="fr-FR"/>
          </w:rPr>
          <w:drawing>
            <wp:anchor distT="0" distB="0" distL="114300" distR="114300" simplePos="0" relativeHeight="251661312" behindDoc="0" locked="0" layoutInCell="1" allowOverlap="1" wp14:anchorId="55E42F77" wp14:editId="2DFDD8ED">
              <wp:simplePos x="0" y="0"/>
              <wp:positionH relativeFrom="margin">
                <wp:posOffset>1976467</wp:posOffset>
              </wp:positionH>
              <wp:positionV relativeFrom="paragraph">
                <wp:posOffset>-254860</wp:posOffset>
              </wp:positionV>
              <wp:extent cx="1890395" cy="789940"/>
              <wp:effectExtent l="0" t="0" r="0" b="0"/>
              <wp:wrapNone/>
              <wp:docPr id="1" name="Image 1" descr="LOGO_VILLE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_VILLE_COULEU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90395" cy="789940"/>
                      </a:xfrm>
                      <a:prstGeom prst="rect">
                        <a:avLst/>
                      </a:prstGeom>
                      <a:noFill/>
                    </pic:spPr>
                  </pic:pic>
                </a:graphicData>
              </a:graphic>
              <wp14:sizeRelH relativeFrom="page">
                <wp14:pctWidth>0</wp14:pctWidth>
              </wp14:sizeRelH>
              <wp14:sizeRelV relativeFrom="page">
                <wp14:pctHeight>0</wp14:pctHeight>
              </wp14:sizeRelV>
            </wp:anchor>
          </w:drawing>
        </w:r>
      </w:ins>
    </w:p>
    <w:p w:rsidR="00F60571" w:rsidRDefault="00F60571">
      <w:pPr>
        <w:spacing w:line="240" w:lineRule="exact"/>
      </w:pPr>
    </w:p>
    <w:p w:rsidR="00F60571" w:rsidRDefault="00F60571">
      <w:pPr>
        <w:spacing w:line="240" w:lineRule="exact"/>
      </w:pPr>
    </w:p>
    <w:p w:rsidR="000D1931" w:rsidRDefault="000D1931">
      <w:pPr>
        <w:spacing w:after="100" w:line="240" w:lineRule="exact"/>
      </w:pPr>
    </w:p>
    <w:p w:rsidR="000D1931" w:rsidRDefault="000D1931">
      <w:pPr>
        <w:spacing w:after="100" w:line="240" w:lineRule="exact"/>
      </w:pPr>
    </w:p>
    <w:p w:rsidR="00F60571" w:rsidRDefault="00F60571">
      <w:pPr>
        <w:spacing w:after="100" w:line="240" w:lineRule="exact"/>
      </w:pPr>
    </w:p>
    <w:tbl>
      <w:tblPr>
        <w:tblW w:w="0" w:type="auto"/>
        <w:tblLayout w:type="fixed"/>
        <w:tblLook w:val="04A0" w:firstRow="1" w:lastRow="0" w:firstColumn="1" w:lastColumn="0" w:noHBand="0" w:noVBand="1"/>
      </w:tblPr>
      <w:tblGrid>
        <w:gridCol w:w="9620"/>
      </w:tblGrid>
      <w:tr w:rsidR="00F60571">
        <w:tc>
          <w:tcPr>
            <w:tcW w:w="9620" w:type="dxa"/>
            <w:shd w:val="clear" w:color="666553" w:fill="666553"/>
            <w:tcMar>
              <w:top w:w="30" w:type="dxa"/>
              <w:left w:w="0" w:type="dxa"/>
              <w:bottom w:w="0" w:type="dxa"/>
              <w:right w:w="0" w:type="dxa"/>
            </w:tcMar>
            <w:vAlign w:val="center"/>
          </w:tcPr>
          <w:p w:rsidR="00F60571" w:rsidRDefault="004B1414">
            <w:pPr>
              <w:jc w:val="center"/>
              <w:rPr>
                <w:rFonts w:ascii="Arial" w:eastAsia="Arial" w:hAnsi="Arial" w:cs="Arial"/>
                <w:b/>
                <w:color w:val="FFFFFF"/>
                <w:sz w:val="28"/>
                <w:u w:val="single"/>
                <w:lang w:val="fr-FR"/>
              </w:rPr>
            </w:pPr>
            <w:r>
              <w:rPr>
                <w:rFonts w:ascii="Arial" w:eastAsia="Arial" w:hAnsi="Arial" w:cs="Arial"/>
                <w:b/>
                <w:color w:val="FFFFFF"/>
                <w:sz w:val="28"/>
                <w:u w:val="single"/>
                <w:lang w:val="fr-FR"/>
              </w:rPr>
              <w:t>ACTE D'ENGAGEMENT</w:t>
            </w:r>
          </w:p>
        </w:tc>
      </w:tr>
    </w:tbl>
    <w:p w:rsidR="00F60571" w:rsidRDefault="004B1414">
      <w:pPr>
        <w:spacing w:line="240" w:lineRule="exact"/>
      </w:pPr>
      <w:r>
        <w:t xml:space="preserve"> </w:t>
      </w:r>
    </w:p>
    <w:p w:rsidR="00F60571" w:rsidRDefault="00F60571">
      <w:pPr>
        <w:spacing w:after="220" w:line="240" w:lineRule="exact"/>
      </w:pPr>
    </w:p>
    <w:p w:rsidR="00F60571" w:rsidRDefault="004B1414">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after="180" w:line="240" w:lineRule="exact"/>
      </w:pPr>
    </w:p>
    <w:tbl>
      <w:tblPr>
        <w:tblW w:w="0" w:type="auto"/>
        <w:tblInd w:w="1260" w:type="dxa"/>
        <w:tblLayout w:type="fixed"/>
        <w:tblLook w:val="04A0" w:firstRow="1" w:lastRow="0" w:firstColumn="1" w:lastColumn="0" w:noHBand="0" w:noVBand="1"/>
      </w:tblPr>
      <w:tblGrid>
        <w:gridCol w:w="7100"/>
      </w:tblGrid>
      <w:tr w:rsidR="00F60571">
        <w:tc>
          <w:tcPr>
            <w:tcW w:w="7100" w:type="dxa"/>
            <w:tcBorders>
              <w:top w:val="single" w:sz="4" w:space="0" w:color="000000"/>
              <w:bottom w:val="single" w:sz="4" w:space="0" w:color="000000"/>
            </w:tcBorders>
            <w:tcMar>
              <w:top w:w="300" w:type="dxa"/>
              <w:left w:w="0" w:type="dxa"/>
              <w:bottom w:w="300" w:type="dxa"/>
              <w:right w:w="0" w:type="dxa"/>
            </w:tcMar>
            <w:vAlign w:val="center"/>
          </w:tcPr>
          <w:p w:rsidR="00F60571" w:rsidRDefault="000D1931" w:rsidP="000D1931">
            <w:pPr>
              <w:jc w:val="center"/>
              <w:rPr>
                <w:rFonts w:ascii="Arial" w:eastAsia="Arial" w:hAnsi="Arial" w:cs="Arial"/>
                <w:b/>
                <w:color w:val="000000"/>
                <w:sz w:val="28"/>
                <w:lang w:val="fr-FR"/>
              </w:rPr>
            </w:pPr>
            <w:r w:rsidRPr="000D1931">
              <w:rPr>
                <w:rFonts w:ascii="Arial" w:eastAsia="Arial" w:hAnsi="Arial" w:cs="Arial"/>
                <w:b/>
                <w:color w:val="000000"/>
                <w:sz w:val="28"/>
                <w:lang w:val="fr-FR"/>
              </w:rPr>
              <w:t>Fourniture d’une solution d’alerte à la population</w:t>
            </w:r>
          </w:p>
        </w:tc>
      </w:tr>
    </w:tbl>
    <w:p w:rsidR="00F60571" w:rsidRDefault="004B1414">
      <w:pPr>
        <w:spacing w:line="240" w:lineRule="exact"/>
      </w:pPr>
      <w:r>
        <w:t xml:space="preserve"> </w:t>
      </w: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line="240" w:lineRule="exact"/>
      </w:pPr>
    </w:p>
    <w:p w:rsidR="00F60571" w:rsidRDefault="00F60571">
      <w:pPr>
        <w:spacing w:after="40" w:line="240" w:lineRule="exact"/>
      </w:pPr>
    </w:p>
    <w:p w:rsidR="00F60571" w:rsidRDefault="004B1414">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60571">
        <w:trPr>
          <w:trHeight w:val="76"/>
        </w:trPr>
        <w:tc>
          <w:tcPr>
            <w:tcW w:w="1940" w:type="dxa"/>
            <w:vMerge w:val="restart"/>
            <w:tcMar>
              <w:top w:w="0" w:type="dxa"/>
              <w:left w:w="0" w:type="dxa"/>
              <w:bottom w:w="0" w:type="dxa"/>
              <w:right w:w="0" w:type="dxa"/>
            </w:tcMar>
            <w:vAlign w:val="center"/>
          </w:tcPr>
          <w:p w:rsidR="00F60571" w:rsidRDefault="004B1414">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r>
      <w:tr w:rsidR="00F60571">
        <w:trPr>
          <w:trHeight w:val="238"/>
        </w:trPr>
        <w:tc>
          <w:tcPr>
            <w:tcW w:w="1940" w:type="dxa"/>
            <w:vMerge/>
            <w:tcMar>
              <w:top w:w="0" w:type="dxa"/>
              <w:left w:w="0" w:type="dxa"/>
              <w:bottom w:w="0" w:type="dxa"/>
              <w:right w:w="0" w:type="dxa"/>
            </w:tcMar>
          </w:tcPr>
          <w:p w:rsidR="00F60571" w:rsidRDefault="00F60571"/>
        </w:tc>
        <w:tc>
          <w:tcPr>
            <w:tcW w:w="20" w:type="dxa"/>
            <w:tcMar>
              <w:top w:w="0" w:type="dxa"/>
              <w:left w:w="0" w:type="dxa"/>
              <w:bottom w:w="0" w:type="dxa"/>
              <w:right w:w="0" w:type="dxa"/>
            </w:tcMar>
          </w:tcPr>
          <w:p w:rsidR="00F60571" w:rsidRDefault="00F6057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F60571" w:rsidRDefault="004B1414">
            <w:pPr>
              <w:jc w:val="center"/>
              <w:rPr>
                <w:rFonts w:ascii="Arial" w:eastAsia="Arial" w:hAnsi="Arial" w:cs="Arial"/>
                <w:color w:val="000000"/>
                <w:sz w:val="0"/>
                <w:lang w:val="fr-FR"/>
              </w:rPr>
            </w:pPr>
            <w:r>
              <w:rPr>
                <w:rFonts w:ascii="Arial" w:eastAsia="Arial" w:hAnsi="Arial" w:cs="Arial"/>
                <w:color w:val="000000"/>
                <w:sz w:val="0"/>
                <w:lang w:val="fr-FR"/>
              </w:rPr>
              <w:t>.</w:t>
            </w:r>
          </w:p>
        </w:tc>
      </w:tr>
      <w:tr w:rsidR="00F60571">
        <w:trPr>
          <w:trHeight w:val="18"/>
        </w:trPr>
        <w:tc>
          <w:tcPr>
            <w:tcW w:w="1940" w:type="dxa"/>
            <w:vMerge/>
            <w:tcMar>
              <w:top w:w="0" w:type="dxa"/>
              <w:left w:w="0" w:type="dxa"/>
              <w:bottom w:w="0" w:type="dxa"/>
              <w:right w:w="0" w:type="dxa"/>
            </w:tcMar>
          </w:tcPr>
          <w:p w:rsidR="00F60571" w:rsidRDefault="00F60571"/>
        </w:tc>
        <w:tc>
          <w:tcPr>
            <w:tcW w:w="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c>
          <w:tcPr>
            <w:tcW w:w="420" w:type="dxa"/>
            <w:tcMar>
              <w:top w:w="0" w:type="dxa"/>
              <w:left w:w="0" w:type="dxa"/>
              <w:bottom w:w="0" w:type="dxa"/>
              <w:right w:w="0" w:type="dxa"/>
            </w:tcMar>
          </w:tcPr>
          <w:p w:rsidR="00F60571" w:rsidRDefault="00F60571">
            <w:pPr>
              <w:rPr>
                <w:sz w:val="2"/>
              </w:rPr>
            </w:pPr>
          </w:p>
        </w:tc>
      </w:tr>
    </w:tbl>
    <w:p w:rsidR="00F60571" w:rsidRDefault="004B1414">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F60571">
        <w:trPr>
          <w:trHeight w:val="346"/>
        </w:trPr>
        <w:tc>
          <w:tcPr>
            <w:tcW w:w="1940" w:type="dxa"/>
            <w:tcMar>
              <w:top w:w="0" w:type="dxa"/>
              <w:left w:w="0" w:type="dxa"/>
              <w:bottom w:w="0" w:type="dxa"/>
              <w:right w:w="0" w:type="dxa"/>
            </w:tcMar>
            <w:vAlign w:val="center"/>
          </w:tcPr>
          <w:p w:rsidR="00F60571" w:rsidRDefault="004B1414">
            <w:pPr>
              <w:rPr>
                <w:rFonts w:ascii="Arial" w:eastAsia="Arial" w:hAnsi="Arial" w:cs="Arial"/>
                <w:b/>
                <w:color w:val="000000"/>
                <w:lang w:val="fr-FR"/>
              </w:rPr>
            </w:pPr>
            <w:proofErr w:type="gramStart"/>
            <w:r>
              <w:rPr>
                <w:rFonts w:ascii="Arial" w:eastAsia="Arial" w:hAnsi="Arial" w:cs="Arial"/>
                <w:b/>
                <w:color w:val="000000"/>
                <w:lang w:val="fr-FR"/>
              </w:rPr>
              <w:t>NOTIFIE LE</w:t>
            </w:r>
            <w:proofErr w:type="gramEnd"/>
          </w:p>
        </w:tc>
        <w:tc>
          <w:tcPr>
            <w:tcW w:w="20" w:type="dxa"/>
            <w:tcMar>
              <w:top w:w="0" w:type="dxa"/>
              <w:left w:w="0" w:type="dxa"/>
              <w:bottom w:w="0" w:type="dxa"/>
              <w:right w:w="0" w:type="dxa"/>
            </w:tcMar>
          </w:tcPr>
          <w:p w:rsidR="00F60571" w:rsidRDefault="00F60571">
            <w:pPr>
              <w:rPr>
                <w:sz w:val="2"/>
              </w:rPr>
            </w:pPr>
          </w:p>
        </w:tc>
        <w:tc>
          <w:tcPr>
            <w:tcW w:w="4200" w:type="dxa"/>
            <w:tcMar>
              <w:top w:w="0" w:type="dxa"/>
              <w:left w:w="0" w:type="dxa"/>
              <w:bottom w:w="0" w:type="dxa"/>
              <w:right w:w="0" w:type="dxa"/>
            </w:tcMar>
            <w:vAlign w:val="center"/>
          </w:tcPr>
          <w:p w:rsidR="00F60571" w:rsidRDefault="004B1414">
            <w:pPr>
              <w:rPr>
                <w:rFonts w:ascii="Arial" w:eastAsia="Arial" w:hAnsi="Arial" w:cs="Arial"/>
                <w:color w:val="000000"/>
                <w:sz w:val="16"/>
                <w:lang w:val="fr-FR"/>
              </w:rPr>
            </w:pPr>
            <w:r>
              <w:rPr>
                <w:rFonts w:ascii="Arial" w:eastAsia="Arial" w:hAnsi="Arial" w:cs="Arial"/>
                <w:color w:val="000000"/>
                <w:sz w:val="16"/>
                <w:lang w:val="fr-FR"/>
              </w:rPr>
              <w:t>....... ....... / ....... ....... / ....... ....... ....... .......</w:t>
            </w:r>
          </w:p>
        </w:tc>
      </w:tr>
    </w:tbl>
    <w:p w:rsidR="00F60571" w:rsidRDefault="004B1414">
      <w:pPr>
        <w:spacing w:line="240" w:lineRule="exact"/>
      </w:pPr>
      <w:r>
        <w:t xml:space="preserve"> </w:t>
      </w:r>
    </w:p>
    <w:p w:rsidR="00F60571" w:rsidRDefault="00F60571">
      <w:pPr>
        <w:spacing w:after="100" w:line="240" w:lineRule="exact"/>
      </w:pPr>
    </w:p>
    <w:p w:rsidR="00F60571" w:rsidRDefault="004B141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Ville de Besançon </w:t>
      </w:r>
    </w:p>
    <w:p w:rsidR="00F60571" w:rsidRDefault="004B1414">
      <w:pPr>
        <w:spacing w:line="276" w:lineRule="exact"/>
        <w:jc w:val="center"/>
        <w:rPr>
          <w:rFonts w:ascii="Arial" w:eastAsia="Arial" w:hAnsi="Arial" w:cs="Arial"/>
          <w:color w:val="000000"/>
          <w:lang w:val="fr-FR"/>
        </w:rPr>
      </w:pPr>
      <w:r>
        <w:rPr>
          <w:rFonts w:ascii="Arial" w:eastAsia="Arial" w:hAnsi="Arial" w:cs="Arial"/>
          <w:color w:val="000000"/>
          <w:lang w:val="fr-FR"/>
        </w:rPr>
        <w:t xml:space="preserve">2 rue </w:t>
      </w:r>
      <w:proofErr w:type="spellStart"/>
      <w:r>
        <w:rPr>
          <w:rFonts w:ascii="Arial" w:eastAsia="Arial" w:hAnsi="Arial" w:cs="Arial"/>
          <w:color w:val="000000"/>
          <w:lang w:val="fr-FR"/>
        </w:rPr>
        <w:t>Mégevand</w:t>
      </w:r>
      <w:proofErr w:type="spellEnd"/>
    </w:p>
    <w:p w:rsidR="00F60571" w:rsidRDefault="004B1414">
      <w:pPr>
        <w:spacing w:line="276" w:lineRule="exact"/>
        <w:jc w:val="center"/>
        <w:rPr>
          <w:rFonts w:ascii="Arial" w:eastAsia="Arial" w:hAnsi="Arial" w:cs="Arial"/>
          <w:color w:val="000000"/>
          <w:lang w:val="fr-FR"/>
        </w:rPr>
      </w:pPr>
      <w:r>
        <w:rPr>
          <w:rFonts w:ascii="Arial" w:eastAsia="Arial" w:hAnsi="Arial" w:cs="Arial"/>
          <w:color w:val="000000"/>
          <w:lang w:val="fr-FR"/>
        </w:rPr>
        <w:t>25034 BESANCON</w:t>
      </w:r>
    </w:p>
    <w:p w:rsidR="00F60571" w:rsidRDefault="004B1414">
      <w:pPr>
        <w:spacing w:line="276" w:lineRule="exact"/>
        <w:jc w:val="center"/>
        <w:rPr>
          <w:rFonts w:ascii="Arial" w:eastAsia="Arial" w:hAnsi="Arial" w:cs="Arial"/>
          <w:color w:val="000000"/>
          <w:lang w:val="fr-FR"/>
        </w:rPr>
        <w:sectPr w:rsidR="00F60571">
          <w:pgSz w:w="11900" w:h="16840"/>
          <w:pgMar w:top="1400" w:right="1140" w:bottom="1440" w:left="1140" w:header="1400" w:footer="1440" w:gutter="0"/>
          <w:cols w:space="708"/>
        </w:sectPr>
      </w:pPr>
      <w:r>
        <w:rPr>
          <w:rFonts w:ascii="Arial" w:eastAsia="Arial" w:hAnsi="Arial" w:cs="Arial"/>
          <w:color w:val="000000"/>
          <w:lang w:val="fr-FR"/>
        </w:rPr>
        <w:t>Tél : 0381615050</w:t>
      </w:r>
    </w:p>
    <w:p w:rsidR="00F60571" w:rsidRDefault="004B1414">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rsidR="00F60571" w:rsidRDefault="00F60571">
      <w:pPr>
        <w:spacing w:after="80" w:line="240" w:lineRule="exact"/>
      </w:pPr>
    </w:p>
    <w:p w:rsidR="002C0CD0" w:rsidRDefault="004B1414">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sidR="002C0CD0" w:rsidRPr="00E508E9">
        <w:rPr>
          <w:rFonts w:eastAsia="Arial"/>
          <w:noProof/>
          <w:color w:val="000000"/>
          <w:lang w:val="fr-FR"/>
        </w:rPr>
        <w:t>1 - Identification de l'acheteur</w:t>
      </w:r>
      <w:r w:rsidR="002C0CD0">
        <w:rPr>
          <w:noProof/>
        </w:rPr>
        <w:tab/>
      </w:r>
      <w:r w:rsidR="002C0CD0">
        <w:rPr>
          <w:noProof/>
        </w:rPr>
        <w:fldChar w:fldCharType="begin"/>
      </w:r>
      <w:r w:rsidR="002C0CD0">
        <w:rPr>
          <w:noProof/>
        </w:rPr>
        <w:instrText xml:space="preserve"> PAGEREF _Toc128992926 \h </w:instrText>
      </w:r>
      <w:r w:rsidR="002C0CD0">
        <w:rPr>
          <w:noProof/>
        </w:rPr>
      </w:r>
      <w:r w:rsidR="002C0CD0">
        <w:rPr>
          <w:noProof/>
        </w:rPr>
        <w:fldChar w:fldCharType="separate"/>
      </w:r>
      <w:r w:rsidR="002C0CD0">
        <w:rPr>
          <w:noProof/>
        </w:rPr>
        <w:t>3</w:t>
      </w:r>
      <w:r w:rsidR="002C0CD0">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2 - Identification du co-contractant</w:t>
      </w:r>
      <w:r>
        <w:rPr>
          <w:noProof/>
        </w:rPr>
        <w:tab/>
      </w:r>
      <w:r>
        <w:rPr>
          <w:noProof/>
        </w:rPr>
        <w:fldChar w:fldCharType="begin"/>
      </w:r>
      <w:r>
        <w:rPr>
          <w:noProof/>
        </w:rPr>
        <w:instrText xml:space="preserve"> PAGEREF _Toc128992927 \h </w:instrText>
      </w:r>
      <w:r>
        <w:rPr>
          <w:noProof/>
        </w:rPr>
      </w:r>
      <w:r>
        <w:rPr>
          <w:noProof/>
        </w:rPr>
        <w:fldChar w:fldCharType="separate"/>
      </w:r>
      <w:r>
        <w:rPr>
          <w:noProof/>
        </w:rPr>
        <w:t>3</w:t>
      </w:r>
      <w:r>
        <w:rPr>
          <w:noProof/>
        </w:rPr>
        <w:fldChar w:fldCharType="end"/>
      </w:r>
    </w:p>
    <w:p w:rsidR="002C0CD0" w:rsidRDefault="002C0CD0">
      <w:pPr>
        <w:pStyle w:val="TM2"/>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3.1 - Objet</w:t>
      </w:r>
      <w:r>
        <w:rPr>
          <w:noProof/>
        </w:rPr>
        <w:tab/>
      </w:r>
      <w:r>
        <w:rPr>
          <w:noProof/>
        </w:rPr>
        <w:fldChar w:fldCharType="begin"/>
      </w:r>
      <w:r>
        <w:rPr>
          <w:noProof/>
        </w:rPr>
        <w:instrText xml:space="preserve"> PAGEREF _Toc128992928 \h </w:instrText>
      </w:r>
      <w:r>
        <w:rPr>
          <w:noProof/>
        </w:rPr>
      </w:r>
      <w:r>
        <w:rPr>
          <w:noProof/>
        </w:rPr>
        <w:fldChar w:fldCharType="separate"/>
      </w:r>
      <w:r>
        <w:rPr>
          <w:noProof/>
        </w:rPr>
        <w:t>5</w:t>
      </w:r>
      <w:r>
        <w:rPr>
          <w:noProof/>
        </w:rPr>
        <w:fldChar w:fldCharType="end"/>
      </w:r>
    </w:p>
    <w:p w:rsidR="002C0CD0" w:rsidRDefault="002C0CD0">
      <w:pPr>
        <w:pStyle w:val="TM2"/>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3.2 - Mode de passation</w:t>
      </w:r>
      <w:r>
        <w:rPr>
          <w:noProof/>
        </w:rPr>
        <w:tab/>
      </w:r>
      <w:r>
        <w:rPr>
          <w:noProof/>
        </w:rPr>
        <w:fldChar w:fldCharType="begin"/>
      </w:r>
      <w:r>
        <w:rPr>
          <w:noProof/>
        </w:rPr>
        <w:instrText xml:space="preserve"> PAGEREF _Toc128992929 \h </w:instrText>
      </w:r>
      <w:r>
        <w:rPr>
          <w:noProof/>
        </w:rPr>
      </w:r>
      <w:r>
        <w:rPr>
          <w:noProof/>
        </w:rPr>
        <w:fldChar w:fldCharType="separate"/>
      </w:r>
      <w:r>
        <w:rPr>
          <w:noProof/>
        </w:rPr>
        <w:t>5</w:t>
      </w:r>
      <w:r>
        <w:rPr>
          <w:noProof/>
        </w:rPr>
        <w:fldChar w:fldCharType="end"/>
      </w:r>
    </w:p>
    <w:p w:rsidR="002C0CD0" w:rsidRDefault="002C0CD0">
      <w:pPr>
        <w:pStyle w:val="TM2"/>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3.3 - Forme de contrat</w:t>
      </w:r>
      <w:r>
        <w:rPr>
          <w:noProof/>
        </w:rPr>
        <w:tab/>
      </w:r>
      <w:r>
        <w:rPr>
          <w:noProof/>
        </w:rPr>
        <w:fldChar w:fldCharType="begin"/>
      </w:r>
      <w:r>
        <w:rPr>
          <w:noProof/>
        </w:rPr>
        <w:instrText xml:space="preserve"> PAGEREF _Toc128992930 \h </w:instrText>
      </w:r>
      <w:r>
        <w:rPr>
          <w:noProof/>
        </w:rPr>
      </w:r>
      <w:r>
        <w:rPr>
          <w:noProof/>
        </w:rPr>
        <w:fldChar w:fldCharType="separate"/>
      </w:r>
      <w:r>
        <w:rPr>
          <w:noProof/>
        </w:rPr>
        <w:t>5</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4 - Prix</w:t>
      </w:r>
      <w:r>
        <w:rPr>
          <w:noProof/>
        </w:rPr>
        <w:tab/>
      </w:r>
      <w:r>
        <w:rPr>
          <w:noProof/>
        </w:rPr>
        <w:fldChar w:fldCharType="begin"/>
      </w:r>
      <w:r>
        <w:rPr>
          <w:noProof/>
        </w:rPr>
        <w:instrText xml:space="preserve"> PAGEREF _Toc128992931 \h </w:instrText>
      </w:r>
      <w:r>
        <w:rPr>
          <w:noProof/>
        </w:rPr>
      </w:r>
      <w:r>
        <w:rPr>
          <w:noProof/>
        </w:rPr>
        <w:fldChar w:fldCharType="separate"/>
      </w:r>
      <w:r>
        <w:rPr>
          <w:noProof/>
        </w:rPr>
        <w:t>5</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5 - Durée de l'accord-cadre</w:t>
      </w:r>
      <w:r>
        <w:rPr>
          <w:noProof/>
        </w:rPr>
        <w:tab/>
      </w:r>
      <w:r>
        <w:rPr>
          <w:noProof/>
        </w:rPr>
        <w:fldChar w:fldCharType="begin"/>
      </w:r>
      <w:r>
        <w:rPr>
          <w:noProof/>
        </w:rPr>
        <w:instrText xml:space="preserve"> PAGEREF _Toc128992932 \h </w:instrText>
      </w:r>
      <w:r>
        <w:rPr>
          <w:noProof/>
        </w:rPr>
      </w:r>
      <w:r>
        <w:rPr>
          <w:noProof/>
        </w:rPr>
        <w:fldChar w:fldCharType="separate"/>
      </w:r>
      <w:r>
        <w:rPr>
          <w:noProof/>
        </w:rPr>
        <w:t>5</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6 - Paiement</w:t>
      </w:r>
      <w:r>
        <w:rPr>
          <w:noProof/>
        </w:rPr>
        <w:tab/>
      </w:r>
      <w:r>
        <w:rPr>
          <w:noProof/>
        </w:rPr>
        <w:fldChar w:fldCharType="begin"/>
      </w:r>
      <w:r>
        <w:rPr>
          <w:noProof/>
        </w:rPr>
        <w:instrText xml:space="preserve"> PAGEREF _Toc128992933 \h </w:instrText>
      </w:r>
      <w:r>
        <w:rPr>
          <w:noProof/>
        </w:rPr>
      </w:r>
      <w:r>
        <w:rPr>
          <w:noProof/>
        </w:rPr>
        <w:fldChar w:fldCharType="separate"/>
      </w:r>
      <w:r>
        <w:rPr>
          <w:noProof/>
        </w:rPr>
        <w:t>6</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7 - Nomenclature(s)</w:t>
      </w:r>
      <w:r>
        <w:rPr>
          <w:noProof/>
        </w:rPr>
        <w:tab/>
      </w:r>
      <w:r>
        <w:rPr>
          <w:noProof/>
        </w:rPr>
        <w:fldChar w:fldCharType="begin"/>
      </w:r>
      <w:r>
        <w:rPr>
          <w:noProof/>
        </w:rPr>
        <w:instrText xml:space="preserve"> PAGEREF _Toc128992934 \h </w:instrText>
      </w:r>
      <w:r>
        <w:rPr>
          <w:noProof/>
        </w:rPr>
      </w:r>
      <w:r>
        <w:rPr>
          <w:noProof/>
        </w:rPr>
        <w:fldChar w:fldCharType="separate"/>
      </w:r>
      <w:r>
        <w:rPr>
          <w:noProof/>
        </w:rPr>
        <w:t>6</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8 - Signature</w:t>
      </w:r>
      <w:r>
        <w:rPr>
          <w:noProof/>
        </w:rPr>
        <w:tab/>
      </w:r>
      <w:r>
        <w:rPr>
          <w:noProof/>
        </w:rPr>
        <w:fldChar w:fldCharType="begin"/>
      </w:r>
      <w:r>
        <w:rPr>
          <w:noProof/>
        </w:rPr>
        <w:instrText xml:space="preserve"> PAGEREF _Toc128992935 \h </w:instrText>
      </w:r>
      <w:r>
        <w:rPr>
          <w:noProof/>
        </w:rPr>
      </w:r>
      <w:r>
        <w:rPr>
          <w:noProof/>
        </w:rPr>
        <w:fldChar w:fldCharType="separate"/>
      </w:r>
      <w:r>
        <w:rPr>
          <w:noProof/>
        </w:rPr>
        <w:t>7</w:t>
      </w:r>
      <w:r>
        <w:rPr>
          <w:noProof/>
        </w:rPr>
        <w:fldChar w:fldCharType="end"/>
      </w:r>
    </w:p>
    <w:p w:rsidR="002C0CD0" w:rsidRDefault="002C0CD0">
      <w:pPr>
        <w:pStyle w:val="TM1"/>
        <w:tabs>
          <w:tab w:val="right" w:leader="dot" w:pos="9610"/>
        </w:tabs>
        <w:rPr>
          <w:rFonts w:asciiTheme="minorHAnsi" w:eastAsiaTheme="minorEastAsia" w:hAnsiTheme="minorHAnsi" w:cstheme="minorBidi"/>
          <w:noProof/>
          <w:sz w:val="22"/>
          <w:szCs w:val="22"/>
          <w:lang w:val="fr-FR" w:eastAsia="fr-FR"/>
        </w:rPr>
      </w:pPr>
      <w:r w:rsidRPr="00E508E9">
        <w:rPr>
          <w:rFonts w:eastAsia="Arial"/>
          <w:noProof/>
          <w:color w:val="000000"/>
          <w:lang w:val="fr-FR"/>
        </w:rPr>
        <w:t>ANNEXE N° 1 : DÉSIGNATION DES CO-TRAITANTS ET RÉPARTITION DES PRESTATIONS</w:t>
      </w:r>
      <w:r>
        <w:rPr>
          <w:noProof/>
        </w:rPr>
        <w:tab/>
      </w:r>
      <w:r>
        <w:rPr>
          <w:noProof/>
        </w:rPr>
        <w:fldChar w:fldCharType="begin"/>
      </w:r>
      <w:r>
        <w:rPr>
          <w:noProof/>
        </w:rPr>
        <w:instrText xml:space="preserve"> PAGEREF _Toc128992936 \h </w:instrText>
      </w:r>
      <w:r>
        <w:rPr>
          <w:noProof/>
        </w:rPr>
      </w:r>
      <w:r>
        <w:rPr>
          <w:noProof/>
        </w:rPr>
        <w:fldChar w:fldCharType="separate"/>
      </w:r>
      <w:r>
        <w:rPr>
          <w:noProof/>
        </w:rPr>
        <w:t>9</w:t>
      </w:r>
      <w:r>
        <w:rPr>
          <w:noProof/>
        </w:rPr>
        <w:fldChar w:fldCharType="end"/>
      </w:r>
    </w:p>
    <w:p w:rsidR="00F60571" w:rsidRDefault="004B1414">
      <w:pPr>
        <w:spacing w:after="100"/>
        <w:jc w:val="both"/>
        <w:rPr>
          <w:rFonts w:ascii="Arial" w:eastAsia="Arial" w:hAnsi="Arial" w:cs="Arial"/>
          <w:color w:val="000000"/>
          <w:sz w:val="22"/>
          <w:lang w:val="fr-FR"/>
        </w:rPr>
        <w:sectPr w:rsidR="00F60571">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rsidR="00F60571" w:rsidRDefault="004B1414">
      <w:pPr>
        <w:pStyle w:val="Titre1"/>
        <w:rPr>
          <w:rFonts w:eastAsia="Arial"/>
          <w:color w:val="000000"/>
          <w:sz w:val="28"/>
          <w:lang w:val="fr-FR"/>
        </w:rPr>
      </w:pPr>
      <w:bookmarkStart w:id="1" w:name="ArtL1_AE-3-A2"/>
      <w:bookmarkStart w:id="2" w:name="_Toc128992926"/>
      <w:bookmarkEnd w:id="1"/>
      <w:r>
        <w:rPr>
          <w:rFonts w:eastAsia="Arial"/>
          <w:color w:val="000000"/>
          <w:sz w:val="28"/>
          <w:lang w:val="fr-FR"/>
        </w:rPr>
        <w:lastRenderedPageBreak/>
        <w:t>1 - Identification de l'acheteur</w:t>
      </w:r>
      <w:bookmarkEnd w:id="2"/>
    </w:p>
    <w:p w:rsidR="00F60571" w:rsidRDefault="004B1414">
      <w:pPr>
        <w:pStyle w:val="ParagrapheIndent1"/>
        <w:spacing w:after="240"/>
        <w:jc w:val="both"/>
        <w:rPr>
          <w:color w:val="000000"/>
          <w:lang w:val="fr-FR"/>
        </w:rPr>
      </w:pPr>
      <w:r>
        <w:rPr>
          <w:color w:val="000000"/>
          <w:lang w:val="fr-FR"/>
        </w:rPr>
        <w:t>Nom de l'organisme : Ville de Besançon</w:t>
      </w:r>
    </w:p>
    <w:p w:rsidR="004C1B56" w:rsidRDefault="004C1B56" w:rsidP="004C1B56">
      <w:pPr>
        <w:pStyle w:val="ParagrapheIndent2"/>
        <w:spacing w:line="230" w:lineRule="exact"/>
        <w:ind w:left="20" w:right="20"/>
        <w:jc w:val="both"/>
        <w:rPr>
          <w:color w:val="000000"/>
          <w:lang w:val="fr-FR"/>
        </w:rPr>
      </w:pPr>
      <w:r>
        <w:rPr>
          <w:color w:val="000000"/>
          <w:lang w:val="fr-FR"/>
        </w:rPr>
        <w:t>Cette consultation s'effectue dans le cadre d'un groupement de commandes conformément aux articles L. 2113-6 à L. 2113-8 du Code de la commande publique avec les organismes suivants :</w:t>
      </w:r>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Besançon</w:t>
      </w:r>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Chalezeule</w:t>
      </w:r>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Chatillon le Duc</w:t>
      </w:r>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Deluz</w:t>
      </w:r>
      <w:proofErr w:type="spellEnd"/>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Devecey</w:t>
      </w:r>
      <w:proofErr w:type="spellEnd"/>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École Valentin</w:t>
      </w:r>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Grandfontaine</w:t>
      </w:r>
      <w:proofErr w:type="spellEnd"/>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Novillars</w:t>
      </w:r>
      <w:proofErr w:type="spellEnd"/>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Pelousey</w:t>
      </w:r>
      <w:proofErr w:type="spellEnd"/>
    </w:p>
    <w:p w:rsidR="004C1B56" w:rsidRDefault="004C1B56" w:rsidP="004C1B56">
      <w:pPr>
        <w:rPr>
          <w:rFonts w:ascii="Arial" w:eastAsia="Arial" w:hAnsi="Arial" w:cs="Arial"/>
          <w:color w:val="000000"/>
          <w:sz w:val="20"/>
          <w:lang w:val="fr-FR"/>
        </w:rPr>
      </w:pPr>
      <w:r>
        <w:rPr>
          <w:rFonts w:ascii="Arial" w:eastAsia="Arial" w:hAnsi="Arial" w:cs="Arial"/>
          <w:color w:val="000000"/>
          <w:sz w:val="20"/>
          <w:lang w:val="fr-FR"/>
        </w:rPr>
        <w:t>- Serre les Sapins</w:t>
      </w:r>
    </w:p>
    <w:p w:rsidR="004C1B56" w:rsidRDefault="004C1B56" w:rsidP="004C1B56">
      <w:pPr>
        <w:rPr>
          <w:rFonts w:ascii="Arial" w:eastAsia="Arial" w:hAnsi="Arial" w:cs="Arial"/>
          <w:color w:val="000000"/>
          <w:sz w:val="20"/>
          <w:highlight w:val="yellow"/>
          <w:lang w:val="fr-FR"/>
        </w:rPr>
      </w:pPr>
    </w:p>
    <w:p w:rsidR="004C1B56" w:rsidRDefault="004C1B56" w:rsidP="004C1B56">
      <w:pPr>
        <w:pStyle w:val="ParagrapheIndent2"/>
        <w:spacing w:line="230" w:lineRule="exact"/>
        <w:ind w:left="23" w:right="23"/>
        <w:jc w:val="both"/>
        <w:rPr>
          <w:color w:val="000000"/>
          <w:lang w:val="fr-FR"/>
        </w:rPr>
      </w:pPr>
      <w:r>
        <w:rPr>
          <w:color w:val="000000"/>
          <w:lang w:val="fr-FR"/>
        </w:rPr>
        <w:t>Le coordonnateur du groupement de commandes est : Ville de Besançon. Il aura en charge la passation, la signature et la notification de l'accord-cadre. Chaque membre devra suivre l'exécution de l'accord-cadre à hauteur de ses propres besoins.</w:t>
      </w:r>
    </w:p>
    <w:p w:rsidR="004C1B56" w:rsidRPr="004C1B56" w:rsidRDefault="004C1B56" w:rsidP="004C1B56">
      <w:pPr>
        <w:rPr>
          <w:lang w:val="fr-FR"/>
        </w:rPr>
      </w:pPr>
    </w:p>
    <w:p w:rsidR="00F60571" w:rsidRDefault="004B1414">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Anne VIGNOT, Maire</w:t>
      </w:r>
    </w:p>
    <w:p w:rsidR="00F60571" w:rsidRDefault="004B1414">
      <w:pPr>
        <w:pStyle w:val="ParagrapheIndent1"/>
        <w:spacing w:after="240"/>
        <w:jc w:val="both"/>
        <w:rPr>
          <w:color w:val="000000"/>
          <w:lang w:val="fr-FR"/>
        </w:rPr>
      </w:pPr>
      <w:r>
        <w:rPr>
          <w:color w:val="000000"/>
          <w:lang w:val="fr-FR"/>
        </w:rPr>
        <w:t>Ordonnateur : Madame Anne VIGNOT, Maire</w:t>
      </w:r>
    </w:p>
    <w:p w:rsidR="00147921" w:rsidRPr="00170F44" w:rsidRDefault="004B1414" w:rsidP="00147921">
      <w:pPr>
        <w:rPr>
          <w:rFonts w:ascii="Arial" w:hAnsi="Arial" w:cs="Arial"/>
          <w:sz w:val="20"/>
          <w:szCs w:val="20"/>
        </w:rPr>
      </w:pPr>
      <w:r w:rsidRPr="00170F44">
        <w:rPr>
          <w:rFonts w:ascii="Arial" w:hAnsi="Arial" w:cs="Arial"/>
          <w:color w:val="000000"/>
          <w:sz w:val="20"/>
          <w:szCs w:val="20"/>
          <w:lang w:val="fr-FR"/>
        </w:rPr>
        <w:t>Comptable assignataire des paiements : Monsieur le Chef comptable de la Trésorerie du Grand Besançon, 16</w:t>
      </w:r>
      <w:r w:rsidR="004C1B56" w:rsidRPr="00170F44">
        <w:rPr>
          <w:rFonts w:ascii="Arial" w:hAnsi="Arial" w:cs="Arial"/>
          <w:color w:val="000000"/>
          <w:sz w:val="20"/>
          <w:szCs w:val="20"/>
          <w:lang w:val="fr-FR"/>
        </w:rPr>
        <w:t>,</w:t>
      </w:r>
      <w:r w:rsidRPr="00170F44">
        <w:rPr>
          <w:rFonts w:ascii="Arial" w:hAnsi="Arial" w:cs="Arial"/>
          <w:color w:val="000000"/>
          <w:sz w:val="20"/>
          <w:szCs w:val="20"/>
          <w:lang w:val="fr-FR"/>
        </w:rPr>
        <w:t xml:space="preserve"> place Cassin</w:t>
      </w:r>
    </w:p>
    <w:p w:rsidR="00F60571" w:rsidRPr="00170F44" w:rsidRDefault="00F60571">
      <w:pPr>
        <w:pStyle w:val="ParagrapheIndent1"/>
        <w:spacing w:line="230" w:lineRule="exact"/>
        <w:jc w:val="both"/>
        <w:rPr>
          <w:color w:val="000000"/>
          <w:lang w:val="fr-FR"/>
        </w:rPr>
      </w:pPr>
    </w:p>
    <w:p w:rsidR="00F60571" w:rsidRPr="00170F44" w:rsidRDefault="004B1414">
      <w:pPr>
        <w:pStyle w:val="ParagrapheIndent1"/>
        <w:spacing w:line="230" w:lineRule="exact"/>
        <w:jc w:val="both"/>
        <w:rPr>
          <w:color w:val="000000"/>
          <w:szCs w:val="20"/>
          <w:lang w:val="fr-FR"/>
        </w:rPr>
      </w:pPr>
      <w:r w:rsidRPr="00170F44">
        <w:rPr>
          <w:color w:val="000000"/>
          <w:szCs w:val="20"/>
          <w:lang w:val="fr-FR"/>
        </w:rPr>
        <w:t>25052 BESANCON</w:t>
      </w:r>
    </w:p>
    <w:p w:rsidR="00147921" w:rsidRPr="00EC78E3" w:rsidRDefault="00147921" w:rsidP="00147921">
      <w:pPr>
        <w:rPr>
          <w:rFonts w:ascii="Arial" w:hAnsi="Arial" w:cs="Arial"/>
          <w:sz w:val="20"/>
          <w:szCs w:val="20"/>
          <w:lang w:val="fr-FR"/>
        </w:rPr>
      </w:pPr>
    </w:p>
    <w:p w:rsidR="00147921" w:rsidRPr="00EC78E3" w:rsidRDefault="00147921" w:rsidP="00CF28E6">
      <w:pPr>
        <w:spacing w:after="120"/>
        <w:rPr>
          <w:rFonts w:ascii="Arial" w:hAnsi="Arial" w:cs="Arial"/>
          <w:sz w:val="20"/>
          <w:szCs w:val="20"/>
          <w:lang w:val="fr-FR"/>
        </w:rPr>
      </w:pPr>
      <w:r w:rsidRPr="00CF28E6">
        <w:rPr>
          <w:rFonts w:ascii="Arial" w:hAnsi="Arial" w:cs="Arial"/>
          <w:color w:val="000000"/>
          <w:sz w:val="20"/>
          <w:szCs w:val="20"/>
          <w:lang w:val="fr-FR"/>
        </w:rPr>
        <w:t>A</w:t>
      </w:r>
      <w:r w:rsidRPr="00CF28E6">
        <w:rPr>
          <w:rFonts w:ascii="Arial" w:hAnsi="Arial" w:cs="Arial"/>
          <w:sz w:val="20"/>
          <w:szCs w:val="20"/>
          <w:lang w:val="fr-FR"/>
        </w:rPr>
        <w:t xml:space="preserve"> défaut, la Trésorerie à laquelle la commune est rattachée, le cas échéant.</w:t>
      </w:r>
    </w:p>
    <w:p w:rsidR="00F60571" w:rsidRDefault="004B1414">
      <w:pPr>
        <w:pStyle w:val="Titre1"/>
        <w:rPr>
          <w:rFonts w:eastAsia="Arial"/>
          <w:color w:val="000000"/>
          <w:sz w:val="28"/>
          <w:lang w:val="fr-FR"/>
        </w:rPr>
      </w:pPr>
      <w:bookmarkStart w:id="3" w:name="ArtL1_AE-3-A3"/>
      <w:bookmarkStart w:id="4" w:name="_Toc128992927"/>
      <w:bookmarkEnd w:id="3"/>
      <w:r>
        <w:rPr>
          <w:rFonts w:eastAsia="Arial"/>
          <w:color w:val="000000"/>
          <w:sz w:val="28"/>
          <w:lang w:val="fr-FR"/>
        </w:rPr>
        <w:t>2 - Identification du co-contractant</w:t>
      </w:r>
      <w:bookmarkEnd w:id="4"/>
    </w:p>
    <w:p w:rsidR="00F60571" w:rsidRDefault="004B1414">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Le signataire (Candidat individuel),</w:t>
            </w:r>
          </w:p>
        </w:tc>
      </w:tr>
    </w:tbl>
    <w:p w:rsidR="00F60571" w:rsidRDefault="004B14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bl>
    <w:p w:rsidR="00F60571" w:rsidRDefault="004B1414">
      <w:pPr>
        <w:spacing w:line="240" w:lineRule="exact"/>
      </w:pPr>
      <w:r>
        <w:t xml:space="preserve"> </w:t>
      </w:r>
    </w:p>
    <w:p w:rsidR="00F60571" w:rsidRDefault="00F60571">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m'engage sur la base de mon offre et pour mon propre compte ;</w:t>
            </w:r>
          </w:p>
        </w:tc>
      </w:tr>
    </w:tbl>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Nom commercial et dénomination sociale ........................................................</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Adresse .................................................................................................</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Courriel A NOTER : Les échanges avec les opérateurs économiques se feront </w:t>
      </w:r>
      <w:r>
        <w:rPr>
          <w:color w:val="000000"/>
          <w:u w:val="single"/>
          <w:lang w:val="fr-FR"/>
        </w:rPr>
        <w:t xml:space="preserve">via la messagerie </w:t>
      </w:r>
      <w:r>
        <w:rPr>
          <w:color w:val="000000"/>
          <w:lang w:val="fr-FR"/>
        </w:rPr>
        <w:t xml:space="preserve">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sz w:val="16"/>
          <w:vertAlign w:val="superscript"/>
          <w:lang w:val="fr-FR"/>
        </w:rPr>
        <w:t>1</w:t>
      </w:r>
      <w:r>
        <w:rPr>
          <w:color w:val="000000"/>
          <w:lang w:val="fr-FR"/>
        </w:rPr>
        <w:t xml:space="preserve"> ................................................................................</w:t>
      </w:r>
    </w:p>
    <w:p w:rsidR="00F60571" w:rsidRDefault="004B1414">
      <w:pPr>
        <w:pStyle w:val="ParagrapheIndent1"/>
        <w:spacing w:line="230" w:lineRule="exact"/>
        <w:jc w:val="both"/>
        <w:rPr>
          <w:color w:val="000000"/>
          <w:lang w:val="fr-FR"/>
        </w:rPr>
      </w:pPr>
      <w:r>
        <w:rPr>
          <w:color w:val="000000"/>
          <w:lang w:val="fr-FR"/>
        </w:rPr>
        <w:lastRenderedPageBreak/>
        <w:t>Numéro de téléphone .................</w:t>
      </w:r>
    </w:p>
    <w:p w:rsidR="00F60571" w:rsidRDefault="004B1414">
      <w:pPr>
        <w:pStyle w:val="ParagrapheIndent1"/>
        <w:spacing w:line="230" w:lineRule="exact"/>
        <w:jc w:val="both"/>
        <w:rPr>
          <w:color w:val="000000"/>
          <w:lang w:val="fr-FR"/>
        </w:rPr>
      </w:pPr>
      <w:r>
        <w:rPr>
          <w:color w:val="000000"/>
          <w:lang w:val="fr-FR"/>
        </w:rPr>
        <w:t>Numéro de SIRET ......................</w:t>
      </w:r>
    </w:p>
    <w:p w:rsidR="00F60571" w:rsidRDefault="004B1414">
      <w:pPr>
        <w:pStyle w:val="ParagrapheIndent1"/>
        <w:spacing w:line="230" w:lineRule="exact"/>
        <w:jc w:val="both"/>
        <w:rPr>
          <w:color w:val="000000"/>
          <w:lang w:val="fr-FR"/>
        </w:rPr>
      </w:pPr>
      <w:r>
        <w:rPr>
          <w:color w:val="000000"/>
          <w:lang w:val="fr-FR"/>
        </w:rPr>
        <w:t>Code APE ...................................................</w:t>
      </w:r>
    </w:p>
    <w:p w:rsidR="00F60571" w:rsidRDefault="004B1414">
      <w:pPr>
        <w:pStyle w:val="ParagrapheIndent1"/>
        <w:spacing w:line="230" w:lineRule="exact"/>
        <w:jc w:val="both"/>
        <w:rPr>
          <w:color w:val="000000"/>
          <w:lang w:val="fr-FR"/>
        </w:rPr>
      </w:pPr>
      <w:r>
        <w:rPr>
          <w:color w:val="000000"/>
          <w:lang w:val="fr-FR"/>
        </w:rPr>
        <w:t>Numéro de TVA intracommunautaire ..............................................................</w:t>
      </w:r>
    </w:p>
    <w:p w:rsidR="00F60571" w:rsidRDefault="00F60571">
      <w:pPr>
        <w:spacing w:line="240" w:lineRule="exact"/>
      </w:pPr>
    </w:p>
    <w:p w:rsidR="00F60571" w:rsidRDefault="00F60571">
      <w:pPr>
        <w:spacing w:line="240" w:lineRule="exact"/>
      </w:pP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engage la société ..................................... sur la base de son offre ;</w:t>
            </w:r>
          </w:p>
        </w:tc>
      </w:tr>
    </w:tbl>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Nom commercial et dénomination sociale ........................................................</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Adresse de l'établissement .................................................................................................</w:t>
      </w:r>
    </w:p>
    <w:p w:rsidR="00F60571" w:rsidRDefault="004B1414">
      <w:pPr>
        <w:pStyle w:val="ParagrapheIndent1"/>
        <w:spacing w:line="230" w:lineRule="exact"/>
        <w:jc w:val="both"/>
        <w:rPr>
          <w:color w:val="000000"/>
          <w:lang w:val="fr-FR"/>
        </w:rPr>
      </w:pPr>
      <w:r>
        <w:rPr>
          <w:color w:val="000000"/>
          <w:lang w:val="fr-FR"/>
        </w:rPr>
        <w:t>...........................................................................................................</w:t>
      </w:r>
    </w:p>
    <w:p w:rsidR="00F60571" w:rsidRDefault="004B1414" w:rsidP="003A1EB2">
      <w:pPr>
        <w:pStyle w:val="ParagrapheIndent1"/>
        <w:spacing w:after="100" w:line="230" w:lineRule="exact"/>
        <w:jc w:val="both"/>
        <w:rPr>
          <w:color w:val="000000"/>
          <w:lang w:val="fr-FR"/>
        </w:r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lang w:val="fr-FR"/>
        </w:rPr>
        <w:cr/>
        <w:t>................................................................................</w:t>
      </w:r>
    </w:p>
    <w:p w:rsidR="00F60571" w:rsidRDefault="004B1414">
      <w:pPr>
        <w:pStyle w:val="ParagrapheIndent1"/>
        <w:spacing w:line="230" w:lineRule="exact"/>
        <w:jc w:val="both"/>
        <w:rPr>
          <w:color w:val="000000"/>
          <w:lang w:val="fr-FR"/>
        </w:rPr>
      </w:pPr>
      <w:r>
        <w:rPr>
          <w:color w:val="000000"/>
          <w:lang w:val="fr-FR"/>
        </w:rPr>
        <w:t>Numéro de téléphone ...........................................................................................................</w:t>
      </w:r>
    </w:p>
    <w:p w:rsidR="00F60571" w:rsidRDefault="004B1414">
      <w:pPr>
        <w:pStyle w:val="ParagrapheIndent1"/>
        <w:spacing w:line="230" w:lineRule="exact"/>
        <w:jc w:val="both"/>
        <w:rPr>
          <w:color w:val="000000"/>
          <w:lang w:val="fr-FR"/>
        </w:rPr>
      </w:pPr>
      <w:r>
        <w:rPr>
          <w:color w:val="000000"/>
          <w:lang w:val="fr-FR"/>
        </w:rPr>
        <w:t>Télécopie .............................................................................................................................</w:t>
      </w:r>
    </w:p>
    <w:p w:rsidR="00F60571" w:rsidRDefault="004B1414">
      <w:pPr>
        <w:pStyle w:val="ParagrapheIndent1"/>
        <w:spacing w:line="230" w:lineRule="exact"/>
        <w:jc w:val="both"/>
        <w:rPr>
          <w:color w:val="000000"/>
          <w:lang w:val="fr-FR"/>
        </w:rPr>
      </w:pPr>
      <w:r>
        <w:rPr>
          <w:color w:val="000000"/>
          <w:lang w:val="fr-FR"/>
        </w:rPr>
        <w:t>Numéro de SIRET de l'établissement .................................................................................................................</w:t>
      </w:r>
    </w:p>
    <w:p w:rsidR="00F60571" w:rsidRDefault="004B1414">
      <w:pPr>
        <w:pStyle w:val="ParagrapheIndent1"/>
        <w:spacing w:line="230" w:lineRule="exact"/>
        <w:jc w:val="both"/>
        <w:rPr>
          <w:color w:val="000000"/>
          <w:lang w:val="fr-FR"/>
        </w:rPr>
      </w:pPr>
      <w:r>
        <w:rPr>
          <w:color w:val="000000"/>
          <w:lang w:val="fr-FR"/>
        </w:rPr>
        <w:t>Code APE ....................................................................................................................</w:t>
      </w:r>
    </w:p>
    <w:p w:rsidR="00F60571" w:rsidRDefault="004B1414">
      <w:pPr>
        <w:pStyle w:val="ParagrapheIndent1"/>
        <w:spacing w:line="230" w:lineRule="exact"/>
        <w:jc w:val="both"/>
        <w:rPr>
          <w:color w:val="000000"/>
          <w:lang w:val="fr-FR"/>
        </w:rPr>
      </w:pPr>
      <w:r>
        <w:rPr>
          <w:color w:val="000000"/>
          <w:lang w:val="fr-FR"/>
        </w:rPr>
        <w:t>Numéro de TVA intracommunautaire ..............................................................</w:t>
      </w:r>
    </w:p>
    <w:p w:rsidR="00F60571" w:rsidRDefault="004B1414">
      <w:pPr>
        <w:pStyle w:val="ParagrapheIndent1"/>
        <w:spacing w:line="230" w:lineRule="exact"/>
        <w:jc w:val="both"/>
        <w:rPr>
          <w:color w:val="000000"/>
          <w:lang w:val="fr-FR"/>
        </w:rPr>
      </w:pPr>
      <w:r>
        <w:rPr>
          <w:color w:val="000000"/>
          <w:lang w:val="fr-FR"/>
        </w:rPr>
        <w:t>Adresse du siège social, si différente de celle de l'établissement...........................................................</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sidRPr="003A1EB2">
        <w:rPr>
          <w:color w:val="000000"/>
          <w:highlight w:val="yellow"/>
          <w:lang w:val="fr-FR"/>
        </w:rPr>
        <w:t>Numéro de SIRET de l'établissement de facturation</w:t>
      </w:r>
      <w:r>
        <w:rPr>
          <w:color w:val="000000"/>
          <w:lang w:val="fr-FR"/>
        </w:rPr>
        <w:t>...........................................................................</w:t>
      </w:r>
    </w:p>
    <w:p w:rsidR="00F60571" w:rsidRDefault="004B1414">
      <w:pPr>
        <w:pStyle w:val="ParagrapheIndent1"/>
        <w:spacing w:line="230" w:lineRule="exact"/>
        <w:jc w:val="both"/>
        <w:rPr>
          <w:color w:val="000000"/>
          <w:lang w:val="fr-FR"/>
        </w:rPr>
      </w:pPr>
      <w:r>
        <w:rPr>
          <w:i/>
          <w:color w:val="000000"/>
          <w:lang w:val="fr-FR"/>
        </w:rPr>
        <w:t>(Autre établissement ou siège social qui transmet les factures, dans le cadre de la transmission électronique via CHORUS)</w:t>
      </w:r>
    </w:p>
    <w:p w:rsidR="00F60571" w:rsidRDefault="004B1414">
      <w:pPr>
        <w:pStyle w:val="ParagrapheIndent1"/>
        <w:spacing w:after="240" w:line="230" w:lineRule="exact"/>
        <w:jc w:val="both"/>
        <w:rPr>
          <w:color w:val="000000"/>
          <w:lang w:val="fr-FR"/>
        </w:rPr>
      </w:pPr>
      <w:r>
        <w:rPr>
          <w:color w:val="000000"/>
          <w:lang w:val="fr-FR"/>
        </w:rPr>
        <w:t>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Le mandataire (Candidat groupé),</w:t>
            </w:r>
          </w:p>
        </w:tc>
      </w:tr>
    </w:tbl>
    <w:p w:rsidR="00F60571" w:rsidRDefault="004B14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bl>
    <w:p w:rsidR="00F60571" w:rsidRDefault="004B1414">
      <w:pPr>
        <w:spacing w:after="120" w:line="240" w:lineRule="exact"/>
      </w:pPr>
      <w:r>
        <w:t xml:space="preserve"> </w:t>
      </w:r>
    </w:p>
    <w:p w:rsidR="00F60571" w:rsidRDefault="004B1414">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rsidR="00F60571" w:rsidRDefault="00F6057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du groupement solidaire</w:t>
            </w:r>
          </w:p>
        </w:tc>
      </w:tr>
    </w:tbl>
    <w:p w:rsidR="00F60571" w:rsidRDefault="004B14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solidaire du groupement conjoint</w:t>
            </w:r>
          </w:p>
        </w:tc>
      </w:tr>
    </w:tbl>
    <w:p w:rsidR="00F60571" w:rsidRDefault="004B14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non solidaire du groupement conjoint</w:t>
            </w:r>
          </w:p>
        </w:tc>
      </w:tr>
    </w:tbl>
    <w:p w:rsidR="00F60571" w:rsidRDefault="004B1414">
      <w:pPr>
        <w:spacing w:line="240" w:lineRule="exact"/>
      </w:pPr>
      <w:r>
        <w:t xml:space="preserve"> </w:t>
      </w:r>
    </w:p>
    <w:p w:rsidR="00F60571" w:rsidRDefault="004B1414">
      <w:pPr>
        <w:pStyle w:val="ParagrapheIndent1"/>
        <w:spacing w:line="230" w:lineRule="exact"/>
        <w:jc w:val="both"/>
        <w:rPr>
          <w:color w:val="000000"/>
          <w:lang w:val="fr-FR"/>
        </w:rPr>
      </w:pPr>
      <w:r>
        <w:rPr>
          <w:color w:val="000000"/>
          <w:lang w:val="fr-FR"/>
        </w:rPr>
        <w:t>Nom commercial et dénomination sociale ........................................................</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Adresse de l'établissement .................................................................................................</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p>
    <w:p w:rsidR="00F60571" w:rsidRDefault="004B1414">
      <w:pPr>
        <w:pStyle w:val="ParagrapheIndent1"/>
        <w:spacing w:line="230" w:lineRule="exact"/>
        <w:jc w:val="both"/>
        <w:rPr>
          <w:color w:val="000000"/>
          <w:lang w:val="fr-FR"/>
        </w:rPr>
      </w:pPr>
      <w:r>
        <w:rPr>
          <w:color w:val="000000"/>
          <w:lang w:val="fr-FR"/>
        </w:rPr>
        <w:t>Numéro de téléphone ..............................................................................................................</w:t>
      </w:r>
    </w:p>
    <w:p w:rsidR="00F60571" w:rsidRDefault="004B1414">
      <w:pPr>
        <w:pStyle w:val="ParagrapheIndent1"/>
        <w:spacing w:line="230" w:lineRule="exact"/>
        <w:jc w:val="both"/>
        <w:rPr>
          <w:color w:val="000000"/>
          <w:lang w:val="fr-FR"/>
        </w:rPr>
      </w:pPr>
      <w:r>
        <w:rPr>
          <w:color w:val="000000"/>
          <w:lang w:val="fr-FR"/>
        </w:rPr>
        <w:t>Télécopie .............................................................................................................................</w:t>
      </w:r>
    </w:p>
    <w:p w:rsidR="00F60571" w:rsidRDefault="004B1414">
      <w:pPr>
        <w:pStyle w:val="ParagrapheIndent1"/>
        <w:spacing w:line="230" w:lineRule="exact"/>
        <w:jc w:val="both"/>
        <w:rPr>
          <w:color w:val="000000"/>
          <w:lang w:val="fr-FR"/>
        </w:rPr>
      </w:pPr>
      <w:r>
        <w:rPr>
          <w:color w:val="000000"/>
          <w:lang w:val="fr-FR"/>
        </w:rPr>
        <w:t>Numéro de SIRET de l'établissement .................................................................................................................</w:t>
      </w:r>
    </w:p>
    <w:p w:rsidR="00F60571" w:rsidRDefault="004B1414">
      <w:pPr>
        <w:pStyle w:val="ParagrapheIndent1"/>
        <w:spacing w:line="230" w:lineRule="exact"/>
        <w:jc w:val="both"/>
        <w:rPr>
          <w:color w:val="000000"/>
          <w:lang w:val="fr-FR"/>
        </w:rPr>
      </w:pPr>
      <w:r>
        <w:rPr>
          <w:color w:val="000000"/>
          <w:lang w:val="fr-FR"/>
        </w:rPr>
        <w:lastRenderedPageBreak/>
        <w:t>Code APE ..............................................................................................................................</w:t>
      </w:r>
    </w:p>
    <w:p w:rsidR="00F60571" w:rsidRDefault="004B1414">
      <w:pPr>
        <w:pStyle w:val="ParagrapheIndent1"/>
        <w:spacing w:line="230" w:lineRule="exact"/>
        <w:jc w:val="both"/>
        <w:rPr>
          <w:color w:val="000000"/>
          <w:lang w:val="fr-FR"/>
        </w:rPr>
      </w:pPr>
      <w:r>
        <w:rPr>
          <w:color w:val="000000"/>
          <w:lang w:val="fr-FR"/>
        </w:rPr>
        <w:t>Numéro de TVA intracommunautaire ..............................................................</w:t>
      </w:r>
    </w:p>
    <w:p w:rsidR="00F60571" w:rsidRDefault="004B1414">
      <w:pPr>
        <w:pStyle w:val="ParagrapheIndent1"/>
        <w:spacing w:line="230" w:lineRule="exact"/>
        <w:jc w:val="both"/>
        <w:rPr>
          <w:color w:val="000000"/>
          <w:lang w:val="fr-FR"/>
        </w:rPr>
      </w:pPr>
      <w:r>
        <w:rPr>
          <w:color w:val="000000"/>
          <w:lang w:val="fr-FR"/>
        </w:rPr>
        <w:t>Adresse du siège social, si différente de celle de l'établissement....................................................</w:t>
      </w:r>
    </w:p>
    <w:p w:rsidR="00F60571" w:rsidRDefault="004B1414">
      <w:pPr>
        <w:pStyle w:val="ParagrapheIndent1"/>
        <w:spacing w:line="230" w:lineRule="exact"/>
        <w:jc w:val="both"/>
        <w:rPr>
          <w:color w:val="000000"/>
          <w:lang w:val="fr-FR"/>
        </w:rPr>
      </w:pPr>
      <w:r>
        <w:rPr>
          <w:color w:val="000000"/>
          <w:lang w:val="fr-FR"/>
        </w:rPr>
        <w:t>....................................................................................................................................................</w:t>
      </w:r>
    </w:p>
    <w:p w:rsidR="00F60571" w:rsidRDefault="004B1414">
      <w:pPr>
        <w:pStyle w:val="ParagrapheIndent1"/>
        <w:spacing w:line="230" w:lineRule="exact"/>
        <w:jc w:val="both"/>
        <w:rPr>
          <w:color w:val="000000"/>
          <w:lang w:val="fr-FR"/>
        </w:rPr>
      </w:pPr>
      <w:r>
        <w:rPr>
          <w:color w:val="000000"/>
          <w:lang w:val="fr-FR"/>
        </w:rPr>
        <w:t>Numéro de SIRET de l'établissement de facturation....................................................................</w:t>
      </w:r>
    </w:p>
    <w:p w:rsidR="00F60571" w:rsidRDefault="004B1414">
      <w:pPr>
        <w:pStyle w:val="ParagrapheIndent1"/>
        <w:spacing w:line="230" w:lineRule="exact"/>
        <w:jc w:val="both"/>
        <w:rPr>
          <w:color w:val="000000"/>
          <w:lang w:val="fr-FR"/>
        </w:rPr>
      </w:pPr>
      <w:r>
        <w:rPr>
          <w:i/>
          <w:color w:val="000000"/>
          <w:lang w:val="fr-FR"/>
        </w:rPr>
        <w:t>(Autre établissement</w:t>
      </w:r>
      <w:r>
        <w:rPr>
          <w:color w:val="000000"/>
          <w:lang w:val="fr-FR"/>
        </w:rPr>
        <w:t xml:space="preserve"> </w:t>
      </w:r>
      <w:r>
        <w:rPr>
          <w:i/>
          <w:color w:val="000000"/>
          <w:lang w:val="fr-FR"/>
        </w:rPr>
        <w:t>ou siège social qui transmet les facture</w:t>
      </w:r>
      <w:r>
        <w:rPr>
          <w:color w:val="000000"/>
          <w:lang w:val="fr-FR"/>
        </w:rPr>
        <w:t xml:space="preserve">s, </w:t>
      </w:r>
      <w:r>
        <w:rPr>
          <w:i/>
          <w:color w:val="000000"/>
          <w:lang w:val="fr-FR"/>
        </w:rPr>
        <w:t>dans le cadre de la transmission électronique via</w:t>
      </w:r>
      <w:r>
        <w:rPr>
          <w:color w:val="000000"/>
          <w:lang w:val="fr-FR"/>
        </w:rPr>
        <w:t xml:space="preserve"> </w:t>
      </w:r>
      <w:r>
        <w:rPr>
          <w:i/>
          <w:color w:val="000000"/>
          <w:lang w:val="fr-FR"/>
        </w:rPr>
        <w:t>CHORUS).</w:t>
      </w:r>
    </w:p>
    <w:p w:rsidR="00F60571" w:rsidRDefault="004B1414">
      <w:pPr>
        <w:pStyle w:val="ParagrapheIndent1"/>
        <w:spacing w:line="230" w:lineRule="exact"/>
        <w:jc w:val="both"/>
        <w:rPr>
          <w:color w:val="000000"/>
          <w:lang w:val="fr-FR"/>
        </w:rPr>
      </w:pPr>
      <w:r>
        <w:rPr>
          <w:color w:val="000000"/>
          <w:lang w:val="fr-FR"/>
        </w:rPr>
        <w:t> </w:t>
      </w:r>
    </w:p>
    <w:p w:rsidR="00F60571" w:rsidRDefault="004B1414">
      <w:pPr>
        <w:pStyle w:val="ParagrapheIndent1"/>
        <w:spacing w:after="240" w:line="230" w:lineRule="exact"/>
        <w:jc w:val="both"/>
        <w:rPr>
          <w:color w:val="000000"/>
          <w:lang w:val="fr-FR"/>
        </w:rPr>
      </w:pPr>
      <w:r>
        <w:rPr>
          <w:color w:val="000000"/>
          <w:lang w:val="fr-FR"/>
        </w:rPr>
        <w:t> </w:t>
      </w:r>
    </w:p>
    <w:p w:rsidR="00F60571" w:rsidRDefault="004B1414">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F60571" w:rsidRDefault="00F60571">
      <w:pPr>
        <w:pStyle w:val="ParagrapheIndent1"/>
        <w:spacing w:line="230" w:lineRule="exact"/>
        <w:jc w:val="both"/>
        <w:rPr>
          <w:color w:val="000000"/>
          <w:lang w:val="fr-FR"/>
        </w:rPr>
      </w:pPr>
    </w:p>
    <w:p w:rsidR="00EC78E3" w:rsidRDefault="004B1414" w:rsidP="00EC78E3">
      <w:pPr>
        <w:pStyle w:val="ParagrapheIndent1"/>
        <w:spacing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rsidR="000A2EDE" w:rsidRDefault="004B1414" w:rsidP="000A2EDE">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bookmarkStart w:id="5" w:name="ArtL1_AE-3-A4"/>
      <w:bookmarkEnd w:id="5"/>
    </w:p>
    <w:p w:rsidR="000A2EDE" w:rsidRDefault="000A2EDE" w:rsidP="000A2EDE">
      <w:pPr>
        <w:pStyle w:val="ParagrapheIndent1"/>
        <w:spacing w:line="230" w:lineRule="exact"/>
        <w:jc w:val="both"/>
        <w:rPr>
          <w:color w:val="000000"/>
          <w:lang w:val="fr-FR"/>
        </w:rPr>
      </w:pPr>
    </w:p>
    <w:p w:rsidR="00F60571" w:rsidRDefault="004B1414" w:rsidP="000A2EDE">
      <w:pPr>
        <w:pStyle w:val="ParagrapheIndent1"/>
        <w:spacing w:after="120" w:line="230" w:lineRule="exact"/>
        <w:jc w:val="both"/>
        <w:rPr>
          <w:b/>
          <w:bCs/>
          <w:color w:val="000000"/>
          <w:kern w:val="32"/>
          <w:sz w:val="28"/>
          <w:szCs w:val="32"/>
          <w:lang w:val="fr-FR"/>
        </w:rPr>
      </w:pPr>
      <w:r w:rsidRPr="000A2EDE">
        <w:rPr>
          <w:b/>
          <w:bCs/>
          <w:color w:val="000000"/>
          <w:kern w:val="32"/>
          <w:sz w:val="28"/>
          <w:szCs w:val="32"/>
          <w:lang w:val="fr-FR"/>
        </w:rPr>
        <w:t>3 - Dispositions générales</w:t>
      </w:r>
    </w:p>
    <w:p w:rsidR="00F60571" w:rsidRDefault="004B1414">
      <w:pPr>
        <w:pStyle w:val="Titre2"/>
        <w:ind w:left="280"/>
        <w:jc w:val="both"/>
        <w:rPr>
          <w:rFonts w:eastAsia="Arial"/>
          <w:i w:val="0"/>
          <w:color w:val="000000"/>
          <w:sz w:val="24"/>
          <w:lang w:val="fr-FR"/>
        </w:rPr>
      </w:pPr>
      <w:bookmarkStart w:id="6" w:name="ArtL2_AE-3-A4.1"/>
      <w:bookmarkStart w:id="7" w:name="_Toc128992928"/>
      <w:bookmarkEnd w:id="6"/>
      <w:r>
        <w:rPr>
          <w:rFonts w:eastAsia="Arial"/>
          <w:i w:val="0"/>
          <w:color w:val="000000"/>
          <w:sz w:val="24"/>
          <w:lang w:val="fr-FR"/>
        </w:rPr>
        <w:t>3.1 - Objet</w:t>
      </w:r>
      <w:bookmarkEnd w:id="7"/>
    </w:p>
    <w:p w:rsidR="00F60571" w:rsidRDefault="004B1414">
      <w:pPr>
        <w:pStyle w:val="ParagrapheIndent2"/>
        <w:spacing w:line="230" w:lineRule="exact"/>
        <w:jc w:val="both"/>
        <w:rPr>
          <w:color w:val="000000"/>
          <w:lang w:val="fr-FR"/>
        </w:rPr>
      </w:pPr>
      <w:r>
        <w:rPr>
          <w:color w:val="000000"/>
          <w:lang w:val="fr-FR"/>
        </w:rPr>
        <w:t>Le présent Acte d'Engagement concerne :</w:t>
      </w:r>
    </w:p>
    <w:p w:rsidR="002A0E2E" w:rsidRPr="002A0E2E" w:rsidRDefault="002A0E2E" w:rsidP="002A0E2E">
      <w:pPr>
        <w:rPr>
          <w:lang w:val="fr-FR"/>
        </w:rPr>
      </w:pPr>
    </w:p>
    <w:p w:rsidR="00F60571" w:rsidRPr="002A0E2E" w:rsidRDefault="004B1414">
      <w:pPr>
        <w:pStyle w:val="ParagrapheIndent2"/>
        <w:spacing w:after="240" w:line="230" w:lineRule="exact"/>
        <w:jc w:val="both"/>
        <w:rPr>
          <w:b/>
          <w:color w:val="000000"/>
          <w:lang w:val="fr-FR"/>
        </w:rPr>
      </w:pPr>
      <w:r w:rsidRPr="002A0E2E">
        <w:rPr>
          <w:b/>
          <w:color w:val="000000"/>
          <w:lang w:val="fr-FR"/>
        </w:rPr>
        <w:t>Fourniture d'un système d'alerte de la population</w:t>
      </w:r>
    </w:p>
    <w:p w:rsidR="00F60571" w:rsidRDefault="004B1414">
      <w:pPr>
        <w:pStyle w:val="Titre2"/>
        <w:ind w:left="280"/>
        <w:jc w:val="both"/>
        <w:rPr>
          <w:rFonts w:eastAsia="Arial"/>
          <w:i w:val="0"/>
          <w:color w:val="000000"/>
          <w:sz w:val="24"/>
          <w:lang w:val="fr-FR"/>
        </w:rPr>
      </w:pPr>
      <w:bookmarkStart w:id="8" w:name="ArtL2_AE-3-A4.2"/>
      <w:bookmarkStart w:id="9" w:name="_Toc128992929"/>
      <w:bookmarkEnd w:id="8"/>
      <w:r>
        <w:rPr>
          <w:rFonts w:eastAsia="Arial"/>
          <w:i w:val="0"/>
          <w:color w:val="000000"/>
          <w:sz w:val="24"/>
          <w:lang w:val="fr-FR"/>
        </w:rPr>
        <w:t>3.2 - Mode de passation</w:t>
      </w:r>
      <w:bookmarkEnd w:id="9"/>
    </w:p>
    <w:p w:rsidR="00F60571" w:rsidRDefault="004B1414">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rsidR="00F60571" w:rsidRDefault="004B1414">
      <w:pPr>
        <w:pStyle w:val="Titre2"/>
        <w:ind w:left="280"/>
        <w:jc w:val="both"/>
        <w:rPr>
          <w:rFonts w:eastAsia="Arial"/>
          <w:i w:val="0"/>
          <w:color w:val="000000"/>
          <w:sz w:val="24"/>
          <w:lang w:val="fr-FR"/>
        </w:rPr>
      </w:pPr>
      <w:bookmarkStart w:id="10" w:name="ArtL2_AE-3-A4.3"/>
      <w:bookmarkStart w:id="11" w:name="_Toc128992930"/>
      <w:bookmarkEnd w:id="10"/>
      <w:r>
        <w:rPr>
          <w:rFonts w:eastAsia="Arial"/>
          <w:i w:val="0"/>
          <w:color w:val="000000"/>
          <w:sz w:val="24"/>
          <w:lang w:val="fr-FR"/>
        </w:rPr>
        <w:t>3.3 - Forme de contrat</w:t>
      </w:r>
      <w:bookmarkEnd w:id="11"/>
    </w:p>
    <w:p w:rsidR="000A2EDE" w:rsidRDefault="004B1414" w:rsidP="00CF28E6">
      <w:pPr>
        <w:pStyle w:val="ParagrapheIndent2"/>
        <w:spacing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rsidR="00CF28E6" w:rsidRPr="00CF28E6" w:rsidRDefault="00CF28E6" w:rsidP="00CF28E6">
      <w:pPr>
        <w:rPr>
          <w:lang w:val="fr-FR"/>
        </w:rPr>
      </w:pPr>
    </w:p>
    <w:p w:rsidR="00F60571" w:rsidRDefault="004B1414">
      <w:pPr>
        <w:pStyle w:val="Titre1"/>
        <w:rPr>
          <w:rFonts w:eastAsia="Arial"/>
          <w:color w:val="000000"/>
          <w:sz w:val="28"/>
          <w:lang w:val="fr-FR"/>
        </w:rPr>
      </w:pPr>
      <w:bookmarkStart w:id="12" w:name="ArtL1_AE-3-A5"/>
      <w:bookmarkStart w:id="13" w:name="_Toc128992931"/>
      <w:bookmarkEnd w:id="12"/>
      <w:r>
        <w:rPr>
          <w:rFonts w:eastAsia="Arial"/>
          <w:color w:val="000000"/>
          <w:sz w:val="28"/>
          <w:lang w:val="fr-FR"/>
        </w:rPr>
        <w:t>4 - Prix</w:t>
      </w:r>
      <w:bookmarkEnd w:id="13"/>
    </w:p>
    <w:p w:rsidR="00F60571" w:rsidRDefault="004B1414">
      <w:pPr>
        <w:pStyle w:val="ParagrapheIndent1"/>
        <w:spacing w:after="240" w:line="230"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w:t>
      </w:r>
      <w:r w:rsidR="004335D8">
        <w:rPr>
          <w:color w:val="000000"/>
          <w:lang w:val="fr-FR"/>
        </w:rPr>
        <w:t xml:space="preserve"> et forfaitaires</w:t>
      </w:r>
      <w:bookmarkStart w:id="14" w:name="_GoBack"/>
      <w:bookmarkEnd w:id="14"/>
      <w:r>
        <w:rPr>
          <w:color w:val="000000"/>
          <w:lang w:val="fr-FR"/>
        </w:rPr>
        <w:t xml:space="preserve"> fixés dans le</w:t>
      </w:r>
      <w:r w:rsidR="00235ED6">
        <w:rPr>
          <w:color w:val="000000"/>
          <w:lang w:val="fr-FR"/>
        </w:rPr>
        <w:t xml:space="preserve"> bordereau des prix.</w:t>
      </w:r>
    </w:p>
    <w:p w:rsidR="00F60571" w:rsidRDefault="004B1414">
      <w:pPr>
        <w:pStyle w:val="ParagrapheIndent1"/>
        <w:spacing w:line="230" w:lineRule="exact"/>
        <w:jc w:val="both"/>
        <w:rPr>
          <w:color w:val="000000"/>
          <w:lang w:val="fr-FR"/>
        </w:rPr>
      </w:pPr>
      <w:r>
        <w:rPr>
          <w:color w:val="000000"/>
          <w:lang w:val="fr-FR"/>
        </w:rPr>
        <w:t>Le montant total des prestations pour la durée de l'accord-cadre est défini(e) comme suit :</w:t>
      </w:r>
    </w:p>
    <w:p w:rsidR="00F60571" w:rsidRDefault="00F60571">
      <w:pPr>
        <w:pStyle w:val="ParagrapheIndent1"/>
        <w:spacing w:line="230" w:lineRule="exact"/>
        <w:jc w:val="both"/>
        <w:rPr>
          <w:color w:val="000000"/>
          <w:lang w:val="fr-FR"/>
        </w:rPr>
      </w:pPr>
    </w:p>
    <w:tbl>
      <w:tblPr>
        <w:tblW w:w="0" w:type="auto"/>
        <w:tblInd w:w="3000" w:type="dxa"/>
        <w:tblLayout w:type="fixed"/>
        <w:tblLook w:val="04A0" w:firstRow="1" w:lastRow="0" w:firstColumn="1" w:lastColumn="0" w:noHBand="0" w:noVBand="1"/>
      </w:tblPr>
      <w:tblGrid>
        <w:gridCol w:w="1000"/>
        <w:gridCol w:w="2600"/>
      </w:tblGrid>
      <w:tr w:rsidR="00F60571">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40"/>
              <w:jc w:val="center"/>
              <w:rPr>
                <w:rFonts w:ascii="Arial" w:eastAsia="Arial" w:hAnsi="Arial" w:cs="Arial"/>
                <w:color w:val="000000"/>
                <w:sz w:val="20"/>
                <w:lang w:val="fr-FR"/>
              </w:rPr>
            </w:pPr>
            <w:r>
              <w:rPr>
                <w:rFonts w:ascii="Arial" w:eastAsia="Arial" w:hAnsi="Arial" w:cs="Arial"/>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F60571">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A53A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33</w:t>
            </w:r>
            <w:r w:rsidR="00CE556A">
              <w:rPr>
                <w:rFonts w:ascii="Arial" w:eastAsia="Arial" w:hAnsi="Arial" w:cs="Arial"/>
                <w:color w:val="000000"/>
                <w:sz w:val="20"/>
                <w:lang w:val="fr-FR"/>
              </w:rPr>
              <w:t xml:space="preserve"> </w:t>
            </w:r>
            <w:r w:rsidR="004B1414">
              <w:rPr>
                <w:rFonts w:ascii="Arial" w:eastAsia="Arial" w:hAnsi="Arial" w:cs="Arial"/>
                <w:color w:val="000000"/>
                <w:sz w:val="20"/>
                <w:lang w:val="fr-FR"/>
              </w:rPr>
              <w:t>000,00 €</w:t>
            </w:r>
          </w:p>
        </w:tc>
      </w:tr>
      <w:tr w:rsidR="00F60571">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235ED6" w:rsidP="00FA53A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w:t>
            </w:r>
            <w:r w:rsidR="00FA53A7">
              <w:rPr>
                <w:rFonts w:ascii="Arial" w:eastAsia="Arial" w:hAnsi="Arial" w:cs="Arial"/>
                <w:color w:val="000000"/>
                <w:sz w:val="20"/>
                <w:lang w:val="fr-FR"/>
              </w:rPr>
              <w:t>5</w:t>
            </w:r>
            <w:r w:rsidR="004B1414">
              <w:rPr>
                <w:rFonts w:ascii="Arial" w:eastAsia="Arial" w:hAnsi="Arial" w:cs="Arial"/>
                <w:color w:val="000000"/>
                <w:sz w:val="20"/>
                <w:lang w:val="fr-FR"/>
              </w:rPr>
              <w:t> 000,00 €</w:t>
            </w:r>
          </w:p>
        </w:tc>
      </w:tr>
      <w:tr w:rsidR="00F60571">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235ED6" w:rsidP="00FA53A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w:t>
            </w:r>
            <w:r w:rsidR="00FA53A7">
              <w:rPr>
                <w:rFonts w:ascii="Arial" w:eastAsia="Arial" w:hAnsi="Arial" w:cs="Arial"/>
                <w:color w:val="000000"/>
                <w:sz w:val="20"/>
                <w:lang w:val="fr-FR"/>
              </w:rPr>
              <w:t>5</w:t>
            </w:r>
            <w:r w:rsidR="004B1414">
              <w:rPr>
                <w:rFonts w:ascii="Arial" w:eastAsia="Arial" w:hAnsi="Arial" w:cs="Arial"/>
                <w:color w:val="000000"/>
                <w:sz w:val="20"/>
                <w:lang w:val="fr-FR"/>
              </w:rPr>
              <w:t> 000,00 €</w:t>
            </w:r>
          </w:p>
        </w:tc>
      </w:tr>
      <w:tr w:rsidR="00F60571">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rsidR="00F60571" w:rsidRDefault="004B14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rsidR="00F60571" w:rsidRDefault="00235ED6" w:rsidP="00FA53A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8</w:t>
            </w:r>
            <w:r w:rsidR="00FA53A7">
              <w:rPr>
                <w:rFonts w:ascii="Arial" w:eastAsia="Arial" w:hAnsi="Arial" w:cs="Arial"/>
                <w:color w:val="000000"/>
                <w:sz w:val="20"/>
                <w:lang w:val="fr-FR"/>
              </w:rPr>
              <w:t>3</w:t>
            </w:r>
            <w:r w:rsidR="004B1414">
              <w:rPr>
                <w:rFonts w:ascii="Arial" w:eastAsia="Arial" w:hAnsi="Arial" w:cs="Arial"/>
                <w:color w:val="000000"/>
                <w:sz w:val="20"/>
                <w:lang w:val="fr-FR"/>
              </w:rPr>
              <w:t> 000,00 €</w:t>
            </w:r>
          </w:p>
        </w:tc>
      </w:tr>
    </w:tbl>
    <w:p w:rsidR="00F60571" w:rsidRDefault="004B1414">
      <w:pPr>
        <w:spacing w:line="240" w:lineRule="exact"/>
      </w:pPr>
      <w:r>
        <w:t xml:space="preserve"> </w:t>
      </w:r>
    </w:p>
    <w:p w:rsidR="00F60571" w:rsidRDefault="00F60571">
      <w:pPr>
        <w:spacing w:after="80" w:line="240" w:lineRule="exact"/>
      </w:pPr>
    </w:p>
    <w:p w:rsidR="00F60571" w:rsidRDefault="004B1414">
      <w:pPr>
        <w:pStyle w:val="Titre1"/>
        <w:rPr>
          <w:rFonts w:eastAsia="Arial"/>
          <w:color w:val="000000"/>
          <w:sz w:val="28"/>
          <w:lang w:val="fr-FR"/>
        </w:rPr>
      </w:pPr>
      <w:bookmarkStart w:id="15" w:name="ArtL1_AE-3-A7"/>
      <w:bookmarkStart w:id="16" w:name="_Toc128992932"/>
      <w:bookmarkEnd w:id="15"/>
      <w:r>
        <w:rPr>
          <w:rFonts w:eastAsia="Arial"/>
          <w:color w:val="000000"/>
          <w:sz w:val="28"/>
          <w:lang w:val="fr-FR"/>
        </w:rPr>
        <w:t>5 - Durée de l'accord-cadre</w:t>
      </w:r>
      <w:bookmarkEnd w:id="16"/>
    </w:p>
    <w:p w:rsidR="00F60571" w:rsidRDefault="004B1414">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rsidR="00F60571" w:rsidRDefault="004B1414">
      <w:pPr>
        <w:pStyle w:val="Titre1"/>
        <w:rPr>
          <w:rFonts w:eastAsia="Arial"/>
          <w:color w:val="000000"/>
          <w:sz w:val="28"/>
          <w:lang w:val="fr-FR"/>
        </w:rPr>
      </w:pPr>
      <w:bookmarkStart w:id="17" w:name="ArtL1_AE-3-A8"/>
      <w:bookmarkStart w:id="18" w:name="_Toc128992933"/>
      <w:bookmarkEnd w:id="17"/>
      <w:r>
        <w:rPr>
          <w:rFonts w:eastAsia="Arial"/>
          <w:color w:val="000000"/>
          <w:sz w:val="28"/>
          <w:lang w:val="fr-FR"/>
        </w:rPr>
        <w:lastRenderedPageBreak/>
        <w:t>6 - Paiement</w:t>
      </w:r>
      <w:bookmarkEnd w:id="18"/>
    </w:p>
    <w:p w:rsidR="00F60571" w:rsidRDefault="004B1414">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F60571" w:rsidRDefault="00F60571">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rsidTr="00EC78E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bl>
    <w:p w:rsidR="00F60571" w:rsidRDefault="004B1414">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r w:rsidR="00F6057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F60571" w:rsidRDefault="004B141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F60571" w:rsidRDefault="00F60571">
            <w:pPr>
              <w:pStyle w:val="saisieClientCel"/>
              <w:rPr>
                <w:rFonts w:ascii="Arial" w:eastAsia="Arial" w:hAnsi="Arial" w:cs="Arial"/>
                <w:color w:val="000000"/>
                <w:lang w:val="fr-FR"/>
              </w:rPr>
            </w:pPr>
          </w:p>
        </w:tc>
      </w:tr>
    </w:tbl>
    <w:p w:rsidR="00F60571" w:rsidRDefault="004B1414">
      <w:pPr>
        <w:spacing w:after="120" w:line="240" w:lineRule="exact"/>
      </w:pPr>
      <w:r>
        <w:t xml:space="preserve"> </w:t>
      </w:r>
    </w:p>
    <w:p w:rsidR="00F60571" w:rsidRDefault="004B1414">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F60571" w:rsidRDefault="00F6057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un compte unique ouvert au nom du mandataire ;</w:t>
            </w:r>
          </w:p>
        </w:tc>
      </w:tr>
    </w:tbl>
    <w:p w:rsidR="00F60571" w:rsidRDefault="004B14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vMerge w:val="restart"/>
            <w:tcMar>
              <w:top w:w="0" w:type="dxa"/>
              <w:left w:w="0" w:type="dxa"/>
              <w:bottom w:w="0" w:type="dxa"/>
              <w:right w:w="0" w:type="dxa"/>
            </w:tcMar>
          </w:tcPr>
          <w:p w:rsidR="00F60571" w:rsidRDefault="004B1414">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60571">
        <w:trPr>
          <w:trHeight w:val="166"/>
        </w:trPr>
        <w:tc>
          <w:tcPr>
            <w:tcW w:w="240" w:type="dxa"/>
            <w:tcMar>
              <w:top w:w="0" w:type="dxa"/>
              <w:left w:w="0" w:type="dxa"/>
              <w:bottom w:w="0" w:type="dxa"/>
              <w:right w:w="0" w:type="dxa"/>
            </w:tcMar>
          </w:tcPr>
          <w:p w:rsidR="00F60571" w:rsidRDefault="00F60571">
            <w:pPr>
              <w:rPr>
                <w:sz w:val="2"/>
              </w:rPr>
            </w:pPr>
          </w:p>
        </w:tc>
        <w:tc>
          <w:tcPr>
            <w:tcW w:w="200" w:type="dxa"/>
            <w:tcMar>
              <w:top w:w="0" w:type="dxa"/>
              <w:left w:w="0" w:type="dxa"/>
              <w:bottom w:w="0" w:type="dxa"/>
              <w:right w:w="0" w:type="dxa"/>
            </w:tcMar>
          </w:tcPr>
          <w:p w:rsidR="00F60571" w:rsidRDefault="00F60571">
            <w:pPr>
              <w:rPr>
                <w:sz w:val="2"/>
              </w:rPr>
            </w:pPr>
          </w:p>
        </w:tc>
        <w:tc>
          <w:tcPr>
            <w:tcW w:w="9180" w:type="dxa"/>
            <w:vMerge/>
            <w:tcMar>
              <w:top w:w="0" w:type="dxa"/>
              <w:left w:w="0" w:type="dxa"/>
              <w:bottom w:w="0" w:type="dxa"/>
              <w:right w:w="0" w:type="dxa"/>
            </w:tcMar>
          </w:tcPr>
          <w:p w:rsidR="00F60571" w:rsidRDefault="00F60571"/>
        </w:tc>
      </w:tr>
    </w:tbl>
    <w:p w:rsidR="00F60571" w:rsidRDefault="00F60571">
      <w:pPr>
        <w:pStyle w:val="ParagrapheIndent1"/>
        <w:spacing w:line="230" w:lineRule="exact"/>
        <w:jc w:val="both"/>
        <w:rPr>
          <w:color w:val="000000"/>
          <w:lang w:val="fr-FR"/>
        </w:rPr>
      </w:pPr>
    </w:p>
    <w:p w:rsidR="00EC78E3" w:rsidRDefault="004B1414" w:rsidP="00EC78E3">
      <w:pPr>
        <w:pStyle w:val="ParagrapheIndent1"/>
        <w:spacing w:line="230" w:lineRule="exact"/>
        <w:jc w:val="both"/>
        <w:rPr>
          <w:color w:val="000000"/>
          <w:lang w:val="fr-FR"/>
        </w:rPr>
      </w:pPr>
      <w:r>
        <w:rPr>
          <w:b/>
          <w:color w:val="000000"/>
          <w:lang w:val="fr-FR"/>
        </w:rPr>
        <w:t xml:space="preserve">Nota </w:t>
      </w:r>
      <w:r w:rsidR="00CF28E6">
        <w:rPr>
          <w:b/>
          <w:color w:val="000000"/>
          <w:lang w:val="fr-FR"/>
        </w:rPr>
        <w:t>:</w:t>
      </w:r>
      <w:r w:rsidR="00CF28E6">
        <w:rPr>
          <w:color w:val="000000"/>
          <w:lang w:val="fr-FR"/>
        </w:rPr>
        <w:t xml:space="preserve"> Si</w:t>
      </w:r>
      <w:r>
        <w:rPr>
          <w:color w:val="000000"/>
          <w:lang w:val="fr-FR"/>
        </w:rPr>
        <w:t xml:space="preserve"> aucune case n'est cochée, ou si les deux cases sont cochées, le pouvoir adjudicateur considérera que seules les dispositions du CCP s'appliquent.</w:t>
      </w:r>
      <w:r>
        <w:rPr>
          <w:color w:val="000000"/>
          <w:lang w:val="fr-FR"/>
        </w:rPr>
        <w:cr/>
      </w:r>
      <w:bookmarkStart w:id="19" w:name="ArtL1_AE-3-A11"/>
      <w:bookmarkEnd w:id="19"/>
    </w:p>
    <w:p w:rsidR="00F60571" w:rsidRDefault="004B1414" w:rsidP="00EC78E3">
      <w:pPr>
        <w:pStyle w:val="Titre1"/>
        <w:rPr>
          <w:rFonts w:eastAsia="Arial"/>
          <w:color w:val="000000"/>
          <w:sz w:val="28"/>
          <w:lang w:val="fr-FR"/>
        </w:rPr>
      </w:pPr>
      <w:bookmarkStart w:id="20" w:name="_Toc128992934"/>
      <w:r>
        <w:rPr>
          <w:rFonts w:eastAsia="Arial"/>
          <w:color w:val="000000"/>
          <w:sz w:val="28"/>
          <w:lang w:val="fr-FR"/>
        </w:rPr>
        <w:t>7 - Nomenclature(s)</w:t>
      </w:r>
      <w:bookmarkEnd w:id="20"/>
    </w:p>
    <w:p w:rsidR="00F60571" w:rsidRDefault="004B1414">
      <w:pPr>
        <w:pStyle w:val="ParagrapheIndent1"/>
        <w:spacing w:line="230" w:lineRule="exact"/>
        <w:jc w:val="both"/>
        <w:rPr>
          <w:color w:val="000000"/>
          <w:lang w:val="fr-FR"/>
        </w:rPr>
      </w:pPr>
      <w:r>
        <w:rPr>
          <w:color w:val="000000"/>
          <w:lang w:val="fr-FR"/>
        </w:rPr>
        <w:t>La classification conforme au vocabulaire commun des marchés européens (CPV) est :</w:t>
      </w:r>
    </w:p>
    <w:p w:rsidR="00F60571" w:rsidRDefault="00F6057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400"/>
        <w:gridCol w:w="5200"/>
        <w:gridCol w:w="1000"/>
        <w:gridCol w:w="1000"/>
        <w:gridCol w:w="1000"/>
      </w:tblGrid>
      <w:tr w:rsidR="00F60571">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3</w:t>
            </w:r>
          </w:p>
        </w:tc>
      </w:tr>
      <w:tr w:rsidR="00F60571">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Pr="00BC6974" w:rsidRDefault="00194EEC">
            <w:pPr>
              <w:spacing w:before="80" w:after="20"/>
              <w:jc w:val="center"/>
              <w:rPr>
                <w:rFonts w:ascii="Arial" w:eastAsia="Arial" w:hAnsi="Arial" w:cs="Arial"/>
                <w:color w:val="000000"/>
                <w:sz w:val="20"/>
                <w:lang w:val="fr-FR"/>
              </w:rPr>
            </w:pPr>
            <w:r w:rsidRPr="00BC6974">
              <w:rPr>
                <w:rFonts w:ascii="Arial" w:eastAsia="Arial" w:hAnsi="Arial" w:cs="Arial"/>
                <w:color w:val="000000"/>
                <w:sz w:val="20"/>
                <w:lang w:val="fr-FR"/>
              </w:rPr>
              <w:t>71316000-6</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Pr="00BC6974" w:rsidRDefault="00194EEC">
            <w:pPr>
              <w:spacing w:before="80" w:after="20"/>
              <w:ind w:left="80" w:right="80"/>
              <w:jc w:val="both"/>
              <w:rPr>
                <w:rFonts w:ascii="Arial" w:eastAsia="Arial" w:hAnsi="Arial" w:cs="Arial"/>
                <w:color w:val="000000"/>
                <w:sz w:val="20"/>
                <w:lang w:val="fr-FR"/>
              </w:rPr>
            </w:pPr>
            <w:r w:rsidRPr="00BC6974">
              <w:rPr>
                <w:rFonts w:ascii="Arial" w:eastAsia="Arial" w:hAnsi="Arial" w:cs="Arial"/>
                <w:color w:val="000000"/>
                <w:sz w:val="20"/>
                <w:lang w:val="fr-FR"/>
              </w:rPr>
              <w:t>Services de conseil en télécommunications</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bl>
    <w:p w:rsidR="00F60571" w:rsidRDefault="004B1414">
      <w:pPr>
        <w:spacing w:line="240" w:lineRule="exact"/>
      </w:pPr>
      <w:r>
        <w:t xml:space="preserve"> </w:t>
      </w:r>
    </w:p>
    <w:p w:rsidR="00F60571" w:rsidRDefault="00F60571">
      <w:pPr>
        <w:spacing w:after="80" w:line="240" w:lineRule="exact"/>
      </w:pPr>
    </w:p>
    <w:p w:rsidR="00F60571" w:rsidRDefault="004B1414">
      <w:pPr>
        <w:pStyle w:val="Titre1"/>
        <w:rPr>
          <w:rFonts w:eastAsia="Arial"/>
          <w:color w:val="000000"/>
          <w:sz w:val="28"/>
          <w:lang w:val="fr-FR"/>
        </w:rPr>
      </w:pPr>
      <w:bookmarkStart w:id="21" w:name="ArtL1_AE-3-A13"/>
      <w:bookmarkStart w:id="22" w:name="_Toc128992935"/>
      <w:bookmarkEnd w:id="21"/>
      <w:r>
        <w:rPr>
          <w:rFonts w:eastAsia="Arial"/>
          <w:color w:val="000000"/>
          <w:sz w:val="28"/>
          <w:lang w:val="fr-FR"/>
        </w:rPr>
        <w:t>8 - Signature</w:t>
      </w:r>
      <w:bookmarkEnd w:id="22"/>
    </w:p>
    <w:p w:rsidR="00F60571" w:rsidRDefault="004B1414">
      <w:pPr>
        <w:pStyle w:val="ParagrapheIndent1"/>
        <w:spacing w:line="230" w:lineRule="exact"/>
        <w:jc w:val="both"/>
        <w:rPr>
          <w:color w:val="000000"/>
          <w:lang w:val="fr-FR"/>
        </w:rPr>
      </w:pPr>
      <w:r>
        <w:rPr>
          <w:b/>
          <w:color w:val="000000"/>
          <w:u w:val="single"/>
          <w:lang w:val="fr-FR"/>
        </w:rPr>
        <w:t>ENGAGEMENT DU CANDIDAT</w:t>
      </w:r>
    </w:p>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(Ne pas compléter dans le cas d'un dépôt signé électroniquement)</w:t>
      </w:r>
    </w:p>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Fait en un seul original</w:t>
      </w:r>
    </w:p>
    <w:p w:rsidR="00F60571" w:rsidRDefault="004B1414">
      <w:pPr>
        <w:pStyle w:val="style1010"/>
        <w:spacing w:line="230" w:lineRule="exact"/>
        <w:ind w:right="20"/>
        <w:jc w:val="center"/>
        <w:rPr>
          <w:color w:val="000000"/>
          <w:lang w:val="fr-FR"/>
        </w:rPr>
      </w:pPr>
      <w:r>
        <w:rPr>
          <w:color w:val="000000"/>
          <w:lang w:val="fr-FR"/>
        </w:rPr>
        <w:t>A .............................................</w:t>
      </w:r>
    </w:p>
    <w:p w:rsidR="00F60571" w:rsidRDefault="004B1414">
      <w:pPr>
        <w:pStyle w:val="style1010"/>
        <w:spacing w:line="230" w:lineRule="exact"/>
        <w:ind w:right="20"/>
        <w:jc w:val="center"/>
        <w:rPr>
          <w:color w:val="000000"/>
          <w:lang w:val="fr-FR"/>
        </w:rPr>
      </w:pPr>
      <w:r>
        <w:rPr>
          <w:color w:val="000000"/>
          <w:lang w:val="fr-FR"/>
        </w:rPr>
        <w:t>Le .............................................</w:t>
      </w:r>
    </w:p>
    <w:p w:rsidR="00F60571" w:rsidRDefault="00F60571">
      <w:pPr>
        <w:pStyle w:val="style1010"/>
        <w:spacing w:line="230" w:lineRule="exact"/>
        <w:ind w:right="20"/>
        <w:jc w:val="center"/>
        <w:rPr>
          <w:color w:val="000000"/>
          <w:lang w:val="fr-FR"/>
        </w:rPr>
      </w:pPr>
    </w:p>
    <w:p w:rsidR="00F60571" w:rsidRDefault="004B1414">
      <w:pPr>
        <w:pStyle w:val="style1010"/>
        <w:spacing w:after="240" w:line="230" w:lineRule="exact"/>
        <w:ind w:right="2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rsidR="00F60571" w:rsidRDefault="004B1414">
      <w:pPr>
        <w:pStyle w:val="style1010"/>
        <w:ind w:right="20"/>
        <w:jc w:val="center"/>
        <w:rPr>
          <w:color w:val="000000"/>
          <w:lang w:val="fr-FR"/>
        </w:rPr>
      </w:pPr>
      <w:r>
        <w:rPr>
          <w:color w:val="000000"/>
          <w:lang w:val="fr-FR"/>
        </w:rPr>
        <w:t>(</w:t>
      </w:r>
      <w:r w:rsidR="002A0E2E">
        <w:rPr>
          <w:color w:val="000000"/>
          <w:lang w:val="fr-FR"/>
        </w:rPr>
        <w:t>Préciser</w:t>
      </w:r>
      <w:r>
        <w:rPr>
          <w:color w:val="000000"/>
          <w:lang w:val="fr-FR"/>
        </w:rPr>
        <w:t xml:space="preserve"> l'identité du signataire)</w:t>
      </w:r>
    </w:p>
    <w:p w:rsidR="00F60571" w:rsidRDefault="00F60571">
      <w:pPr>
        <w:pStyle w:val="ParagrapheIndent1"/>
        <w:spacing w:line="230" w:lineRule="exact"/>
        <w:jc w:val="both"/>
        <w:rPr>
          <w:color w:val="000000"/>
          <w:lang w:val="fr-FR"/>
        </w:rPr>
      </w:pPr>
    </w:p>
    <w:p w:rsidR="00F60571" w:rsidRDefault="00F60571">
      <w:pPr>
        <w:pStyle w:val="ParagrapheIndent1"/>
        <w:spacing w:line="230" w:lineRule="exact"/>
        <w:jc w:val="both"/>
        <w:rPr>
          <w:color w:val="000000"/>
          <w:lang w:val="fr-FR"/>
        </w:rPr>
      </w:pPr>
    </w:p>
    <w:p w:rsidR="00F60571" w:rsidRDefault="00F60571">
      <w:pPr>
        <w:pStyle w:val="ParagrapheIndent1"/>
        <w:spacing w:line="230" w:lineRule="exact"/>
        <w:jc w:val="both"/>
        <w:rPr>
          <w:color w:val="000000"/>
          <w:lang w:val="fr-FR"/>
        </w:rPr>
      </w:pPr>
    </w:p>
    <w:p w:rsidR="00F60571" w:rsidRDefault="00F60571">
      <w:pPr>
        <w:pStyle w:val="ParagrapheIndent1"/>
        <w:spacing w:line="230" w:lineRule="exact"/>
        <w:jc w:val="both"/>
        <w:rPr>
          <w:color w:val="000000"/>
          <w:lang w:val="fr-FR"/>
        </w:rPr>
      </w:pPr>
    </w:p>
    <w:p w:rsidR="00F60571" w:rsidRDefault="00F60571">
      <w:pPr>
        <w:pStyle w:val="ParagrapheIndent1"/>
        <w:spacing w:line="230" w:lineRule="exact"/>
        <w:jc w:val="both"/>
        <w:rPr>
          <w:color w:val="000000"/>
          <w:lang w:val="fr-FR"/>
        </w:rPr>
      </w:pPr>
    </w:p>
    <w:p w:rsidR="00F60571" w:rsidRDefault="004B1414">
      <w:pPr>
        <w:pStyle w:val="ParagrapheIndent1"/>
        <w:spacing w:after="240" w:line="230" w:lineRule="exact"/>
        <w:jc w:val="both"/>
        <w:rPr>
          <w:color w:val="000000"/>
          <w:lang w:val="fr-FR"/>
        </w:rPr>
      </w:pPr>
      <w:r>
        <w:rPr>
          <w:color w:val="000000"/>
          <w:lang w:val="fr-FR"/>
        </w:rPr>
        <w:t> </w:t>
      </w:r>
    </w:p>
    <w:p w:rsidR="00F60571" w:rsidRDefault="004B1414">
      <w:pPr>
        <w:pStyle w:val="ParagrapheIndent1"/>
        <w:spacing w:after="240"/>
        <w:jc w:val="both"/>
        <w:rPr>
          <w:b/>
          <w:color w:val="000000"/>
          <w:u w:val="single"/>
          <w:lang w:val="fr-FR"/>
        </w:rPr>
      </w:pPr>
      <w:r>
        <w:rPr>
          <w:b/>
          <w:color w:val="000000"/>
          <w:u w:val="single"/>
          <w:lang w:val="fr-FR"/>
        </w:rPr>
        <w:t>ACCEPTATION DE L'OFFRE PAR LE POUVOIR ADJUDICATEUR</w:t>
      </w:r>
    </w:p>
    <w:p w:rsidR="00F60571" w:rsidRDefault="004B1414">
      <w:pPr>
        <w:pStyle w:val="ParagrapheIndent1"/>
        <w:spacing w:line="230" w:lineRule="exact"/>
        <w:jc w:val="both"/>
        <w:rPr>
          <w:color w:val="000000"/>
          <w:lang w:val="fr-FR"/>
        </w:rPr>
      </w:pPr>
      <w:r>
        <w:rPr>
          <w:color w:val="000000"/>
          <w:lang w:val="fr-FR"/>
        </w:rPr>
        <w:t>La présente offre est acceptée</w:t>
      </w:r>
    </w:p>
    <w:p w:rsidR="00F60571" w:rsidRDefault="00F60571">
      <w:pPr>
        <w:pStyle w:val="ParagrapheIndent1"/>
        <w:spacing w:line="230" w:lineRule="exact"/>
        <w:jc w:val="both"/>
        <w:rPr>
          <w:color w:val="000000"/>
          <w:lang w:val="fr-FR"/>
        </w:rPr>
      </w:pPr>
    </w:p>
    <w:p w:rsidR="00F60571" w:rsidRDefault="004B1414">
      <w:pPr>
        <w:pStyle w:val="style1010"/>
        <w:spacing w:line="230" w:lineRule="exact"/>
        <w:ind w:right="20"/>
        <w:jc w:val="center"/>
        <w:rPr>
          <w:color w:val="000000"/>
          <w:lang w:val="fr-FR"/>
        </w:rPr>
      </w:pPr>
      <w:r>
        <w:rPr>
          <w:color w:val="000000"/>
          <w:lang w:val="fr-FR"/>
        </w:rPr>
        <w:t>A .............................................</w:t>
      </w:r>
    </w:p>
    <w:p w:rsidR="00F60571" w:rsidRDefault="004B1414">
      <w:pPr>
        <w:pStyle w:val="style1010"/>
        <w:spacing w:after="240" w:line="230" w:lineRule="exact"/>
        <w:ind w:right="20"/>
        <w:jc w:val="center"/>
        <w:rPr>
          <w:color w:val="000000"/>
          <w:lang w:val="fr-FR"/>
        </w:rPr>
      </w:pPr>
      <w:r>
        <w:rPr>
          <w:color w:val="000000"/>
          <w:lang w:val="fr-FR"/>
        </w:rPr>
        <w:t>Le .............................................</w:t>
      </w:r>
    </w:p>
    <w:p w:rsidR="00F60571" w:rsidRDefault="004B1414">
      <w:pPr>
        <w:pStyle w:val="style1010"/>
        <w:spacing w:line="230" w:lineRule="exact"/>
        <w:ind w:right="20"/>
        <w:jc w:val="center"/>
        <w:rPr>
          <w:color w:val="000000"/>
          <w:lang w:val="fr-FR"/>
        </w:rPr>
      </w:pPr>
      <w:r>
        <w:rPr>
          <w:color w:val="000000"/>
          <w:lang w:val="fr-FR"/>
        </w:rPr>
        <w:t xml:space="preserve">Signature du représentant du pouvoir adjudicateur, habilité par la délibération en date du </w:t>
      </w:r>
      <w:r w:rsidR="0093106C">
        <w:rPr>
          <w:color w:val="000000"/>
          <w:lang w:val="fr-FR"/>
        </w:rPr>
        <w:t>20 mai 2021.</w:t>
      </w:r>
    </w:p>
    <w:p w:rsidR="00F60571" w:rsidRDefault="00F60571">
      <w:pPr>
        <w:pStyle w:val="style1010"/>
        <w:spacing w:line="230" w:lineRule="exact"/>
        <w:ind w:right="20"/>
        <w:jc w:val="center"/>
        <w:rPr>
          <w:color w:val="000000"/>
          <w:lang w:val="fr-FR"/>
        </w:rPr>
      </w:pPr>
    </w:p>
    <w:p w:rsidR="00F60571" w:rsidRDefault="00F60571">
      <w:pPr>
        <w:pStyle w:val="style1010"/>
        <w:spacing w:line="230" w:lineRule="exact"/>
        <w:ind w:right="20"/>
        <w:jc w:val="center"/>
        <w:rPr>
          <w:color w:val="000000"/>
          <w:lang w:val="fr-FR"/>
        </w:rPr>
      </w:pPr>
    </w:p>
    <w:p w:rsidR="00F60571" w:rsidRDefault="00F60571">
      <w:pPr>
        <w:pStyle w:val="style1010"/>
        <w:spacing w:line="230" w:lineRule="exact"/>
        <w:ind w:right="20"/>
        <w:jc w:val="center"/>
        <w:rPr>
          <w:color w:val="000000"/>
          <w:lang w:val="fr-FR"/>
        </w:rPr>
      </w:pPr>
    </w:p>
    <w:p w:rsidR="00F60571" w:rsidRDefault="00BF7684" w:rsidP="00BF7684">
      <w:pPr>
        <w:pStyle w:val="ParagrapheIndent1"/>
        <w:spacing w:after="240"/>
        <w:ind w:left="20" w:right="20"/>
        <w:jc w:val="both"/>
        <w:rPr>
          <w:color w:val="000000"/>
          <w:lang w:val="fr-FR"/>
        </w:rPr>
      </w:pPr>
      <w:r>
        <w:rPr>
          <w:color w:val="000000"/>
          <w:lang w:val="fr-FR"/>
        </w:rPr>
        <w:t>Au nom et pour le compte du groupement de commande, selon la convention signée le 15</w:t>
      </w:r>
      <w:r w:rsidR="000A2EDE">
        <w:rPr>
          <w:color w:val="000000"/>
          <w:lang w:val="fr-FR"/>
        </w:rPr>
        <w:t xml:space="preserve"> décembre </w:t>
      </w:r>
      <w:r>
        <w:rPr>
          <w:color w:val="000000"/>
          <w:lang w:val="fr-FR"/>
        </w:rPr>
        <w:t>2022.</w:t>
      </w:r>
    </w:p>
    <w:p w:rsidR="00EC78E3" w:rsidRPr="00EC78E3" w:rsidRDefault="00EC78E3" w:rsidP="00EC78E3">
      <w:pPr>
        <w:rPr>
          <w:lang w:val="fr-FR"/>
        </w:rPr>
      </w:pPr>
    </w:p>
    <w:p w:rsidR="00F60571" w:rsidRDefault="004B1414">
      <w:pPr>
        <w:pStyle w:val="ParagrapheIndent1"/>
        <w:spacing w:line="230" w:lineRule="exact"/>
        <w:jc w:val="both"/>
        <w:rPr>
          <w:color w:val="000000"/>
          <w:lang w:val="fr-FR"/>
        </w:rPr>
      </w:pPr>
      <w:r>
        <w:rPr>
          <w:b/>
          <w:color w:val="000000"/>
          <w:u w:val="single"/>
          <w:lang w:val="fr-FR"/>
        </w:rPr>
        <w:t>NANTISSEMENT OU CESSION DE CREANCES</w:t>
      </w:r>
    </w:p>
    <w:p w:rsidR="00F60571" w:rsidRDefault="00F60571">
      <w:pPr>
        <w:pStyle w:val="ParagrapheIndent1"/>
        <w:spacing w:line="230" w:lineRule="exact"/>
        <w:jc w:val="both"/>
        <w:rPr>
          <w:color w:val="000000"/>
          <w:lang w:val="fr-FR"/>
        </w:rPr>
      </w:pPr>
    </w:p>
    <w:p w:rsidR="00F60571" w:rsidRDefault="004B1414">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vMerge w:val="restart"/>
            <w:tcMar>
              <w:top w:w="0" w:type="dxa"/>
              <w:left w:w="0" w:type="dxa"/>
              <w:bottom w:w="0" w:type="dxa"/>
              <w:right w:w="0" w:type="dxa"/>
            </w:tcMar>
          </w:tcPr>
          <w:p w:rsidR="00F60571" w:rsidRDefault="004B1414">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rsidR="00F60571" w:rsidRDefault="004B14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60571">
        <w:trPr>
          <w:trHeight w:val="382"/>
        </w:trPr>
        <w:tc>
          <w:tcPr>
            <w:tcW w:w="240" w:type="dxa"/>
            <w:tcMar>
              <w:top w:w="0" w:type="dxa"/>
              <w:left w:w="0" w:type="dxa"/>
              <w:bottom w:w="0" w:type="dxa"/>
              <w:right w:w="0" w:type="dxa"/>
            </w:tcMar>
          </w:tcPr>
          <w:p w:rsidR="00F60571" w:rsidRDefault="00F60571">
            <w:pPr>
              <w:rPr>
                <w:sz w:val="2"/>
              </w:rPr>
            </w:pPr>
          </w:p>
        </w:tc>
        <w:tc>
          <w:tcPr>
            <w:tcW w:w="200" w:type="dxa"/>
            <w:tcMar>
              <w:top w:w="0" w:type="dxa"/>
              <w:left w:w="0" w:type="dxa"/>
              <w:bottom w:w="0" w:type="dxa"/>
              <w:right w:w="0" w:type="dxa"/>
            </w:tcMar>
          </w:tcPr>
          <w:p w:rsidR="00F60571" w:rsidRDefault="00F60571">
            <w:pPr>
              <w:rPr>
                <w:sz w:val="2"/>
              </w:rPr>
            </w:pPr>
          </w:p>
        </w:tc>
        <w:tc>
          <w:tcPr>
            <w:tcW w:w="9180" w:type="dxa"/>
            <w:vMerge/>
            <w:tcMar>
              <w:top w:w="0" w:type="dxa"/>
              <w:left w:w="0" w:type="dxa"/>
              <w:bottom w:w="0" w:type="dxa"/>
              <w:right w:w="0" w:type="dxa"/>
            </w:tcMar>
          </w:tcPr>
          <w:p w:rsidR="00F60571" w:rsidRDefault="00F60571"/>
        </w:tc>
      </w:tr>
    </w:tbl>
    <w:p w:rsidR="00F60571" w:rsidRDefault="00F60571">
      <w:pPr>
        <w:sectPr w:rsidR="00F60571">
          <w:footerReference w:type="default" r:id="rId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lastRenderedPageBreak/>
              <w:drawing>
                <wp:inline distT="0" distB="0" distL="0" distR="0">
                  <wp:extent cx="153035" cy="15303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vMerge w:val="restart"/>
            <w:tcMar>
              <w:top w:w="0" w:type="dxa"/>
              <w:left w:w="0" w:type="dxa"/>
              <w:bottom w:w="0" w:type="dxa"/>
              <w:right w:w="0" w:type="dxa"/>
            </w:tcMar>
          </w:tcPr>
          <w:p w:rsidR="00F60571" w:rsidRDefault="004B1414">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rsidR="00F60571" w:rsidRDefault="004B14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60571">
        <w:trPr>
          <w:trHeight w:val="382"/>
        </w:trPr>
        <w:tc>
          <w:tcPr>
            <w:tcW w:w="240" w:type="dxa"/>
            <w:tcMar>
              <w:top w:w="0" w:type="dxa"/>
              <w:left w:w="0" w:type="dxa"/>
              <w:bottom w:w="0" w:type="dxa"/>
              <w:right w:w="0" w:type="dxa"/>
            </w:tcMar>
          </w:tcPr>
          <w:p w:rsidR="00F60571" w:rsidRDefault="00F60571">
            <w:pPr>
              <w:rPr>
                <w:sz w:val="2"/>
              </w:rPr>
            </w:pPr>
          </w:p>
        </w:tc>
        <w:tc>
          <w:tcPr>
            <w:tcW w:w="200" w:type="dxa"/>
            <w:tcMar>
              <w:top w:w="0" w:type="dxa"/>
              <w:left w:w="0" w:type="dxa"/>
              <w:bottom w:w="0" w:type="dxa"/>
              <w:right w:w="0" w:type="dxa"/>
            </w:tcMar>
          </w:tcPr>
          <w:p w:rsidR="00F60571" w:rsidRDefault="00F60571">
            <w:pPr>
              <w:rPr>
                <w:sz w:val="2"/>
              </w:rPr>
            </w:pPr>
          </w:p>
        </w:tc>
        <w:tc>
          <w:tcPr>
            <w:tcW w:w="9180" w:type="dxa"/>
            <w:vMerge/>
            <w:tcMar>
              <w:top w:w="0" w:type="dxa"/>
              <w:left w:w="0" w:type="dxa"/>
              <w:bottom w:w="0" w:type="dxa"/>
              <w:right w:w="0" w:type="dxa"/>
            </w:tcMar>
          </w:tcPr>
          <w:p w:rsidR="00F60571" w:rsidRDefault="00F60571"/>
        </w:tc>
      </w:tr>
    </w:tbl>
    <w:p w:rsidR="00F60571" w:rsidRDefault="004B14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vMerge w:val="restart"/>
            <w:tcMar>
              <w:top w:w="0" w:type="dxa"/>
              <w:left w:w="0" w:type="dxa"/>
              <w:bottom w:w="0" w:type="dxa"/>
              <w:right w:w="0" w:type="dxa"/>
            </w:tcMar>
          </w:tcPr>
          <w:p w:rsidR="00F60571" w:rsidRDefault="004B1414">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F60571" w:rsidRDefault="004B14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60571">
        <w:trPr>
          <w:trHeight w:val="580"/>
        </w:trPr>
        <w:tc>
          <w:tcPr>
            <w:tcW w:w="240" w:type="dxa"/>
            <w:tcMar>
              <w:top w:w="0" w:type="dxa"/>
              <w:left w:w="0" w:type="dxa"/>
              <w:bottom w:w="0" w:type="dxa"/>
              <w:right w:w="0" w:type="dxa"/>
            </w:tcMar>
          </w:tcPr>
          <w:p w:rsidR="00F60571" w:rsidRDefault="00F60571">
            <w:pPr>
              <w:rPr>
                <w:sz w:val="2"/>
              </w:rPr>
            </w:pPr>
          </w:p>
        </w:tc>
        <w:tc>
          <w:tcPr>
            <w:tcW w:w="200" w:type="dxa"/>
            <w:tcMar>
              <w:top w:w="0" w:type="dxa"/>
              <w:left w:w="0" w:type="dxa"/>
              <w:bottom w:w="0" w:type="dxa"/>
              <w:right w:w="0" w:type="dxa"/>
            </w:tcMar>
          </w:tcPr>
          <w:p w:rsidR="00F60571" w:rsidRDefault="00F60571">
            <w:pPr>
              <w:rPr>
                <w:sz w:val="2"/>
              </w:rPr>
            </w:pPr>
          </w:p>
        </w:tc>
        <w:tc>
          <w:tcPr>
            <w:tcW w:w="9180" w:type="dxa"/>
            <w:vMerge/>
            <w:tcMar>
              <w:top w:w="0" w:type="dxa"/>
              <w:left w:w="0" w:type="dxa"/>
              <w:bottom w:w="0" w:type="dxa"/>
              <w:right w:w="0" w:type="dxa"/>
            </w:tcMar>
          </w:tcPr>
          <w:p w:rsidR="00F60571" w:rsidRDefault="00F60571"/>
        </w:tc>
      </w:tr>
    </w:tbl>
    <w:p w:rsidR="00F60571" w:rsidRDefault="004B14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vMerge w:val="restart"/>
            <w:tcMar>
              <w:top w:w="0" w:type="dxa"/>
              <w:left w:w="0" w:type="dxa"/>
              <w:bottom w:w="0" w:type="dxa"/>
              <w:right w:w="0" w:type="dxa"/>
            </w:tcMar>
          </w:tcPr>
          <w:p w:rsidR="00F60571" w:rsidRDefault="004B1414">
            <w:pPr>
              <w:pStyle w:val="ParagrapheIndent1"/>
              <w:spacing w:line="230" w:lineRule="exact"/>
              <w:jc w:val="both"/>
              <w:rPr>
                <w:color w:val="000000"/>
                <w:lang w:val="fr-FR"/>
              </w:rPr>
            </w:pPr>
            <w:r>
              <w:rPr>
                <w:color w:val="000000"/>
                <w:lang w:val="fr-FR"/>
              </w:rPr>
              <w:t>La partie des prestations évaluée à (indiquer le montant en chiffres et en lettres) :</w:t>
            </w:r>
          </w:p>
          <w:p w:rsidR="00F60571" w:rsidRDefault="004B14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60571">
        <w:trPr>
          <w:trHeight w:val="382"/>
        </w:trPr>
        <w:tc>
          <w:tcPr>
            <w:tcW w:w="240" w:type="dxa"/>
            <w:tcMar>
              <w:top w:w="0" w:type="dxa"/>
              <w:left w:w="0" w:type="dxa"/>
              <w:bottom w:w="0" w:type="dxa"/>
              <w:right w:w="0" w:type="dxa"/>
            </w:tcMar>
          </w:tcPr>
          <w:p w:rsidR="00F60571" w:rsidRDefault="00F60571">
            <w:pPr>
              <w:rPr>
                <w:sz w:val="2"/>
              </w:rPr>
            </w:pPr>
          </w:p>
        </w:tc>
        <w:tc>
          <w:tcPr>
            <w:tcW w:w="200" w:type="dxa"/>
            <w:tcMar>
              <w:top w:w="0" w:type="dxa"/>
              <w:left w:w="0" w:type="dxa"/>
              <w:bottom w:w="0" w:type="dxa"/>
              <w:right w:w="0" w:type="dxa"/>
            </w:tcMar>
          </w:tcPr>
          <w:p w:rsidR="00F60571" w:rsidRDefault="00F60571">
            <w:pPr>
              <w:rPr>
                <w:sz w:val="2"/>
              </w:rPr>
            </w:pPr>
          </w:p>
        </w:tc>
        <w:tc>
          <w:tcPr>
            <w:tcW w:w="9180" w:type="dxa"/>
            <w:vMerge/>
            <w:tcMar>
              <w:top w:w="0" w:type="dxa"/>
              <w:left w:w="0" w:type="dxa"/>
              <w:bottom w:w="0" w:type="dxa"/>
              <w:right w:w="0" w:type="dxa"/>
            </w:tcMar>
          </w:tcPr>
          <w:p w:rsidR="00F60571" w:rsidRDefault="00F60571"/>
        </w:tc>
      </w:tr>
    </w:tbl>
    <w:p w:rsidR="00F60571" w:rsidRDefault="004B1414">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membre d'un groupement d'entreprise</w:t>
            </w:r>
          </w:p>
        </w:tc>
      </w:tr>
      <w:tr w:rsidR="00F60571">
        <w:trPr>
          <w:trHeight w:val="202"/>
        </w:trPr>
        <w:tc>
          <w:tcPr>
            <w:tcW w:w="240" w:type="dxa"/>
            <w:tcMar>
              <w:top w:w="0" w:type="dxa"/>
              <w:left w:w="0" w:type="dxa"/>
              <w:bottom w:w="0" w:type="dxa"/>
              <w:right w:w="0" w:type="dxa"/>
            </w:tcMar>
          </w:tcPr>
          <w:p w:rsidR="00F60571" w:rsidRDefault="004B1414">
            <w:pPr>
              <w:rPr>
                <w:sz w:val="2"/>
              </w:rPr>
            </w:pPr>
            <w:r>
              <w:rPr>
                <w:noProof/>
                <w:lang w:val="fr-FR" w:eastAsia="fr-FR"/>
              </w:rPr>
              <w:drawing>
                <wp:inline distT="0" distB="0" distL="0" distR="0">
                  <wp:extent cx="153035" cy="15303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rsidR="00F60571" w:rsidRDefault="00F60571">
            <w:pPr>
              <w:rPr>
                <w:sz w:val="2"/>
              </w:rPr>
            </w:pPr>
          </w:p>
        </w:tc>
        <w:tc>
          <w:tcPr>
            <w:tcW w:w="9180" w:type="dxa"/>
            <w:tcMar>
              <w:top w:w="0" w:type="dxa"/>
              <w:left w:w="0" w:type="dxa"/>
              <w:bottom w:w="0" w:type="dxa"/>
              <w:right w:w="0" w:type="dxa"/>
            </w:tcMar>
          </w:tcPr>
          <w:p w:rsidR="00F60571" w:rsidRDefault="004B1414">
            <w:pPr>
              <w:pStyle w:val="ParagrapheIndent1"/>
              <w:jc w:val="both"/>
              <w:rPr>
                <w:color w:val="000000"/>
                <w:lang w:val="fr-FR"/>
              </w:rPr>
            </w:pPr>
            <w:r>
              <w:rPr>
                <w:color w:val="000000"/>
                <w:lang w:val="fr-FR"/>
              </w:rPr>
              <w:t>sous-traitant</w:t>
            </w:r>
          </w:p>
        </w:tc>
      </w:tr>
    </w:tbl>
    <w:p w:rsidR="00F60571" w:rsidRDefault="004B1414">
      <w:pPr>
        <w:spacing w:line="240" w:lineRule="exact"/>
      </w:pPr>
      <w:r>
        <w:t xml:space="preserve"> </w:t>
      </w:r>
    </w:p>
    <w:p w:rsidR="00F60571" w:rsidRDefault="004B1414">
      <w:pPr>
        <w:pStyle w:val="style1010"/>
        <w:spacing w:line="230" w:lineRule="exact"/>
        <w:ind w:right="20"/>
        <w:jc w:val="center"/>
        <w:rPr>
          <w:color w:val="000000"/>
          <w:lang w:val="fr-FR"/>
        </w:rPr>
      </w:pPr>
      <w:r>
        <w:rPr>
          <w:color w:val="000000"/>
          <w:lang w:val="fr-FR"/>
        </w:rPr>
        <w:t>A . . . . . . . . . . . . . . . . . . . . . .</w:t>
      </w:r>
    </w:p>
    <w:p w:rsidR="00F60571" w:rsidRDefault="004B1414">
      <w:pPr>
        <w:pStyle w:val="style1010"/>
        <w:spacing w:line="230" w:lineRule="exact"/>
        <w:ind w:right="20"/>
        <w:jc w:val="center"/>
        <w:rPr>
          <w:color w:val="000000"/>
          <w:lang w:val="fr-FR"/>
        </w:rPr>
      </w:pPr>
      <w:r>
        <w:rPr>
          <w:color w:val="000000"/>
          <w:lang w:val="fr-FR"/>
        </w:rPr>
        <w:t>Le . . . . . . . . . . . . . . . . . . . . . .</w:t>
      </w:r>
    </w:p>
    <w:p w:rsidR="00F60571" w:rsidRDefault="00F60571">
      <w:pPr>
        <w:pStyle w:val="style1010"/>
        <w:spacing w:line="230" w:lineRule="exact"/>
        <w:ind w:right="20"/>
        <w:jc w:val="center"/>
        <w:rPr>
          <w:color w:val="000000"/>
          <w:lang w:val="fr-FR"/>
        </w:rPr>
      </w:pPr>
    </w:p>
    <w:p w:rsidR="00F60571" w:rsidRDefault="004B1414">
      <w:pPr>
        <w:pStyle w:val="style1010"/>
        <w:spacing w:line="230" w:lineRule="exact"/>
        <w:ind w:right="20"/>
        <w:jc w:val="center"/>
        <w:rPr>
          <w:color w:val="000000"/>
          <w:sz w:val="16"/>
          <w:vertAlign w:val="superscript"/>
          <w:lang w:val="fr-FR"/>
        </w:rPr>
        <w:sectPr w:rsidR="00F60571">
          <w:footerReference w:type="default" r:id="rId9"/>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F60571" w:rsidRDefault="004B1414">
      <w:pPr>
        <w:pStyle w:val="Titre1"/>
        <w:jc w:val="center"/>
        <w:rPr>
          <w:rFonts w:eastAsia="Arial"/>
          <w:color w:val="000000"/>
          <w:sz w:val="28"/>
          <w:lang w:val="fr-FR"/>
        </w:rPr>
      </w:pPr>
      <w:bookmarkStart w:id="23" w:name="ArtL1_A-CT"/>
      <w:bookmarkStart w:id="24" w:name="_Toc128992936"/>
      <w:bookmarkEnd w:id="23"/>
      <w:r>
        <w:rPr>
          <w:rFonts w:eastAsia="Arial"/>
          <w:color w:val="000000"/>
          <w:sz w:val="28"/>
          <w:lang w:val="fr-FR"/>
        </w:rPr>
        <w:lastRenderedPageBreak/>
        <w:t>ANNEXE N° 1 : DÉSIGNATION DES CO-TRAITANTS ET RÉPARTITION DES PRESTATIONS</w:t>
      </w:r>
      <w:bookmarkEnd w:id="24"/>
    </w:p>
    <w:tbl>
      <w:tblPr>
        <w:tblW w:w="0" w:type="auto"/>
        <w:tblLayout w:type="fixed"/>
        <w:tblLook w:val="04A0" w:firstRow="1" w:lastRow="0" w:firstColumn="1" w:lastColumn="0" w:noHBand="0" w:noVBand="1"/>
      </w:tblPr>
      <w:tblGrid>
        <w:gridCol w:w="6000"/>
        <w:gridCol w:w="4060"/>
        <w:gridCol w:w="1800"/>
        <w:gridCol w:w="900"/>
        <w:gridCol w:w="1800"/>
      </w:tblGrid>
      <w:tr w:rsidR="00F60571">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rsidR="00F60571" w:rsidRDefault="004B1414">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0571" w:rsidRDefault="004B14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60571">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F60571" w:rsidRDefault="00F6057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r w:rsidR="00F60571">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F60571" w:rsidRDefault="00F6057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r w:rsidR="00F60571">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F60571" w:rsidRDefault="00F6057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r w:rsidR="00F60571">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F60571" w:rsidRDefault="00F6057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r w:rsidR="00F60571">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F60571" w:rsidRDefault="004B14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F60571" w:rsidRDefault="00F6057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r w:rsidR="00F60571">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4B1414">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0571" w:rsidRDefault="00F60571"/>
        </w:tc>
      </w:tr>
    </w:tbl>
    <w:p w:rsidR="00F60571" w:rsidRDefault="00F60571"/>
    <w:sectPr w:rsidR="00F60571">
      <w:footerReference w:type="default" r:id="rId1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87C" w:rsidRDefault="004B1414">
      <w:r>
        <w:separator/>
      </w:r>
    </w:p>
  </w:endnote>
  <w:endnote w:type="continuationSeparator" w:id="0">
    <w:p w:rsidR="00D1587C" w:rsidRDefault="004B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571" w:rsidRDefault="004B1414">
    <w:pPr>
      <w:pStyle w:val="PiedDePage"/>
      <w:jc w:val="both"/>
      <w:rPr>
        <w:color w:val="000000"/>
        <w:sz w:val="16"/>
        <w:lang w:val="fr-FR"/>
      </w:rPr>
    </w:pPr>
    <w:r>
      <w:rPr>
        <w:color w:val="000000"/>
        <w:sz w:val="16"/>
        <w:lang w:val="fr-FR"/>
      </w:rPr>
      <w:t xml:space="preserve">(1)  Mention facultative dans le cas </w:t>
    </w:r>
    <w:proofErr w:type="spellStart"/>
    <w:r>
      <w:rPr>
        <w:color w:val="000000"/>
        <w:sz w:val="16"/>
        <w:lang w:val="fr-FR"/>
      </w:rPr>
      <w:t>dun</w:t>
    </w:r>
    <w:proofErr w:type="spellEnd"/>
    <w:r>
      <w:rPr>
        <w:color w:val="000000"/>
        <w:sz w:val="16"/>
        <w:lang w:val="fr-FR"/>
      </w:rPr>
      <w:t xml:space="preserve"> dépôt signé électroniquement </w:t>
    </w:r>
  </w:p>
  <w:p w:rsidR="00F60571" w:rsidRDefault="00F60571">
    <w:pPr>
      <w:spacing w:after="160" w:line="240" w:lineRule="exact"/>
    </w:pPr>
  </w:p>
  <w:p w:rsidR="00F60571" w:rsidRDefault="00F60571">
    <w:pPr>
      <w:spacing w:line="240" w:lineRule="exact"/>
    </w:pPr>
  </w:p>
  <w:tbl>
    <w:tblPr>
      <w:tblW w:w="0" w:type="auto"/>
      <w:tblLayout w:type="fixed"/>
      <w:tblLook w:val="04A0" w:firstRow="1" w:lastRow="0" w:firstColumn="1" w:lastColumn="0" w:noHBand="0" w:noVBand="1"/>
    </w:tblPr>
    <w:tblGrid>
      <w:gridCol w:w="5220"/>
      <w:gridCol w:w="4400"/>
    </w:tblGrid>
    <w:tr w:rsidR="00F60571">
      <w:trPr>
        <w:trHeight w:val="245"/>
      </w:trPr>
      <w:tc>
        <w:tcPr>
          <w:tcW w:w="5220" w:type="dxa"/>
          <w:tcMar>
            <w:top w:w="0" w:type="dxa"/>
            <w:left w:w="0" w:type="dxa"/>
            <w:bottom w:w="0" w:type="dxa"/>
            <w:right w:w="0" w:type="dxa"/>
          </w:tcMar>
          <w:vAlign w:val="center"/>
        </w:tcPr>
        <w:p w:rsidR="00F60571" w:rsidRDefault="004B1414">
          <w:pPr>
            <w:pStyle w:val="PiedDePage"/>
            <w:jc w:val="both"/>
            <w:rPr>
              <w:color w:val="000000"/>
              <w:lang w:val="fr-FR"/>
            </w:rPr>
          </w:pPr>
          <w:r>
            <w:rPr>
              <w:color w:val="000000"/>
              <w:lang w:val="fr-FR"/>
            </w:rPr>
            <w:t>Consultation n°: 2023-FCS-PAL-0014</w:t>
          </w:r>
        </w:p>
      </w:tc>
      <w:tc>
        <w:tcPr>
          <w:tcW w:w="4400" w:type="dxa"/>
          <w:tcMar>
            <w:top w:w="0" w:type="dxa"/>
            <w:left w:w="0" w:type="dxa"/>
            <w:bottom w:w="0" w:type="dxa"/>
            <w:right w:w="0" w:type="dxa"/>
          </w:tcMar>
          <w:vAlign w:val="center"/>
        </w:tcPr>
        <w:p w:rsidR="00F60571" w:rsidRDefault="004B141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335D8">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335D8">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571" w:rsidRDefault="004B1414">
    <w:pPr>
      <w:pStyle w:val="PiedDePage"/>
      <w:jc w:val="both"/>
      <w:rPr>
        <w:color w:val="000000"/>
        <w:sz w:val="16"/>
        <w:lang w:val="fr-FR"/>
      </w:rPr>
    </w:pPr>
    <w:r>
      <w:rPr>
        <w:color w:val="000000"/>
        <w:sz w:val="16"/>
        <w:lang w:val="fr-FR"/>
      </w:rPr>
      <w:t xml:space="preserve">(1)  Date et signature originales </w:t>
    </w:r>
  </w:p>
  <w:p w:rsidR="00F60571" w:rsidRDefault="00F60571">
    <w:pPr>
      <w:spacing w:after="160" w:line="240" w:lineRule="exact"/>
    </w:pPr>
  </w:p>
  <w:p w:rsidR="00F60571" w:rsidRDefault="00F60571">
    <w:pPr>
      <w:spacing w:line="240" w:lineRule="exact"/>
    </w:pPr>
  </w:p>
  <w:tbl>
    <w:tblPr>
      <w:tblW w:w="0" w:type="auto"/>
      <w:tblLayout w:type="fixed"/>
      <w:tblLook w:val="04A0" w:firstRow="1" w:lastRow="0" w:firstColumn="1" w:lastColumn="0" w:noHBand="0" w:noVBand="1"/>
    </w:tblPr>
    <w:tblGrid>
      <w:gridCol w:w="5220"/>
      <w:gridCol w:w="4400"/>
    </w:tblGrid>
    <w:tr w:rsidR="00F60571">
      <w:trPr>
        <w:trHeight w:val="245"/>
      </w:trPr>
      <w:tc>
        <w:tcPr>
          <w:tcW w:w="5220" w:type="dxa"/>
          <w:tcMar>
            <w:top w:w="0" w:type="dxa"/>
            <w:left w:w="0" w:type="dxa"/>
            <w:bottom w:w="0" w:type="dxa"/>
            <w:right w:w="0" w:type="dxa"/>
          </w:tcMar>
          <w:vAlign w:val="center"/>
        </w:tcPr>
        <w:p w:rsidR="00F60571" w:rsidRDefault="004B1414">
          <w:pPr>
            <w:pStyle w:val="PiedDePage"/>
            <w:jc w:val="both"/>
            <w:rPr>
              <w:color w:val="000000"/>
              <w:lang w:val="fr-FR"/>
            </w:rPr>
          </w:pPr>
          <w:r>
            <w:rPr>
              <w:color w:val="000000"/>
              <w:lang w:val="fr-FR"/>
            </w:rPr>
            <w:t>Consultation n°: 2023-FCS-PAL-0014</w:t>
          </w:r>
        </w:p>
      </w:tc>
      <w:tc>
        <w:tcPr>
          <w:tcW w:w="4400" w:type="dxa"/>
          <w:tcMar>
            <w:top w:w="0" w:type="dxa"/>
            <w:left w:w="0" w:type="dxa"/>
            <w:bottom w:w="0" w:type="dxa"/>
            <w:right w:w="0" w:type="dxa"/>
          </w:tcMar>
          <w:vAlign w:val="center"/>
        </w:tcPr>
        <w:p w:rsidR="00F60571" w:rsidRDefault="004B141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335D8">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335D8">
            <w:rPr>
              <w:noProof/>
              <w:color w:val="000000"/>
              <w:lang w:val="fr-FR"/>
            </w:rPr>
            <w:t>9</w:t>
          </w:r>
          <w:r>
            <w:rPr>
              <w:color w:val="000000"/>
              <w:lang w:val="fr-FR"/>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9000"/>
      <w:gridCol w:w="5560"/>
    </w:tblGrid>
    <w:tr w:rsidR="00F60571">
      <w:trPr>
        <w:trHeight w:val="385"/>
      </w:trPr>
      <w:tc>
        <w:tcPr>
          <w:tcW w:w="9000" w:type="dxa"/>
          <w:tcMar>
            <w:top w:w="0" w:type="dxa"/>
            <w:left w:w="0" w:type="dxa"/>
            <w:bottom w:w="0" w:type="dxa"/>
            <w:right w:w="0" w:type="dxa"/>
          </w:tcMar>
          <w:vAlign w:val="center"/>
        </w:tcPr>
        <w:p w:rsidR="00F60571" w:rsidRDefault="004B1414">
          <w:pPr>
            <w:rPr>
              <w:rFonts w:ascii="Arial" w:eastAsia="Arial" w:hAnsi="Arial" w:cs="Arial"/>
              <w:color w:val="000000"/>
              <w:sz w:val="20"/>
              <w:lang w:val="fr-FR"/>
            </w:rPr>
          </w:pPr>
          <w:r>
            <w:rPr>
              <w:rFonts w:ascii="Arial" w:eastAsia="Arial" w:hAnsi="Arial" w:cs="Arial"/>
              <w:color w:val="000000"/>
              <w:sz w:val="20"/>
              <w:lang w:val="fr-FR"/>
            </w:rPr>
            <w:t>Consultation n°: 2023-FCS-PAL-0014</w:t>
          </w:r>
        </w:p>
      </w:tc>
      <w:tc>
        <w:tcPr>
          <w:tcW w:w="5560" w:type="dxa"/>
          <w:tcMar>
            <w:top w:w="0" w:type="dxa"/>
            <w:left w:w="0" w:type="dxa"/>
            <w:bottom w:w="0" w:type="dxa"/>
            <w:right w:w="0" w:type="dxa"/>
          </w:tcMar>
          <w:vAlign w:val="center"/>
        </w:tcPr>
        <w:p w:rsidR="00F60571" w:rsidRDefault="004B1414">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335D8">
            <w:rPr>
              <w:rFonts w:ascii="Arial" w:eastAsia="Arial" w:hAnsi="Arial" w:cs="Arial"/>
              <w:noProof/>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335D8">
            <w:rPr>
              <w:rFonts w:ascii="Arial" w:eastAsia="Arial" w:hAnsi="Arial" w:cs="Arial"/>
              <w:noProof/>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87C" w:rsidRDefault="004B1414">
      <w:r>
        <w:separator/>
      </w:r>
    </w:p>
  </w:footnote>
  <w:footnote w:type="continuationSeparator" w:id="0">
    <w:p w:rsidR="00D1587C" w:rsidRDefault="004B141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UILLIER Julien">
    <w15:presenceInfo w15:providerId="AD" w15:userId="S-1-5-21-1975208539-3660311876-774127278-42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71"/>
    <w:rsid w:val="000A2EDE"/>
    <w:rsid w:val="000D1931"/>
    <w:rsid w:val="00147921"/>
    <w:rsid w:val="00170F44"/>
    <w:rsid w:val="00194EEC"/>
    <w:rsid w:val="00235ED6"/>
    <w:rsid w:val="002A0E2E"/>
    <w:rsid w:val="002C0CD0"/>
    <w:rsid w:val="003A1EB2"/>
    <w:rsid w:val="004335D8"/>
    <w:rsid w:val="004B1414"/>
    <w:rsid w:val="004C1B56"/>
    <w:rsid w:val="0093106C"/>
    <w:rsid w:val="00A9092A"/>
    <w:rsid w:val="00BC6974"/>
    <w:rsid w:val="00BF7684"/>
    <w:rsid w:val="00CE556A"/>
    <w:rsid w:val="00CF28E6"/>
    <w:rsid w:val="00D1587C"/>
    <w:rsid w:val="00D96490"/>
    <w:rsid w:val="00EC78E3"/>
    <w:rsid w:val="00F60571"/>
    <w:rsid w:val="00FA5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0FE9A9-F41C-4E5B-A9CE-0C50D413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235ED6"/>
    <w:rPr>
      <w:sz w:val="16"/>
      <w:szCs w:val="16"/>
    </w:rPr>
  </w:style>
  <w:style w:type="paragraph" w:styleId="Commentaire">
    <w:name w:val="annotation text"/>
    <w:basedOn w:val="Normal"/>
    <w:link w:val="CommentaireCar"/>
    <w:semiHidden/>
    <w:unhideWhenUsed/>
    <w:rsid w:val="00235ED6"/>
    <w:rPr>
      <w:sz w:val="20"/>
      <w:szCs w:val="20"/>
    </w:rPr>
  </w:style>
  <w:style w:type="character" w:customStyle="1" w:styleId="CommentaireCar">
    <w:name w:val="Commentaire Car"/>
    <w:basedOn w:val="Policepardfaut"/>
    <w:link w:val="Commentaire"/>
    <w:semiHidden/>
    <w:rsid w:val="00235ED6"/>
  </w:style>
  <w:style w:type="paragraph" w:styleId="Objetducommentaire">
    <w:name w:val="annotation subject"/>
    <w:basedOn w:val="Commentaire"/>
    <w:next w:val="Commentaire"/>
    <w:link w:val="ObjetducommentaireCar"/>
    <w:semiHidden/>
    <w:unhideWhenUsed/>
    <w:rsid w:val="00235ED6"/>
    <w:rPr>
      <w:b/>
      <w:bCs/>
    </w:rPr>
  </w:style>
  <w:style w:type="character" w:customStyle="1" w:styleId="ObjetducommentaireCar">
    <w:name w:val="Objet du commentaire Car"/>
    <w:basedOn w:val="CommentaireCar"/>
    <w:link w:val="Objetducommentaire"/>
    <w:semiHidden/>
    <w:rsid w:val="00235ED6"/>
    <w:rPr>
      <w:b/>
      <w:bCs/>
    </w:rPr>
  </w:style>
  <w:style w:type="paragraph" w:styleId="Textedebulles">
    <w:name w:val="Balloon Text"/>
    <w:basedOn w:val="Normal"/>
    <w:link w:val="TextedebullesCar"/>
    <w:semiHidden/>
    <w:unhideWhenUsed/>
    <w:rsid w:val="00235ED6"/>
    <w:rPr>
      <w:rFonts w:ascii="Segoe UI" w:hAnsi="Segoe UI" w:cs="Segoe UI"/>
      <w:sz w:val="18"/>
      <w:szCs w:val="18"/>
    </w:rPr>
  </w:style>
  <w:style w:type="character" w:customStyle="1" w:styleId="TextedebullesCar">
    <w:name w:val="Texte de bulles Car"/>
    <w:basedOn w:val="Policepardfaut"/>
    <w:link w:val="Textedebulles"/>
    <w:semiHidden/>
    <w:rsid w:val="00235E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34872">
      <w:bodyDiv w:val="1"/>
      <w:marLeft w:val="0"/>
      <w:marRight w:val="0"/>
      <w:marTop w:val="0"/>
      <w:marBottom w:val="0"/>
      <w:divBdr>
        <w:top w:val="none" w:sz="0" w:space="0" w:color="auto"/>
        <w:left w:val="none" w:sz="0" w:space="0" w:color="auto"/>
        <w:bottom w:val="none" w:sz="0" w:space="0" w:color="auto"/>
        <w:right w:val="none" w:sz="0" w:space="0" w:color="auto"/>
      </w:divBdr>
    </w:div>
    <w:div w:id="1373385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9960346F.dotm</Template>
  <TotalTime>242</TotalTime>
  <Pages>9</Pages>
  <Words>2176</Words>
  <Characters>11969</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VUILLIER Julien</dc:creator>
  <cp:lastModifiedBy>VUILLIER Julien</cp:lastModifiedBy>
  <cp:revision>19</cp:revision>
  <dcterms:created xsi:type="dcterms:W3CDTF">2023-01-24T15:55:00Z</dcterms:created>
  <dcterms:modified xsi:type="dcterms:W3CDTF">2023-03-06T12:46:00Z</dcterms:modified>
</cp:coreProperties>
</file>