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95886" w14:textId="77777777" w:rsidR="00C67842" w:rsidRPr="00C67842" w:rsidRDefault="00C67842" w:rsidP="00C67842">
      <w:pPr>
        <w:rPr>
          <w:rFonts w:ascii="Bree Serif" w:hAnsi="Bree Serif"/>
          <w:b/>
          <w:bCs/>
          <w:sz w:val="34"/>
          <w:szCs w:val="34"/>
        </w:rPr>
      </w:pPr>
      <w:r w:rsidRPr="00C67842">
        <w:rPr>
          <w:rFonts w:ascii="Bree Serif" w:hAnsi="Bree Serif"/>
          <w:b/>
          <w:bCs/>
          <w:sz w:val="34"/>
          <w:szCs w:val="34"/>
        </w:rPr>
        <w:t>ACTE D’ENGAGEMENT (</w:t>
      </w:r>
      <w:proofErr w:type="spellStart"/>
      <w:r w:rsidRPr="00C67842">
        <w:rPr>
          <w:rFonts w:ascii="Bree Serif" w:hAnsi="Bree Serif"/>
          <w:b/>
          <w:bCs/>
          <w:sz w:val="34"/>
          <w:szCs w:val="34"/>
        </w:rPr>
        <w:t>AE</w:t>
      </w:r>
      <w:proofErr w:type="spellEnd"/>
      <w:r w:rsidRPr="00C67842">
        <w:rPr>
          <w:rFonts w:ascii="Bree Serif" w:hAnsi="Bree Serif"/>
          <w:b/>
          <w:bCs/>
          <w:sz w:val="34"/>
          <w:szCs w:val="34"/>
        </w:rPr>
        <w:t>)</w:t>
      </w:r>
    </w:p>
    <w:p w14:paraId="2D55BC69" w14:textId="697B4A48" w:rsidR="00C67842" w:rsidRDefault="00C67842" w:rsidP="00C67842">
      <w:pPr>
        <w:rPr>
          <w:spacing w:val="20"/>
          <w:sz w:val="24"/>
          <w:szCs w:val="24"/>
        </w:rPr>
      </w:pPr>
      <w:r w:rsidRPr="00C67842">
        <w:rPr>
          <w:spacing w:val="20"/>
          <w:sz w:val="24"/>
          <w:szCs w:val="24"/>
        </w:rPr>
        <w:t xml:space="preserve">Marché </w:t>
      </w:r>
      <w:r w:rsidR="00C34EF8">
        <w:rPr>
          <w:spacing w:val="20"/>
          <w:sz w:val="24"/>
          <w:szCs w:val="24"/>
        </w:rPr>
        <w:t xml:space="preserve">public </w:t>
      </w:r>
      <w:r w:rsidRPr="00C67842">
        <w:rPr>
          <w:spacing w:val="20"/>
          <w:sz w:val="24"/>
          <w:szCs w:val="24"/>
        </w:rPr>
        <w:t xml:space="preserve">de </w:t>
      </w:r>
      <w:r w:rsidR="00C34EF8">
        <w:rPr>
          <w:spacing w:val="20"/>
          <w:sz w:val="24"/>
          <w:szCs w:val="24"/>
        </w:rPr>
        <w:t>travaux</w:t>
      </w:r>
    </w:p>
    <w:p w14:paraId="4D29D6AB" w14:textId="77777777" w:rsidR="00C67842" w:rsidRDefault="00C67842" w:rsidP="00C236D1">
      <w:pPr>
        <w:pStyle w:val="Corpsdetexte"/>
      </w:pPr>
    </w:p>
    <w:p w14:paraId="591D45BF" w14:textId="77777777" w:rsidR="00C71FC3" w:rsidRPr="00C67842" w:rsidRDefault="00C71FC3" w:rsidP="00C236D1">
      <w:pPr>
        <w:pStyle w:val="Corpsdetexte"/>
      </w:pPr>
    </w:p>
    <w:p w14:paraId="313C36E8" w14:textId="4125F35F" w:rsidR="006B22B7" w:rsidRPr="009E3AF5" w:rsidRDefault="003D6877" w:rsidP="00C236D1">
      <w:pPr>
        <w:pStyle w:val="Titredudocument"/>
        <w:jc w:val="left"/>
        <w:rPr>
          <w:sz w:val="52"/>
          <w:szCs w:val="20"/>
        </w:rPr>
      </w:pPr>
      <w:r w:rsidRPr="009E3AF5">
        <w:rPr>
          <w:sz w:val="52"/>
          <w:szCs w:val="20"/>
        </w:rPr>
        <w:t>A</w:t>
      </w:r>
      <w:r w:rsidR="00593BC3" w:rsidRPr="009E3AF5">
        <w:rPr>
          <w:sz w:val="52"/>
          <w:szCs w:val="20"/>
        </w:rPr>
        <w:t>ménagement de la ZAE de M</w:t>
      </w:r>
      <w:r w:rsidR="00E56145" w:rsidRPr="009E3AF5">
        <w:rPr>
          <w:sz w:val="52"/>
          <w:szCs w:val="20"/>
        </w:rPr>
        <w:t>alamani</w:t>
      </w:r>
    </w:p>
    <w:p w14:paraId="700DC46D" w14:textId="77777777" w:rsidR="00C71FC3" w:rsidRPr="00C71FC3" w:rsidRDefault="00C71FC3" w:rsidP="00C71FC3">
      <w:pPr>
        <w:pStyle w:val="Corpsdetexte"/>
      </w:pPr>
    </w:p>
    <w:p w14:paraId="7C68F508" w14:textId="7B34B280" w:rsidR="00B2712F" w:rsidRPr="006B22B7" w:rsidDel="000D5004" w:rsidRDefault="00B2712F" w:rsidP="00B2712F">
      <w:pPr>
        <w:ind w:right="40"/>
        <w:rPr>
          <w:del w:id="0" w:author="Nadhirou SANDI" w:date="2023-07-21T10:41:00Z"/>
          <w:rFonts w:cs="Arial"/>
          <w:bCs/>
          <w:sz w:val="26"/>
          <w:szCs w:val="26"/>
        </w:rPr>
      </w:pPr>
      <w:commentRangeStart w:id="1"/>
      <w:del w:id="2" w:author="Nadhirou SANDI" w:date="2023-07-21T10:41:00Z">
        <w:r w:rsidDel="000D5004">
          <w:rPr>
            <w:rFonts w:cs="Arial"/>
            <w:bCs/>
            <w:sz w:val="26"/>
            <w:szCs w:val="26"/>
          </w:rPr>
          <w:delText>Appel d’offres ouvert européen</w:delText>
        </w:r>
      </w:del>
    </w:p>
    <w:p w14:paraId="1669AB3D" w14:textId="34D8AF98" w:rsidR="006B22B7" w:rsidDel="000D5004" w:rsidRDefault="006B22B7" w:rsidP="00C236D1">
      <w:pPr>
        <w:pStyle w:val="Corpsdetexte"/>
        <w:rPr>
          <w:del w:id="3" w:author="Nadhirou SANDI" w:date="2023-07-21T10:41:00Z"/>
        </w:rPr>
      </w:pPr>
      <w:del w:id="4" w:author="Nadhirou SANDI" w:date="2023-07-21T10:41:00Z">
        <w:r w:rsidRPr="00C71FC3" w:rsidDel="000D5004">
          <w:delText xml:space="preserve">Le présent marché passé </w:delText>
        </w:r>
        <w:r w:rsidR="0013100A" w:rsidDel="000D5004">
          <w:delText>en application des articles L. 2124-1, R. 2124-1 à R. 2124-5 à R. 2161-2, R2161-3 du Code de la Commande Publique,</w:delText>
        </w:r>
        <w:commentRangeEnd w:id="1"/>
        <w:r w:rsidR="00B2712F" w:rsidDel="000D5004">
          <w:rPr>
            <w:rStyle w:val="Marquedecommentaire"/>
            <w:rFonts w:ascii="Bebas Neue Regular" w:hAnsi="Bebas Neue Regular" w:cs="Arial"/>
            <w:color w:val="1B5582"/>
            <w:szCs w:val="48"/>
          </w:rPr>
          <w:commentReference w:id="1"/>
        </w:r>
      </w:del>
    </w:p>
    <w:p w14:paraId="6EDB016C" w14:textId="77777777" w:rsidR="00C67842" w:rsidRDefault="00C67842" w:rsidP="00C236D1">
      <w:pPr>
        <w:pStyle w:val="Corpsdetexte"/>
      </w:pPr>
    </w:p>
    <w:p w14:paraId="62D28A43" w14:textId="77777777" w:rsidR="00C67842" w:rsidRDefault="00C67842" w:rsidP="00C236D1">
      <w:pPr>
        <w:pStyle w:val="Corpsdetexte"/>
      </w:pPr>
    </w:p>
    <w:p w14:paraId="420F1A43" w14:textId="77777777" w:rsidR="00C67842" w:rsidRDefault="00C67842" w:rsidP="00C236D1">
      <w:pPr>
        <w:pStyle w:val="Corpsdetexte"/>
      </w:pPr>
    </w:p>
    <w:p w14:paraId="586F41B9" w14:textId="77777777" w:rsidR="00C67842" w:rsidRDefault="00C67842" w:rsidP="00C236D1">
      <w:pPr>
        <w:pStyle w:val="Corpsdetexte"/>
      </w:pPr>
    </w:p>
    <w:p w14:paraId="3F3937B0" w14:textId="77777777" w:rsidR="00C67842" w:rsidRDefault="00C67842" w:rsidP="00C236D1">
      <w:pPr>
        <w:pStyle w:val="Corpsdetexte"/>
      </w:pPr>
    </w:p>
    <w:p w14:paraId="111A40D8" w14:textId="77777777" w:rsidR="00C67842" w:rsidRDefault="00C67842" w:rsidP="00C71FC3">
      <w:pPr>
        <w:pStyle w:val="N2"/>
      </w:pPr>
    </w:p>
    <w:tbl>
      <w:tblPr>
        <w:tblStyle w:val="TboMRS"/>
        <w:tblW w:w="8500" w:type="dxa"/>
        <w:tblInd w:w="0" w:type="dxa"/>
        <w:tblBorders>
          <w:top w:val="single" w:sz="4" w:space="0" w:color="28499A" w:themeColor="text1"/>
          <w:left w:val="single" w:sz="4" w:space="0" w:color="28499A" w:themeColor="text1"/>
          <w:bottom w:val="single" w:sz="4" w:space="0" w:color="28499A" w:themeColor="text1"/>
          <w:right w:val="single" w:sz="4" w:space="0" w:color="28499A" w:themeColor="text1"/>
          <w:insideH w:val="single" w:sz="4" w:space="0" w:color="28499A" w:themeColor="text1"/>
          <w:insideV w:val="single" w:sz="4" w:space="0" w:color="28499A" w:themeColor="text1"/>
        </w:tblBorders>
        <w:tblLayout w:type="fixed"/>
        <w:tblLook w:val="04A0" w:firstRow="1" w:lastRow="0" w:firstColumn="1" w:lastColumn="0" w:noHBand="0" w:noVBand="1"/>
        <w:tblPrChange w:id="5" w:author="Nadhirou SANDI" w:date="2023-07-21T10:41:00Z">
          <w:tblPr>
            <w:tblStyle w:val="TboMRS"/>
            <w:tblW w:w="3964" w:type="dxa"/>
            <w:tblInd w:w="0" w:type="dxa"/>
            <w:tblBorders>
              <w:top w:val="single" w:sz="4" w:space="0" w:color="28499A" w:themeColor="text1"/>
              <w:left w:val="single" w:sz="4" w:space="0" w:color="28499A" w:themeColor="text1"/>
              <w:bottom w:val="single" w:sz="4" w:space="0" w:color="28499A" w:themeColor="text1"/>
              <w:right w:val="single" w:sz="4" w:space="0" w:color="28499A" w:themeColor="text1"/>
              <w:insideH w:val="single" w:sz="4" w:space="0" w:color="28499A" w:themeColor="text1"/>
              <w:insideV w:val="single" w:sz="4" w:space="0" w:color="28499A" w:themeColor="text1"/>
            </w:tblBorders>
            <w:tblLayout w:type="fixed"/>
            <w:tblLook w:val="04A0" w:firstRow="1" w:lastRow="0" w:firstColumn="1" w:lastColumn="0" w:noHBand="0" w:noVBand="1"/>
          </w:tblPr>
        </w:tblPrChange>
      </w:tblPr>
      <w:tblGrid>
        <w:gridCol w:w="1413"/>
        <w:gridCol w:w="7087"/>
        <w:tblGridChange w:id="6">
          <w:tblGrid>
            <w:gridCol w:w="1413"/>
            <w:gridCol w:w="2551"/>
          </w:tblGrid>
        </w:tblGridChange>
      </w:tblGrid>
      <w:tr w:rsidR="00C71FC3" w14:paraId="0BEF2C23" w14:textId="77777777" w:rsidTr="000D5004">
        <w:tc>
          <w:tcPr>
            <w:tcW w:w="1413" w:type="dxa"/>
            <w:shd w:val="clear" w:color="auto" w:fill="9AAFE5" w:themeFill="text1" w:themeFillTint="66"/>
            <w:tcPrChange w:id="7" w:author="Nadhirou SANDI" w:date="2023-07-21T10:41:00Z">
              <w:tcPr>
                <w:tcW w:w="1413" w:type="dxa"/>
                <w:shd w:val="clear" w:color="auto" w:fill="9AAFE5" w:themeFill="text1" w:themeFillTint="66"/>
              </w:tcPr>
            </w:tcPrChange>
          </w:tcPr>
          <w:p w14:paraId="37365325" w14:textId="77777777" w:rsidR="00C71FC3" w:rsidRDefault="00C71FC3" w:rsidP="00C236D1">
            <w:pPr>
              <w:pStyle w:val="En-ttetableau"/>
            </w:pPr>
            <w:r w:rsidRPr="00C71FC3">
              <w:t>N° de marché </w:t>
            </w:r>
          </w:p>
        </w:tc>
        <w:tc>
          <w:tcPr>
            <w:tcW w:w="7087" w:type="dxa"/>
            <w:shd w:val="clear" w:color="auto" w:fill="auto"/>
            <w:tcPrChange w:id="8" w:author="Nadhirou SANDI" w:date="2023-07-21T10:41:00Z">
              <w:tcPr>
                <w:tcW w:w="2551" w:type="dxa"/>
                <w:shd w:val="clear" w:color="auto" w:fill="auto"/>
              </w:tcPr>
            </w:tcPrChange>
          </w:tcPr>
          <w:p w14:paraId="6B11C3C0" w14:textId="77777777" w:rsidR="00C71FC3" w:rsidRDefault="00C71FC3" w:rsidP="00C236D1">
            <w:pPr>
              <w:pStyle w:val="Textetableau"/>
              <w:rPr>
                <w:ins w:id="9" w:author="Nadhirou SANDI" w:date="2023-07-21T10:41:00Z"/>
              </w:rPr>
            </w:pPr>
            <w:r>
              <w:fldChar w:fldCharType="begin"/>
            </w:r>
            <w:r>
              <w:instrText xml:space="preserve"> DOCPROPERTY "N° marché" </w:instrText>
            </w:r>
            <w:r>
              <w:fldChar w:fldCharType="separate"/>
            </w:r>
            <w:r w:rsidR="00072859">
              <w:t>N° marché</w:t>
            </w:r>
            <w:r>
              <w:fldChar w:fldCharType="end"/>
            </w:r>
          </w:p>
          <w:p w14:paraId="3A208084" w14:textId="3ACDB941" w:rsidR="000D5004" w:rsidRDefault="000D5004" w:rsidP="00C236D1">
            <w:pPr>
              <w:pStyle w:val="Textetableau"/>
            </w:pPr>
          </w:p>
        </w:tc>
      </w:tr>
    </w:tbl>
    <w:p w14:paraId="717CE891" w14:textId="77777777" w:rsidR="00C71FC3" w:rsidRDefault="00C71FC3" w:rsidP="00C236D1">
      <w:pPr>
        <w:pStyle w:val="N2"/>
      </w:pPr>
    </w:p>
    <w:p w14:paraId="09B3B8A0" w14:textId="77777777" w:rsidR="0040603A" w:rsidRPr="0093731D" w:rsidRDefault="0040603A" w:rsidP="0040603A"/>
    <w:p w14:paraId="4EBE8B38" w14:textId="77777777" w:rsidR="00FA5CFB" w:rsidRPr="003D273A" w:rsidRDefault="00FA5CFB" w:rsidP="00C236D1">
      <w:pPr>
        <w:pStyle w:val="Corpsdetexte"/>
        <w:sectPr w:rsidR="00FA5CFB" w:rsidRPr="003D273A" w:rsidSect="00C67842">
          <w:headerReference w:type="default" r:id="rId14"/>
          <w:footerReference w:type="even" r:id="rId15"/>
          <w:footerReference w:type="default" r:id="rId16"/>
          <w:pgSz w:w="11900" w:h="16840"/>
          <w:pgMar w:top="3544" w:right="1418" w:bottom="1418" w:left="1418" w:header="709" w:footer="567" w:gutter="0"/>
          <w:cols w:space="708"/>
          <w:docGrid w:linePitch="360"/>
        </w:sectPr>
      </w:pPr>
    </w:p>
    <w:p w14:paraId="7EEFCCEA" w14:textId="7CBB3D63" w:rsidR="004454EE" w:rsidRDefault="004454EE" w:rsidP="001B2583">
      <w:pPr>
        <w:pStyle w:val="Corpsdetexte"/>
      </w:pPr>
      <w:r>
        <w:lastRenderedPageBreak/>
        <w:t>Le présent marché est passé sans publicité ni mise en concurrence préalables en vertu des dispositions des articles</w:t>
      </w:r>
      <w:r w:rsidR="00D95D45">
        <w:t> </w:t>
      </w:r>
      <w:r w:rsidR="00461D3F" w:rsidRPr="0092798C">
        <w:t>L</w:t>
      </w:r>
      <w:r w:rsidR="00461D3F">
        <w:t>. </w:t>
      </w:r>
      <w:r w:rsidR="00461D3F" w:rsidRPr="0092798C">
        <w:t xml:space="preserve">2124-1, </w:t>
      </w:r>
      <w:commentRangeStart w:id="10"/>
      <w:r w:rsidR="00461D3F">
        <w:t>R. 2124-</w:t>
      </w:r>
      <w:del w:id="11" w:author="Nadhirou SANDI" w:date="2023-07-21T10:42:00Z">
        <w:r w:rsidR="00461D3F" w:rsidDel="000D5004">
          <w:delText xml:space="preserve">1 à </w:delText>
        </w:r>
        <w:r w:rsidR="00461D3F" w:rsidRPr="0092798C" w:rsidDel="000D5004">
          <w:delText>R</w:delText>
        </w:r>
        <w:r w:rsidR="00461D3F" w:rsidDel="000D5004">
          <w:delText>. </w:delText>
        </w:r>
        <w:r w:rsidR="00461D3F" w:rsidRPr="0092798C" w:rsidDel="000D5004">
          <w:delText xml:space="preserve">2124-5 </w:delText>
        </w:r>
      </w:del>
      <w:ins w:id="12" w:author="Nadhirou SANDI" w:date="2023-07-21T10:42:00Z">
        <w:r w:rsidR="000D5004">
          <w:t>2 et</w:t>
        </w:r>
      </w:ins>
      <w:del w:id="13" w:author="Nadhirou SANDI" w:date="2023-07-21T10:42:00Z">
        <w:r w:rsidR="00461D3F" w:rsidRPr="0092798C" w:rsidDel="000D5004">
          <w:delText>à</w:delText>
        </w:r>
      </w:del>
      <w:r w:rsidR="00461D3F" w:rsidRPr="0092798C">
        <w:t xml:space="preserve"> R</w:t>
      </w:r>
      <w:r w:rsidR="00461D3F">
        <w:t>. </w:t>
      </w:r>
      <w:r w:rsidR="00461D3F" w:rsidRPr="0092798C">
        <w:t>2161-2</w:t>
      </w:r>
      <w:commentRangeEnd w:id="10"/>
      <w:r w:rsidR="00461D3F">
        <w:rPr>
          <w:rStyle w:val="Marquedecommentaire"/>
          <w:rFonts w:ascii="Bebas Neue Regular" w:hAnsi="Bebas Neue Regular" w:cs="Arial"/>
          <w:color w:val="1B5582"/>
          <w:szCs w:val="48"/>
        </w:rPr>
        <w:commentReference w:id="10"/>
      </w:r>
      <w:ins w:id="14" w:author="Nadhirou SANDI" w:date="2023-07-21T10:42:00Z">
        <w:r w:rsidR="000D5004">
          <w:t xml:space="preserve"> à</w:t>
        </w:r>
      </w:ins>
      <w:del w:id="15" w:author="Nadhirou SANDI" w:date="2023-07-21T10:42:00Z">
        <w:r w:rsidR="00461D3F" w:rsidRPr="0092798C" w:rsidDel="000D5004">
          <w:delText>,</w:delText>
        </w:r>
      </w:del>
      <w:r w:rsidR="00461D3F" w:rsidRPr="0092798C">
        <w:t xml:space="preserve"> R</w:t>
      </w:r>
      <w:r w:rsidR="00461D3F">
        <w:t>. </w:t>
      </w:r>
      <w:r w:rsidR="00461D3F" w:rsidRPr="0092798C">
        <w:t>2161-</w:t>
      </w:r>
      <w:ins w:id="16" w:author="Nadhirou SANDI" w:date="2023-07-21T10:42:00Z">
        <w:r w:rsidR="000D5004">
          <w:t>5</w:t>
        </w:r>
      </w:ins>
      <w:del w:id="17" w:author="Nadhirou SANDI" w:date="2023-07-21T10:42:00Z">
        <w:r w:rsidR="00461D3F" w:rsidRPr="0092798C" w:rsidDel="000D5004">
          <w:delText>3</w:delText>
        </w:r>
      </w:del>
      <w:r w:rsidR="00461D3F">
        <w:t xml:space="preserve"> </w:t>
      </w:r>
      <w:r w:rsidR="00461D3F" w:rsidRPr="0092798C">
        <w:t>du Code de la Commande Publique</w:t>
      </w:r>
      <w:r>
        <w:t>.</w:t>
      </w:r>
    </w:p>
    <w:p w14:paraId="058FA6D2" w14:textId="6B2AA5CB" w:rsidR="004454EE" w:rsidRDefault="004454EE" w:rsidP="00461D3F">
      <w:pPr>
        <w:pStyle w:val="Titre1"/>
      </w:pPr>
      <w:bookmarkStart w:id="18" w:name="Tempo"/>
      <w:bookmarkEnd w:id="18"/>
      <w:r>
        <w:t>Article</w:t>
      </w:r>
      <w:r w:rsidR="00D95D45">
        <w:t> </w:t>
      </w:r>
      <w:r>
        <w:t>1 – Identification de l</w:t>
      </w:r>
      <w:r w:rsidR="00D95D45">
        <w:t>’</w:t>
      </w:r>
      <w:r>
        <w:t>acheteur</w:t>
      </w:r>
    </w:p>
    <w:p w14:paraId="72FF7019" w14:textId="0CD0C85C" w:rsidR="004454EE" w:rsidRDefault="004454EE" w:rsidP="00C67842">
      <w:pPr>
        <w:pStyle w:val="Corpsdetexte"/>
      </w:pPr>
      <w:r>
        <w:t>Autorité compétente pour signer le marché</w:t>
      </w:r>
      <w:r w:rsidR="00D95D45">
        <w:t> </w:t>
      </w:r>
      <w:r>
        <w:t>: M.</w:t>
      </w:r>
      <w:r w:rsidR="00D95D45">
        <w:t> </w:t>
      </w:r>
      <w:r>
        <w:t>le Directeur général de l</w:t>
      </w:r>
      <w:r w:rsidR="00D95D45">
        <w:t>’</w:t>
      </w:r>
      <w:proofErr w:type="spellStart"/>
      <w:r>
        <w:t>EPFAM</w:t>
      </w:r>
      <w:proofErr w:type="spellEnd"/>
    </w:p>
    <w:p w14:paraId="4C7C568F" w14:textId="531E3E9E" w:rsidR="004454EE" w:rsidRDefault="004454EE" w:rsidP="00C67842">
      <w:pPr>
        <w:pStyle w:val="Corpsdetexte"/>
      </w:pPr>
      <w:r>
        <w:t>Comptable assignataire des paiements</w:t>
      </w:r>
      <w:r w:rsidR="00D95D45">
        <w:t> </w:t>
      </w:r>
      <w:r>
        <w:t>: M</w:t>
      </w:r>
      <w:r w:rsidR="00E9062A">
        <w:t xml:space="preserve">adame </w:t>
      </w:r>
      <w:r>
        <w:t>l</w:t>
      </w:r>
      <w:r w:rsidR="00D95D45">
        <w:t>’</w:t>
      </w:r>
      <w:r>
        <w:t xml:space="preserve">Agent </w:t>
      </w:r>
      <w:r w:rsidR="00790E14">
        <w:t>c</w:t>
      </w:r>
      <w:r>
        <w:t>omptable de l</w:t>
      </w:r>
      <w:r w:rsidR="00D95D45">
        <w:t>’</w:t>
      </w:r>
      <w:proofErr w:type="spellStart"/>
      <w:r>
        <w:t>EPFAM</w:t>
      </w:r>
      <w:proofErr w:type="spellEnd"/>
    </w:p>
    <w:p w14:paraId="59117FF1" w14:textId="77777777" w:rsidR="004454EE" w:rsidRDefault="004454EE" w:rsidP="00C67842">
      <w:pPr>
        <w:pStyle w:val="Corpsdetexte"/>
      </w:pPr>
    </w:p>
    <w:p w14:paraId="7DD778D9" w14:textId="4A55157B" w:rsidR="00E56145" w:rsidRDefault="004454EE" w:rsidP="00C67842">
      <w:pPr>
        <w:pStyle w:val="Corpsdetexte"/>
      </w:pPr>
      <w:r>
        <w:t>Adresse</w:t>
      </w:r>
      <w:r w:rsidR="00D95D45">
        <w:t> </w:t>
      </w:r>
      <w:r>
        <w:t xml:space="preserve">: </w:t>
      </w:r>
    </w:p>
    <w:p w14:paraId="0F663225" w14:textId="30606A36" w:rsidR="004454EE" w:rsidRDefault="004454EE" w:rsidP="00C67842">
      <w:pPr>
        <w:pStyle w:val="Corpsdetexte"/>
      </w:pPr>
      <w:r>
        <w:t>Bd Marcel Henry Cavani</w:t>
      </w:r>
    </w:p>
    <w:p w14:paraId="5E9E7701" w14:textId="3D25E09B" w:rsidR="004454EE" w:rsidRDefault="004454EE" w:rsidP="00C67842">
      <w:pPr>
        <w:pStyle w:val="Corpsdetexte"/>
      </w:pPr>
      <w:proofErr w:type="spellStart"/>
      <w:r>
        <w:t>B.P</w:t>
      </w:r>
      <w:proofErr w:type="spellEnd"/>
      <w:r>
        <w:t>. 600</w:t>
      </w:r>
      <w:r w:rsidR="00D95D45">
        <w:t> </w:t>
      </w:r>
      <w:proofErr w:type="spellStart"/>
      <w:r>
        <w:t>Kawéni</w:t>
      </w:r>
      <w:proofErr w:type="spellEnd"/>
    </w:p>
    <w:p w14:paraId="004838BC" w14:textId="77777777" w:rsidR="004454EE" w:rsidRDefault="004454EE" w:rsidP="00C67842">
      <w:pPr>
        <w:pStyle w:val="Corpsdetexte"/>
      </w:pPr>
      <w:r>
        <w:t>97600 MAMOUDZOU</w:t>
      </w:r>
    </w:p>
    <w:p w14:paraId="6DB52FD4" w14:textId="0DC03CF1" w:rsidR="004454EE" w:rsidRDefault="004454EE" w:rsidP="00C67842">
      <w:pPr>
        <w:pStyle w:val="Corpsdetexte"/>
      </w:pPr>
      <w:r>
        <w:t>Téléphone</w:t>
      </w:r>
      <w:r w:rsidR="00D95D45">
        <w:t> </w:t>
      </w:r>
      <w:r>
        <w:t>: 02</w:t>
      </w:r>
      <w:r w:rsidR="00D95D45">
        <w:t> 69 63 39 </w:t>
      </w:r>
      <w:r>
        <w:t>60</w:t>
      </w:r>
    </w:p>
    <w:p w14:paraId="049DCD3B" w14:textId="77777777" w:rsidR="00BE5477" w:rsidRDefault="00BE5477" w:rsidP="00C67842">
      <w:pPr>
        <w:pStyle w:val="Corpsdetexte"/>
      </w:pPr>
    </w:p>
    <w:p w14:paraId="31E894AB" w14:textId="3EF2BC3F" w:rsidR="00BE5477" w:rsidRDefault="00BE5477" w:rsidP="00BE5477">
      <w:pPr>
        <w:pStyle w:val="Titre1"/>
      </w:pPr>
      <w:r>
        <w:t xml:space="preserve">Article 2 – </w:t>
      </w:r>
      <w:r w:rsidR="00943D35">
        <w:t>Consultation allotie</w:t>
      </w:r>
    </w:p>
    <w:p w14:paraId="61407287" w14:textId="5B71EE79" w:rsidR="0036580F" w:rsidRDefault="0036580F" w:rsidP="0036580F">
      <w:pPr>
        <w:pStyle w:val="Corpsdetexte"/>
      </w:pPr>
      <w:r w:rsidRPr="00D80C52">
        <w:t>Le marché est décomposé en trois (3) lots</w:t>
      </w:r>
      <w:r w:rsidR="00943D35">
        <w:t>, traités de façon séparés</w:t>
      </w:r>
      <w:r w:rsidR="0022091A">
        <w:t>,</w:t>
      </w:r>
      <w:r w:rsidR="00943D35">
        <w:t xml:space="preserve"> </w:t>
      </w:r>
      <w:r w:rsidRPr="00D80C52">
        <w:t>définis comme suit :</w:t>
      </w:r>
    </w:p>
    <w:p w14:paraId="00767D03" w14:textId="77777777" w:rsidR="0036580F" w:rsidRPr="00D80C52" w:rsidRDefault="0036580F" w:rsidP="0036580F">
      <w:pPr>
        <w:pStyle w:val="Corpsdetexte"/>
      </w:pPr>
    </w:p>
    <w:tbl>
      <w:tblPr>
        <w:tblStyle w:val="TboMRS"/>
        <w:tblW w:w="5000" w:type="pct"/>
        <w:tblInd w:w="0" w:type="dxa"/>
        <w:tblBorders>
          <w:top w:val="single" w:sz="4" w:space="0" w:color="28499A" w:themeColor="text1"/>
          <w:left w:val="single" w:sz="4" w:space="0" w:color="28499A" w:themeColor="text1"/>
          <w:bottom w:val="single" w:sz="4" w:space="0" w:color="28499A" w:themeColor="text1"/>
          <w:right w:val="single" w:sz="4" w:space="0" w:color="28499A" w:themeColor="text1"/>
          <w:insideH w:val="single" w:sz="4" w:space="0" w:color="28499A" w:themeColor="text1"/>
          <w:insideV w:val="single" w:sz="4" w:space="0" w:color="28499A" w:themeColor="text1"/>
        </w:tblBorders>
        <w:tblLook w:val="04A0" w:firstRow="1" w:lastRow="0" w:firstColumn="1" w:lastColumn="0" w:noHBand="0" w:noVBand="1"/>
      </w:tblPr>
      <w:tblGrid>
        <w:gridCol w:w="1266"/>
        <w:gridCol w:w="7788"/>
      </w:tblGrid>
      <w:tr w:rsidR="003D7F33" w:rsidRPr="00264817" w14:paraId="45707C69" w14:textId="77777777" w:rsidTr="003D7F33">
        <w:trPr>
          <w:trHeight w:val="23"/>
          <w:tblHeader/>
        </w:trPr>
        <w:tc>
          <w:tcPr>
            <w:tcW w:w="699" w:type="pct"/>
            <w:tcBorders>
              <w:bottom w:val="single" w:sz="4" w:space="0" w:color="28499A" w:themeColor="text1"/>
            </w:tcBorders>
            <w:shd w:val="clear" w:color="auto" w:fill="9AAFE5" w:themeFill="text1" w:themeFillTint="66"/>
          </w:tcPr>
          <w:p w14:paraId="5CA69901" w14:textId="77777777" w:rsidR="003D7F33" w:rsidRPr="00264817" w:rsidRDefault="003D7F33" w:rsidP="0036580F">
            <w:pPr>
              <w:pStyle w:val="En-ttetableau"/>
              <w:jc w:val="center"/>
            </w:pPr>
            <w:bookmarkStart w:id="19" w:name="C1_2_p2C_b"/>
            <w:bookmarkEnd w:id="19"/>
            <w:r w:rsidRPr="00264817">
              <w:t>N° LOTS</w:t>
            </w:r>
          </w:p>
        </w:tc>
        <w:tc>
          <w:tcPr>
            <w:tcW w:w="4301" w:type="pct"/>
            <w:tcBorders>
              <w:bottom w:val="single" w:sz="4" w:space="0" w:color="28499A" w:themeColor="text1"/>
            </w:tcBorders>
            <w:shd w:val="clear" w:color="auto" w:fill="9AAFE5" w:themeFill="text1" w:themeFillTint="66"/>
          </w:tcPr>
          <w:p w14:paraId="2301DBC6" w14:textId="17344E74" w:rsidR="003D7F33" w:rsidRPr="00264817" w:rsidRDefault="003D7F33" w:rsidP="00F943D6">
            <w:pPr>
              <w:pStyle w:val="En-ttetableau"/>
              <w:jc w:val="center"/>
            </w:pPr>
            <w:proofErr w:type="spellStart"/>
            <w:r w:rsidRPr="00264817">
              <w:t>DESIGNATION</w:t>
            </w:r>
            <w:proofErr w:type="spellEnd"/>
            <w:r w:rsidRPr="00264817">
              <w:t xml:space="preserve"> DES LOTS</w:t>
            </w:r>
          </w:p>
        </w:tc>
      </w:tr>
      <w:tr w:rsidR="003D7F33" w:rsidRPr="00264817" w14:paraId="757C377A" w14:textId="77777777" w:rsidTr="003D7F33">
        <w:trPr>
          <w:trHeight w:val="23"/>
        </w:trPr>
        <w:tc>
          <w:tcPr>
            <w:tcW w:w="699" w:type="pct"/>
            <w:shd w:val="clear" w:color="auto" w:fill="auto"/>
          </w:tcPr>
          <w:p w14:paraId="07619733" w14:textId="77777777" w:rsidR="003D7F33" w:rsidRPr="00264817" w:rsidRDefault="003D7F33" w:rsidP="0036580F">
            <w:pPr>
              <w:pStyle w:val="Textetableau"/>
              <w:jc w:val="center"/>
            </w:pPr>
            <w:r w:rsidRPr="00264817">
              <w:t>01</w:t>
            </w:r>
          </w:p>
        </w:tc>
        <w:tc>
          <w:tcPr>
            <w:tcW w:w="4301" w:type="pct"/>
          </w:tcPr>
          <w:p w14:paraId="04A348E8" w14:textId="4EC66B4A" w:rsidR="003D7F33" w:rsidRPr="00264817" w:rsidRDefault="003D7F33" w:rsidP="0036580F">
            <w:pPr>
              <w:pStyle w:val="Textetableau"/>
              <w:jc w:val="center"/>
            </w:pPr>
            <w:r w:rsidRPr="00264817">
              <w:t>VRD, Réseaux humides</w:t>
            </w:r>
          </w:p>
        </w:tc>
      </w:tr>
      <w:tr w:rsidR="003D7F33" w:rsidRPr="00264817" w14:paraId="417658C6" w14:textId="77777777" w:rsidTr="003D7F33">
        <w:trPr>
          <w:trHeight w:val="23"/>
        </w:trPr>
        <w:tc>
          <w:tcPr>
            <w:tcW w:w="699" w:type="pct"/>
            <w:shd w:val="clear" w:color="auto" w:fill="auto"/>
          </w:tcPr>
          <w:p w14:paraId="39692853" w14:textId="77777777" w:rsidR="003D7F33" w:rsidRPr="00264817" w:rsidRDefault="003D7F33" w:rsidP="0036580F">
            <w:pPr>
              <w:pStyle w:val="Textetableau"/>
              <w:jc w:val="center"/>
            </w:pPr>
            <w:r w:rsidRPr="00264817">
              <w:t>02</w:t>
            </w:r>
          </w:p>
        </w:tc>
        <w:tc>
          <w:tcPr>
            <w:tcW w:w="4301" w:type="pct"/>
          </w:tcPr>
          <w:p w14:paraId="61FE046B" w14:textId="2D0EDC29" w:rsidR="003D7F33" w:rsidRPr="00264817" w:rsidRDefault="003D7F33" w:rsidP="0036580F">
            <w:pPr>
              <w:pStyle w:val="Textetableau"/>
              <w:jc w:val="center"/>
            </w:pPr>
            <w:r w:rsidRPr="00264817">
              <w:t>Réseaux secs</w:t>
            </w:r>
          </w:p>
        </w:tc>
      </w:tr>
      <w:tr w:rsidR="003D7F33" w:rsidRPr="00264817" w14:paraId="13790106" w14:textId="77777777" w:rsidTr="003D7F33">
        <w:trPr>
          <w:trHeight w:val="23"/>
        </w:trPr>
        <w:tc>
          <w:tcPr>
            <w:tcW w:w="699" w:type="pct"/>
            <w:shd w:val="clear" w:color="auto" w:fill="auto"/>
          </w:tcPr>
          <w:p w14:paraId="7438839C" w14:textId="77777777" w:rsidR="003D7F33" w:rsidRPr="00264817" w:rsidRDefault="003D7F33" w:rsidP="0036580F">
            <w:pPr>
              <w:pStyle w:val="Textetableau"/>
              <w:jc w:val="center"/>
            </w:pPr>
            <w:r w:rsidRPr="00264817">
              <w:t>03</w:t>
            </w:r>
          </w:p>
        </w:tc>
        <w:tc>
          <w:tcPr>
            <w:tcW w:w="4301" w:type="pct"/>
          </w:tcPr>
          <w:p w14:paraId="76FDC40C" w14:textId="2E20E86A" w:rsidR="003D7F33" w:rsidRPr="00264817" w:rsidRDefault="003D7F33" w:rsidP="0036580F">
            <w:pPr>
              <w:pStyle w:val="Textetableau"/>
              <w:jc w:val="center"/>
            </w:pPr>
            <w:r w:rsidRPr="00264817">
              <w:t>Aménagement paysager</w:t>
            </w:r>
          </w:p>
        </w:tc>
      </w:tr>
    </w:tbl>
    <w:p w14:paraId="00BADCFC" w14:textId="77777777" w:rsidR="003D7F33" w:rsidRPr="008D5D92" w:rsidRDefault="003D7F33" w:rsidP="003D7F33">
      <w:pPr>
        <w:pStyle w:val="Corpsdetexte"/>
        <w:rPr>
          <w:u w:val="single"/>
        </w:rPr>
      </w:pPr>
      <w:r w:rsidRPr="008D5D92">
        <w:rPr>
          <w:u w:val="single"/>
        </w:rPr>
        <w:t>Description succincte des lots :</w:t>
      </w:r>
    </w:p>
    <w:p w14:paraId="1BBC504B" w14:textId="77777777" w:rsidR="003D7F33" w:rsidRPr="00264817" w:rsidRDefault="003D7F33" w:rsidP="003D7F33">
      <w:pPr>
        <w:pStyle w:val="Listepuces"/>
      </w:pPr>
      <w:r w:rsidRPr="00264817">
        <w:rPr>
          <w:b/>
        </w:rPr>
        <w:t xml:space="preserve">Lot 01 : </w:t>
      </w:r>
      <w:r w:rsidRPr="00264817">
        <w:t xml:space="preserve">VRD / assainissement pluvial / assainissement EU </w:t>
      </w:r>
    </w:p>
    <w:p w14:paraId="22610F30" w14:textId="77777777" w:rsidR="003D7F33" w:rsidRPr="00264817" w:rsidRDefault="003D7F33" w:rsidP="003D7F33">
      <w:pPr>
        <w:pStyle w:val="Listepuces"/>
      </w:pPr>
      <w:r w:rsidRPr="00264817">
        <w:rPr>
          <w:b/>
        </w:rPr>
        <w:t xml:space="preserve">Lot 02 : </w:t>
      </w:r>
      <w:r w:rsidRPr="00264817">
        <w:rPr>
          <w:bCs/>
        </w:rPr>
        <w:t xml:space="preserve">Réseaux secs comprenant : HTA/BT ; Télécom ; Eclairage </w:t>
      </w:r>
    </w:p>
    <w:p w14:paraId="00905D6D" w14:textId="77777777" w:rsidR="003D7F33" w:rsidRPr="00264817" w:rsidRDefault="003D7F33" w:rsidP="003D7F33">
      <w:pPr>
        <w:pStyle w:val="Listepuces"/>
      </w:pPr>
      <w:r w:rsidRPr="00264817">
        <w:rPr>
          <w:b/>
        </w:rPr>
        <w:t>Lot 03 :</w:t>
      </w:r>
      <w:r w:rsidRPr="00264817">
        <w:t xml:space="preserve"> </w:t>
      </w:r>
      <w:r w:rsidRPr="00264817">
        <w:rPr>
          <w:bCs/>
        </w:rPr>
        <w:t>Aménagements paysagers : plantations et entretien</w:t>
      </w:r>
    </w:p>
    <w:p w14:paraId="40C269C2" w14:textId="77777777" w:rsidR="000909F9" w:rsidRDefault="000909F9" w:rsidP="000909F9">
      <w:pPr>
        <w:pStyle w:val="Corpsdetexte"/>
      </w:pPr>
    </w:p>
    <w:p w14:paraId="3C858786" w14:textId="10A424C7" w:rsidR="00A56784" w:rsidRPr="004C52E2" w:rsidRDefault="00796875" w:rsidP="004C52E2">
      <w:pPr>
        <w:tabs>
          <w:tab w:val="right" w:leader="dot" w:pos="9214"/>
        </w:tabs>
        <w:autoSpaceDE w:val="0"/>
        <w:autoSpaceDN w:val="0"/>
        <w:adjustRightInd w:val="0"/>
        <w:rPr>
          <w:b/>
          <w:bCs/>
          <w:sz w:val="20"/>
        </w:rPr>
      </w:pPr>
      <w:r w:rsidRPr="004C52E2">
        <w:rPr>
          <w:b/>
          <w:bCs/>
          <w:sz w:val="20"/>
        </w:rPr>
        <w:t xml:space="preserve">La présente offre concerne le lot n° </w:t>
      </w:r>
      <w:r w:rsidR="004C52E2">
        <w:rPr>
          <w:b/>
          <w:bCs/>
          <w:sz w:val="20"/>
        </w:rPr>
        <w:t xml:space="preserve"> </w:t>
      </w:r>
      <w:r w:rsidR="004C52E2" w:rsidRPr="004C52E2">
        <w:rPr>
          <w:b/>
          <w:bCs/>
          <w:sz w:val="20"/>
        </w:rPr>
        <w:tab/>
      </w:r>
    </w:p>
    <w:p w14:paraId="77A81E0B" w14:textId="7F76F53D" w:rsidR="00796875" w:rsidRDefault="00796875" w:rsidP="0022091A">
      <w:pPr>
        <w:autoSpaceDE w:val="0"/>
        <w:autoSpaceDN w:val="0"/>
        <w:adjustRightInd w:val="0"/>
        <w:jc w:val="both"/>
      </w:pPr>
    </w:p>
    <w:p w14:paraId="0DA8D602" w14:textId="77777777" w:rsidR="005A7FF1" w:rsidRDefault="005A7FF1" w:rsidP="005A7FF1">
      <w:pPr>
        <w:pStyle w:val="Titre1"/>
      </w:pPr>
      <w:r>
        <w:t>Article 3 –Délai de validité des offres</w:t>
      </w:r>
    </w:p>
    <w:p w14:paraId="2126D0A3" w14:textId="155483A7" w:rsidR="005A7FF1" w:rsidRDefault="005A7FF1" w:rsidP="005A7FF1">
      <w:pPr>
        <w:pStyle w:val="Corpsdetexte"/>
      </w:pPr>
      <w:r>
        <w:t xml:space="preserve">L'offre ainsi présentée ne lie le candidat que si son acceptation est notifiée dans un délai de </w:t>
      </w:r>
      <w:r w:rsidRPr="00740477">
        <w:rPr>
          <w:b/>
          <w:bCs/>
        </w:rPr>
        <w:t xml:space="preserve">120 jours </w:t>
      </w:r>
      <w:r>
        <w:t>à compter de la date limite fixée pour la réception des offres.</w:t>
      </w:r>
    </w:p>
    <w:p w14:paraId="5A0BB197" w14:textId="77777777" w:rsidR="005A7FF1" w:rsidRPr="000909F9" w:rsidRDefault="005A7FF1" w:rsidP="000909F9">
      <w:pPr>
        <w:pStyle w:val="Corpsdetexte"/>
      </w:pPr>
    </w:p>
    <w:p w14:paraId="14DCBB50" w14:textId="22EEA1D3" w:rsidR="004454EE" w:rsidRDefault="004454EE" w:rsidP="007F12C0">
      <w:pPr>
        <w:pStyle w:val="Titre1"/>
      </w:pPr>
      <w:r>
        <w:lastRenderedPageBreak/>
        <w:t>Article</w:t>
      </w:r>
      <w:r w:rsidR="00D95D45">
        <w:t> </w:t>
      </w:r>
      <w:r w:rsidR="00983F40">
        <w:t>4</w:t>
      </w:r>
      <w:r>
        <w:t xml:space="preserve"> – </w:t>
      </w:r>
      <w:r w:rsidR="003E60BA">
        <w:t>Identification et engagement du candidat</w:t>
      </w:r>
    </w:p>
    <w:p w14:paraId="3DAB98E8" w14:textId="77777777" w:rsidR="0047628A" w:rsidRDefault="0047628A" w:rsidP="0047628A">
      <w:pPr>
        <w:pStyle w:val="Corpsdetexte"/>
      </w:pPr>
      <w:r>
        <w:t>Après avoir pris connaissance des pièces constitutives du marché suivantes :</w:t>
      </w:r>
    </w:p>
    <w:p w14:paraId="7B15CC74" w14:textId="77777777" w:rsidR="0047628A" w:rsidRDefault="0047628A" w:rsidP="004C52E2">
      <w:pPr>
        <w:pStyle w:val="N2"/>
      </w:pPr>
    </w:p>
    <w:p w14:paraId="0E51659F" w14:textId="5AF9A006" w:rsidR="0047628A" w:rsidRDefault="0047628A" w:rsidP="004C52E2">
      <w:pPr>
        <w:pStyle w:val="Listepuces2"/>
      </w:pPr>
      <w:r>
        <w:t>L'acte d'engagement et ses éventuelles annexes</w:t>
      </w:r>
    </w:p>
    <w:p w14:paraId="3F8F6994" w14:textId="77777777" w:rsidR="004C52E2" w:rsidRDefault="0047628A" w:rsidP="004C52E2">
      <w:pPr>
        <w:pStyle w:val="Listepuces2"/>
      </w:pPr>
      <w:r>
        <w:t>Le cahier des clauses administratives particulières (CCAP)</w:t>
      </w:r>
    </w:p>
    <w:p w14:paraId="12FE17EC" w14:textId="5C478A3F" w:rsidR="0047628A" w:rsidRDefault="0047628A" w:rsidP="004C52E2">
      <w:pPr>
        <w:pStyle w:val="Listepuces2"/>
      </w:pPr>
      <w:r>
        <w:t>Le cahier des clauses administratives générales – travaux (CCAG –Travaux) approuvé par arrêté du 30 mars 2021 et publié au JO du 1er avril 2021</w:t>
      </w:r>
    </w:p>
    <w:p w14:paraId="38E87A4C" w14:textId="7BD232AC" w:rsidR="0047628A" w:rsidRDefault="0047628A" w:rsidP="004C52E2">
      <w:pPr>
        <w:pStyle w:val="Listepuces2"/>
      </w:pPr>
      <w:r>
        <w:t>Le bordereau des prix unitaires (BPU)</w:t>
      </w:r>
    </w:p>
    <w:p w14:paraId="49A88CFA" w14:textId="49EEDD81" w:rsidR="0047628A" w:rsidRDefault="0047628A" w:rsidP="004C52E2">
      <w:pPr>
        <w:pStyle w:val="Listepuces2"/>
      </w:pPr>
      <w:r>
        <w:t>Le calendrier détaillé d'exécution</w:t>
      </w:r>
    </w:p>
    <w:p w14:paraId="623524B7" w14:textId="6BB482CA" w:rsidR="0047628A" w:rsidRDefault="0047628A" w:rsidP="004C52E2">
      <w:pPr>
        <w:pStyle w:val="Listepuces2"/>
      </w:pPr>
      <w:r>
        <w:t>Le cahier des clauses techniques particulières (CCTP)</w:t>
      </w:r>
    </w:p>
    <w:p w14:paraId="2BCE6EC7" w14:textId="77777777" w:rsidR="0047628A" w:rsidRDefault="0047628A" w:rsidP="0047628A">
      <w:pPr>
        <w:pStyle w:val="Corpsdetexte"/>
      </w:pPr>
    </w:p>
    <w:p w14:paraId="5B1F534F" w14:textId="297C8A28" w:rsidR="0047628A" w:rsidRDefault="0047628A" w:rsidP="0047628A">
      <w:pPr>
        <w:pStyle w:val="Corpsdetexte"/>
      </w:pPr>
      <w:proofErr w:type="gramStart"/>
      <w:r>
        <w:t>et</w:t>
      </w:r>
      <w:proofErr w:type="gramEnd"/>
      <w:r>
        <w:t xml:space="preserve"> conformément à leurs clauses,</w:t>
      </w:r>
    </w:p>
    <w:p w14:paraId="0EA5FD8D" w14:textId="77777777" w:rsidR="0078638C" w:rsidRDefault="0078638C" w:rsidP="0047628A">
      <w:pPr>
        <w:pStyle w:val="Corpsdetexte"/>
      </w:pPr>
    </w:p>
    <w:p w14:paraId="6F8E7630" w14:textId="0C6C14D0" w:rsidR="009641F6" w:rsidRPr="009641F6" w:rsidRDefault="009641F6" w:rsidP="009641F6">
      <w:pPr>
        <w:pStyle w:val="Corpsdetexte"/>
        <w:rPr>
          <w:b/>
        </w:rPr>
      </w:pPr>
      <w:r w:rsidRPr="009641F6">
        <w:rPr>
          <w:b/>
        </w:rPr>
        <w:t>Candidature individuelle</w:t>
      </w:r>
    </w:p>
    <w:p w14:paraId="76C050E5" w14:textId="77777777" w:rsidR="009641F6" w:rsidRDefault="009641F6" w:rsidP="00FE5B9D">
      <w:pPr>
        <w:rPr>
          <w:sz w:val="20"/>
        </w:rPr>
      </w:pPr>
    </w:p>
    <w:p w14:paraId="308E723C" w14:textId="77777777" w:rsidR="004454EE" w:rsidRPr="00C67842" w:rsidRDefault="004454EE" w:rsidP="004454EE">
      <w:pPr>
        <w:tabs>
          <w:tab w:val="right" w:leader="dot" w:pos="9214"/>
        </w:tabs>
        <w:autoSpaceDE w:val="0"/>
        <w:autoSpaceDN w:val="0"/>
        <w:adjustRightInd w:val="0"/>
        <w:rPr>
          <w:sz w:val="20"/>
        </w:rPr>
      </w:pPr>
    </w:p>
    <w:p w14:paraId="16975F38" w14:textId="37C2DEF0" w:rsidR="009641F6" w:rsidRDefault="008C2297" w:rsidP="00A445BB">
      <w:pPr>
        <w:tabs>
          <w:tab w:val="right" w:leader="dot" w:pos="9214"/>
        </w:tabs>
        <w:autoSpaceDE w:val="0"/>
        <w:autoSpaceDN w:val="0"/>
        <w:adjustRightInd w:val="0"/>
        <w:rPr>
          <w:sz w:val="20"/>
        </w:rPr>
      </w:pPr>
      <w:sdt>
        <w:sdtPr>
          <w:rPr>
            <w:sz w:val="20"/>
          </w:rPr>
          <w:id w:val="-818786"/>
          <w14:checkbox>
            <w14:checked w14:val="0"/>
            <w14:checkedState w14:val="2612" w14:font="MS Gothic"/>
            <w14:uncheckedState w14:val="2610" w14:font="MS Gothic"/>
          </w14:checkbox>
        </w:sdtPr>
        <w:sdtEndPr/>
        <w:sdtContent>
          <w:r w:rsidR="00BE7B81" w:rsidRPr="00A445BB">
            <w:rPr>
              <w:rFonts w:ascii="Segoe UI Symbol" w:hAnsi="Segoe UI Symbol" w:cs="Segoe UI Symbol"/>
              <w:sz w:val="20"/>
            </w:rPr>
            <w:t>☐</w:t>
          </w:r>
        </w:sdtContent>
      </w:sdt>
      <w:r w:rsidR="004454EE" w:rsidRPr="00A445BB">
        <w:rPr>
          <w:sz w:val="20"/>
        </w:rPr>
        <w:t xml:space="preserve"> </w:t>
      </w:r>
      <w:r w:rsidR="009641F6" w:rsidRPr="00A445BB">
        <w:rPr>
          <w:sz w:val="20"/>
        </w:rPr>
        <w:t>Le signataire s'engage sur la base de son offre et pour son propre compte ;</w:t>
      </w:r>
    </w:p>
    <w:p w14:paraId="5445C63E" w14:textId="77777777" w:rsidR="00A445BB" w:rsidRPr="00A445BB" w:rsidRDefault="00A445BB" w:rsidP="00A445BB">
      <w:pPr>
        <w:pStyle w:val="N2"/>
      </w:pPr>
    </w:p>
    <w:p w14:paraId="72DA54D8" w14:textId="40879C95" w:rsidR="009641F6" w:rsidRPr="009641F6" w:rsidRDefault="009641F6" w:rsidP="009641F6">
      <w:pPr>
        <w:pStyle w:val="Listepuces2"/>
      </w:pPr>
      <w:r w:rsidRPr="009641F6">
        <w:t>à produire, si l' offre est retenue et si celles-ci n'ont pas été fournis à l'appui de l'offre, les pièces prévues aux articles R2143-6 à R2143-10 du code de la commande publique dans un délai de 8 jours francs à compter de la date de réception de la demande qui en sera faite par le pouvoir adjudicateur.</w:t>
      </w:r>
    </w:p>
    <w:p w14:paraId="22918B5D" w14:textId="2D8ED121" w:rsidR="009641F6" w:rsidRDefault="009641F6" w:rsidP="009641F6">
      <w:pPr>
        <w:pStyle w:val="Listepuces2"/>
      </w:pPr>
      <w:r w:rsidRPr="009641F6">
        <w:t>sans réserve, conformément aux stipulations des documents visés ci-dessus, à exécuter les prestations dans les conditions ci-après définies.</w:t>
      </w:r>
    </w:p>
    <w:p w14:paraId="3BEDF1AC" w14:textId="77777777" w:rsidR="00946CCE" w:rsidRDefault="00946CCE" w:rsidP="009641F6">
      <w:pPr>
        <w:rPr>
          <w:sz w:val="20"/>
        </w:rPr>
      </w:pPr>
    </w:p>
    <w:p w14:paraId="0581B89A" w14:textId="5B4B43DB" w:rsidR="004454EE" w:rsidRPr="00C67842" w:rsidRDefault="00946CCE" w:rsidP="0056325B">
      <w:pPr>
        <w:tabs>
          <w:tab w:val="right" w:leader="dot" w:pos="9214"/>
        </w:tabs>
        <w:autoSpaceDE w:val="0"/>
        <w:autoSpaceDN w:val="0"/>
        <w:adjustRightInd w:val="0"/>
        <w:rPr>
          <w:sz w:val="20"/>
        </w:rPr>
      </w:pPr>
      <w:r>
        <w:rPr>
          <w:sz w:val="20"/>
        </w:rPr>
        <w:t>Nom commercial et dé</w:t>
      </w:r>
      <w:r w:rsidR="0056325B">
        <w:rPr>
          <w:sz w:val="20"/>
        </w:rPr>
        <w:t>nomination sociale :</w:t>
      </w:r>
      <w:r w:rsidR="004454EE" w:rsidRPr="00C67842">
        <w:rPr>
          <w:sz w:val="20"/>
        </w:rPr>
        <w:tab/>
      </w:r>
    </w:p>
    <w:p w14:paraId="7E02B075" w14:textId="21ADE8E1" w:rsidR="0056325B" w:rsidRDefault="0056325B" w:rsidP="00FE5B9D">
      <w:pPr>
        <w:tabs>
          <w:tab w:val="right" w:leader="dot" w:pos="9214"/>
        </w:tabs>
        <w:autoSpaceDE w:val="0"/>
        <w:autoSpaceDN w:val="0"/>
        <w:adjustRightInd w:val="0"/>
        <w:rPr>
          <w:sz w:val="20"/>
        </w:rPr>
      </w:pPr>
      <w:r>
        <w:rPr>
          <w:sz w:val="20"/>
        </w:rPr>
        <w:t>Adresse établissement</w:t>
      </w:r>
      <w:r w:rsidR="005630A3">
        <w:rPr>
          <w:sz w:val="20"/>
        </w:rPr>
        <w:t> :</w:t>
      </w:r>
      <w:r>
        <w:rPr>
          <w:sz w:val="20"/>
        </w:rPr>
        <w:tab/>
      </w:r>
    </w:p>
    <w:p w14:paraId="5C939920" w14:textId="2647E363" w:rsidR="004454EE" w:rsidRPr="00C67842" w:rsidRDefault="004454EE" w:rsidP="00FE5B9D">
      <w:pPr>
        <w:tabs>
          <w:tab w:val="right" w:leader="dot" w:pos="9214"/>
        </w:tabs>
        <w:autoSpaceDE w:val="0"/>
        <w:autoSpaceDN w:val="0"/>
        <w:adjustRightInd w:val="0"/>
        <w:rPr>
          <w:sz w:val="20"/>
        </w:rPr>
      </w:pPr>
      <w:r w:rsidRPr="00C67842">
        <w:rPr>
          <w:sz w:val="20"/>
        </w:rPr>
        <w:t>Immatriculé à l</w:t>
      </w:r>
      <w:r w:rsidR="00D95D45">
        <w:rPr>
          <w:sz w:val="20"/>
        </w:rPr>
        <w:t>’</w:t>
      </w:r>
      <w:r w:rsidRPr="00C67842">
        <w:rPr>
          <w:sz w:val="20"/>
        </w:rPr>
        <w:t>INSEE sous le n° SIRET</w:t>
      </w:r>
      <w:r w:rsidR="00D95D45">
        <w:rPr>
          <w:sz w:val="20"/>
        </w:rPr>
        <w:t> </w:t>
      </w:r>
      <w:r w:rsidRPr="00C67842">
        <w:rPr>
          <w:sz w:val="20"/>
        </w:rPr>
        <w:t xml:space="preserve">: </w:t>
      </w:r>
      <w:r w:rsidRPr="00C67842">
        <w:rPr>
          <w:sz w:val="20"/>
        </w:rPr>
        <w:tab/>
      </w:r>
    </w:p>
    <w:p w14:paraId="5FC4BD1C" w14:textId="0595E90C" w:rsidR="005630A3" w:rsidRPr="005630A3" w:rsidRDefault="005630A3" w:rsidP="00FE5B9D">
      <w:pPr>
        <w:tabs>
          <w:tab w:val="right" w:leader="dot" w:pos="9214"/>
        </w:tabs>
        <w:autoSpaceDE w:val="0"/>
        <w:autoSpaceDN w:val="0"/>
        <w:adjustRightInd w:val="0"/>
        <w:rPr>
          <w:sz w:val="20"/>
        </w:rPr>
      </w:pPr>
      <w:r>
        <w:rPr>
          <w:sz w:val="20"/>
        </w:rPr>
        <w:t>Adresse siège social (</w:t>
      </w:r>
      <w:r>
        <w:rPr>
          <w:sz w:val="20"/>
          <w:u w:val="single"/>
        </w:rPr>
        <w:t>si différent</w:t>
      </w:r>
      <w:r>
        <w:rPr>
          <w:sz w:val="20"/>
        </w:rPr>
        <w:t>) :</w:t>
      </w:r>
      <w:r>
        <w:rPr>
          <w:sz w:val="20"/>
        </w:rPr>
        <w:tab/>
      </w:r>
    </w:p>
    <w:p w14:paraId="5A9567AD" w14:textId="219B5FF7" w:rsidR="004454EE" w:rsidRPr="00C67842" w:rsidRDefault="004454EE" w:rsidP="00FE5B9D">
      <w:pPr>
        <w:tabs>
          <w:tab w:val="right" w:leader="dot" w:pos="9214"/>
        </w:tabs>
        <w:autoSpaceDE w:val="0"/>
        <w:autoSpaceDN w:val="0"/>
        <w:adjustRightInd w:val="0"/>
        <w:rPr>
          <w:sz w:val="20"/>
        </w:rPr>
      </w:pPr>
      <w:r w:rsidRPr="00C67842">
        <w:rPr>
          <w:sz w:val="20"/>
        </w:rPr>
        <w:t>Téléphone</w:t>
      </w:r>
      <w:r w:rsidR="00D95D45">
        <w:rPr>
          <w:sz w:val="20"/>
        </w:rPr>
        <w:t> </w:t>
      </w:r>
      <w:r w:rsidRPr="00C67842">
        <w:rPr>
          <w:sz w:val="20"/>
        </w:rPr>
        <w:t xml:space="preserve">: </w:t>
      </w:r>
      <w:r w:rsidRPr="00C67842">
        <w:rPr>
          <w:sz w:val="20"/>
        </w:rPr>
        <w:tab/>
      </w:r>
    </w:p>
    <w:p w14:paraId="30B73EE0" w14:textId="60BD4B5D" w:rsidR="004454EE" w:rsidRPr="00C67842" w:rsidRDefault="004454EE" w:rsidP="00FE5B9D">
      <w:pPr>
        <w:tabs>
          <w:tab w:val="right" w:leader="dot" w:pos="9214"/>
        </w:tabs>
        <w:autoSpaceDE w:val="0"/>
        <w:autoSpaceDN w:val="0"/>
        <w:adjustRightInd w:val="0"/>
        <w:rPr>
          <w:sz w:val="20"/>
        </w:rPr>
      </w:pPr>
      <w:r w:rsidRPr="00C67842">
        <w:rPr>
          <w:sz w:val="20"/>
        </w:rPr>
        <w:t>Télécopie</w:t>
      </w:r>
      <w:r w:rsidR="00D95D45">
        <w:rPr>
          <w:sz w:val="20"/>
        </w:rPr>
        <w:t> </w:t>
      </w:r>
      <w:r w:rsidRPr="00C67842">
        <w:rPr>
          <w:sz w:val="20"/>
        </w:rPr>
        <w:t xml:space="preserve">: </w:t>
      </w:r>
      <w:r w:rsidRPr="00C67842">
        <w:rPr>
          <w:sz w:val="20"/>
        </w:rPr>
        <w:tab/>
      </w:r>
    </w:p>
    <w:p w14:paraId="00F3E7DA" w14:textId="5901174F" w:rsidR="004454EE" w:rsidRDefault="004454EE">
      <w:pPr>
        <w:tabs>
          <w:tab w:val="right" w:leader="dot" w:pos="9064"/>
        </w:tabs>
        <w:autoSpaceDE w:val="0"/>
        <w:autoSpaceDN w:val="0"/>
        <w:adjustRightInd w:val="0"/>
        <w:rPr>
          <w:sz w:val="20"/>
        </w:rPr>
      </w:pPr>
      <w:r w:rsidRPr="00C67842">
        <w:rPr>
          <w:sz w:val="20"/>
        </w:rPr>
        <w:t>Courriel</w:t>
      </w:r>
      <w:r w:rsidR="00D95D45">
        <w:rPr>
          <w:sz w:val="20"/>
        </w:rPr>
        <w:t> </w:t>
      </w:r>
      <w:r w:rsidRPr="00C67842">
        <w:rPr>
          <w:sz w:val="20"/>
        </w:rPr>
        <w:t xml:space="preserve">: </w:t>
      </w:r>
      <w:r w:rsidRPr="00C67842">
        <w:rPr>
          <w:sz w:val="20"/>
        </w:rPr>
        <w:tab/>
      </w:r>
    </w:p>
    <w:p w14:paraId="79402B64" w14:textId="77777777" w:rsidR="0095141F" w:rsidRDefault="0095141F" w:rsidP="0095141F">
      <w:pPr>
        <w:tabs>
          <w:tab w:val="right" w:leader="dot" w:pos="9064"/>
        </w:tabs>
        <w:autoSpaceDE w:val="0"/>
        <w:autoSpaceDN w:val="0"/>
        <w:adjustRightInd w:val="0"/>
        <w:jc w:val="both"/>
        <w:rPr>
          <w:sz w:val="20"/>
        </w:rPr>
      </w:pPr>
    </w:p>
    <w:p w14:paraId="5D820258" w14:textId="6C83F293" w:rsidR="0095141F" w:rsidRPr="00C67842" w:rsidRDefault="0095141F" w:rsidP="0095141F">
      <w:pPr>
        <w:tabs>
          <w:tab w:val="right" w:leader="dot" w:pos="9064"/>
        </w:tabs>
        <w:autoSpaceDE w:val="0"/>
        <w:autoSpaceDN w:val="0"/>
        <w:adjustRightInd w:val="0"/>
        <w:jc w:val="both"/>
        <w:rPr>
          <w:sz w:val="20"/>
        </w:rPr>
      </w:pPr>
      <w:r w:rsidRPr="0095141F">
        <w:rPr>
          <w:sz w:val="20"/>
        </w:rPr>
        <w:t xml:space="preserve">L'opérateur économique est une micro, une petite ou une moyenne entreprise au sens de la recommandation de la Commission du 6 mai 2003 ou un artisan au sens du I de l'article 19 de la loi du 5 juillet 1996 </w:t>
      </w:r>
      <w:sdt>
        <w:sdtPr>
          <w:rPr>
            <w:sz w:val="20"/>
          </w:rPr>
          <w:id w:val="-1394799836"/>
          <w14:checkbox>
            <w14:checked w14:val="0"/>
            <w14:checkedState w14:val="2612" w14:font="MS Gothic"/>
            <w14:uncheckedState w14:val="2610" w14:font="MS Gothic"/>
          </w14:checkbox>
        </w:sdtPr>
        <w:sdtEndPr/>
        <w:sdtContent>
          <w:r>
            <w:rPr>
              <w:rFonts w:ascii="MS Gothic" w:eastAsia="MS Gothic" w:hAnsi="MS Gothic" w:hint="eastAsia"/>
              <w:sz w:val="20"/>
            </w:rPr>
            <w:t>☐</w:t>
          </w:r>
        </w:sdtContent>
      </w:sdt>
    </w:p>
    <w:p w14:paraId="28124CD2" w14:textId="77777777" w:rsidR="00944E23" w:rsidRDefault="00944E23" w:rsidP="00FE5B9D">
      <w:pPr>
        <w:tabs>
          <w:tab w:val="right" w:leader="dot" w:pos="9214"/>
        </w:tabs>
        <w:autoSpaceDE w:val="0"/>
        <w:autoSpaceDN w:val="0"/>
        <w:adjustRightInd w:val="0"/>
        <w:rPr>
          <w:sz w:val="20"/>
        </w:rPr>
      </w:pPr>
    </w:p>
    <w:p w14:paraId="59DC6E8B" w14:textId="77777777" w:rsidR="00A445BB" w:rsidRPr="00C67842" w:rsidRDefault="00A445BB" w:rsidP="00FE5B9D">
      <w:pPr>
        <w:tabs>
          <w:tab w:val="right" w:leader="dot" w:pos="9214"/>
        </w:tabs>
        <w:autoSpaceDE w:val="0"/>
        <w:autoSpaceDN w:val="0"/>
        <w:adjustRightInd w:val="0"/>
        <w:rPr>
          <w:sz w:val="20"/>
        </w:rPr>
      </w:pPr>
    </w:p>
    <w:p w14:paraId="3CBEAADA" w14:textId="4F1418B9" w:rsidR="00BE7B81" w:rsidRDefault="008C2297" w:rsidP="00BE7B81">
      <w:pPr>
        <w:tabs>
          <w:tab w:val="right" w:leader="dot" w:pos="9214"/>
        </w:tabs>
        <w:autoSpaceDE w:val="0"/>
        <w:autoSpaceDN w:val="0"/>
        <w:adjustRightInd w:val="0"/>
        <w:rPr>
          <w:sz w:val="20"/>
        </w:rPr>
      </w:pPr>
      <w:sdt>
        <w:sdtPr>
          <w:rPr>
            <w:sz w:val="20"/>
          </w:rPr>
          <w:id w:val="475185348"/>
          <w14:checkbox>
            <w14:checked w14:val="0"/>
            <w14:checkedState w14:val="2612" w14:font="MS Gothic"/>
            <w14:uncheckedState w14:val="2610" w14:font="MS Gothic"/>
          </w14:checkbox>
        </w:sdtPr>
        <w:sdtEndPr/>
        <w:sdtContent>
          <w:r w:rsidR="00BE7B81" w:rsidRPr="00BE7B81">
            <w:rPr>
              <w:rFonts w:ascii="Segoe UI Symbol" w:hAnsi="Segoe UI Symbol" w:cs="Segoe UI Symbol"/>
              <w:sz w:val="20"/>
            </w:rPr>
            <w:t>☐</w:t>
          </w:r>
        </w:sdtContent>
      </w:sdt>
      <w:r w:rsidR="00BE7B81" w:rsidRPr="00BE7B81">
        <w:rPr>
          <w:sz w:val="20"/>
        </w:rPr>
        <w:t xml:space="preserve"> Le signataire engage la société : </w:t>
      </w:r>
      <w:r w:rsidR="00BE7B81">
        <w:rPr>
          <w:sz w:val="20"/>
        </w:rPr>
        <w:tab/>
      </w:r>
      <w:r w:rsidR="00A445BB">
        <w:rPr>
          <w:sz w:val="20"/>
        </w:rPr>
        <w:tab/>
      </w:r>
      <w:r w:rsidR="00BE7B81" w:rsidRPr="00BE7B81">
        <w:rPr>
          <w:sz w:val="20"/>
        </w:rPr>
        <w:t>sur la base de son offre</w:t>
      </w:r>
      <w:r w:rsidR="00A445BB">
        <w:rPr>
          <w:sz w:val="20"/>
        </w:rPr>
        <w:t> ;</w:t>
      </w:r>
    </w:p>
    <w:p w14:paraId="5697F4F0" w14:textId="77777777" w:rsidR="00A445BB" w:rsidRPr="00BE7B81" w:rsidRDefault="00A445BB" w:rsidP="00A445BB">
      <w:pPr>
        <w:pStyle w:val="N2"/>
      </w:pPr>
    </w:p>
    <w:p w14:paraId="08097041" w14:textId="023C808B" w:rsidR="00BE7B81" w:rsidRPr="00BE7B81" w:rsidRDefault="00BE7B81" w:rsidP="00A445BB">
      <w:pPr>
        <w:pStyle w:val="Listepuces2"/>
        <w:rPr>
          <w:rFonts w:eastAsiaTheme="minorHAnsi"/>
        </w:rPr>
      </w:pPr>
      <w:r w:rsidRPr="00BE7B81">
        <w:rPr>
          <w:rFonts w:eastAsiaTheme="minorHAnsi"/>
        </w:rPr>
        <w:t>à produire, si l' offre est retenue et si celles-ci n'ont pas été fournis à l'appui de l'offre, les pièces prévues aux articles R2143-6 à R2143-10 du code de la commande publique dans un délai de 8 jours francs à compter de la date de réception de la demande qui en sera faite par le pouvoir adjudicateur.</w:t>
      </w:r>
    </w:p>
    <w:p w14:paraId="6D242B47" w14:textId="661C1382" w:rsidR="00BE7B81" w:rsidRPr="00BE7B81" w:rsidRDefault="00BE7B81" w:rsidP="00A445BB">
      <w:pPr>
        <w:pStyle w:val="Listepuces2"/>
        <w:rPr>
          <w:rFonts w:eastAsiaTheme="minorHAnsi"/>
        </w:rPr>
      </w:pPr>
      <w:r w:rsidRPr="00BE7B81">
        <w:rPr>
          <w:rFonts w:eastAsiaTheme="minorHAnsi"/>
        </w:rPr>
        <w:t>sans réserve, conformément aux stipulations des documents visés ci-dessus, à exécuter les prestations dans les conditions ci-après définies.</w:t>
      </w:r>
    </w:p>
    <w:p w14:paraId="6C31C436" w14:textId="77777777" w:rsidR="00BE7B81" w:rsidRPr="00BE7B81" w:rsidRDefault="00BE7B81" w:rsidP="00BE7B81">
      <w:pPr>
        <w:rPr>
          <w:rFonts w:eastAsiaTheme="minorHAnsi" w:cstheme="minorBidi"/>
          <w:sz w:val="20"/>
          <w:szCs w:val="22"/>
        </w:rPr>
      </w:pPr>
      <w:r w:rsidRPr="00BE7B81">
        <w:rPr>
          <w:rFonts w:eastAsiaTheme="minorHAnsi" w:cstheme="minorBidi"/>
          <w:sz w:val="20"/>
          <w:szCs w:val="22"/>
        </w:rPr>
        <w:lastRenderedPageBreak/>
        <w:t xml:space="preserve"> </w:t>
      </w:r>
    </w:p>
    <w:p w14:paraId="1D899BA3" w14:textId="77777777" w:rsidR="00A445BB" w:rsidRPr="00C67842" w:rsidRDefault="00A445BB" w:rsidP="00A445BB">
      <w:pPr>
        <w:tabs>
          <w:tab w:val="right" w:leader="dot" w:pos="9214"/>
        </w:tabs>
        <w:autoSpaceDE w:val="0"/>
        <w:autoSpaceDN w:val="0"/>
        <w:adjustRightInd w:val="0"/>
        <w:rPr>
          <w:sz w:val="20"/>
        </w:rPr>
      </w:pPr>
      <w:r>
        <w:rPr>
          <w:sz w:val="20"/>
        </w:rPr>
        <w:t>Nom commercial et dénomination sociale :</w:t>
      </w:r>
      <w:r w:rsidRPr="00C67842">
        <w:rPr>
          <w:sz w:val="20"/>
        </w:rPr>
        <w:tab/>
      </w:r>
    </w:p>
    <w:p w14:paraId="43249022" w14:textId="77777777" w:rsidR="00A445BB" w:rsidRDefault="00A445BB" w:rsidP="00A445BB">
      <w:pPr>
        <w:tabs>
          <w:tab w:val="right" w:leader="dot" w:pos="9214"/>
        </w:tabs>
        <w:autoSpaceDE w:val="0"/>
        <w:autoSpaceDN w:val="0"/>
        <w:adjustRightInd w:val="0"/>
        <w:rPr>
          <w:sz w:val="20"/>
        </w:rPr>
      </w:pPr>
      <w:r>
        <w:rPr>
          <w:sz w:val="20"/>
        </w:rPr>
        <w:t>Adresse établissement :</w:t>
      </w:r>
      <w:r>
        <w:rPr>
          <w:sz w:val="20"/>
        </w:rPr>
        <w:tab/>
      </w:r>
    </w:p>
    <w:p w14:paraId="6CBA52F9" w14:textId="1316A2B1" w:rsidR="00A445BB" w:rsidRPr="00C67842" w:rsidRDefault="00A445BB" w:rsidP="00A445BB">
      <w:pPr>
        <w:tabs>
          <w:tab w:val="right" w:leader="dot" w:pos="9214"/>
        </w:tabs>
        <w:autoSpaceDE w:val="0"/>
        <w:autoSpaceDN w:val="0"/>
        <w:adjustRightInd w:val="0"/>
        <w:rPr>
          <w:sz w:val="20"/>
        </w:rPr>
      </w:pPr>
      <w:r w:rsidRPr="00C67842">
        <w:rPr>
          <w:sz w:val="20"/>
        </w:rPr>
        <w:t>Immatriculé à l</w:t>
      </w:r>
      <w:r>
        <w:rPr>
          <w:sz w:val="20"/>
        </w:rPr>
        <w:t>’</w:t>
      </w:r>
      <w:r w:rsidRPr="00C67842">
        <w:rPr>
          <w:sz w:val="20"/>
        </w:rPr>
        <w:t>INSEE sous le n° SIRET</w:t>
      </w:r>
      <w:r>
        <w:rPr>
          <w:sz w:val="20"/>
        </w:rPr>
        <w:t> </w:t>
      </w:r>
      <w:r w:rsidRPr="00C67842">
        <w:rPr>
          <w:sz w:val="20"/>
        </w:rPr>
        <w:t xml:space="preserve">: </w:t>
      </w:r>
      <w:r w:rsidRPr="00C67842">
        <w:rPr>
          <w:sz w:val="20"/>
        </w:rPr>
        <w:tab/>
      </w:r>
    </w:p>
    <w:p w14:paraId="430E0681" w14:textId="77777777" w:rsidR="00A445BB" w:rsidRPr="005630A3" w:rsidRDefault="00A445BB" w:rsidP="00A445BB">
      <w:pPr>
        <w:tabs>
          <w:tab w:val="right" w:leader="dot" w:pos="9214"/>
        </w:tabs>
        <w:autoSpaceDE w:val="0"/>
        <w:autoSpaceDN w:val="0"/>
        <w:adjustRightInd w:val="0"/>
        <w:rPr>
          <w:sz w:val="20"/>
        </w:rPr>
      </w:pPr>
      <w:r>
        <w:rPr>
          <w:sz w:val="20"/>
        </w:rPr>
        <w:t>Adresse siège social (</w:t>
      </w:r>
      <w:r>
        <w:rPr>
          <w:sz w:val="20"/>
          <w:u w:val="single"/>
        </w:rPr>
        <w:t>si différent</w:t>
      </w:r>
      <w:r>
        <w:rPr>
          <w:sz w:val="20"/>
        </w:rPr>
        <w:t>) :</w:t>
      </w:r>
      <w:r>
        <w:rPr>
          <w:sz w:val="20"/>
        </w:rPr>
        <w:tab/>
      </w:r>
    </w:p>
    <w:p w14:paraId="0C1C5A02" w14:textId="666C08E9" w:rsidR="00A445BB" w:rsidRPr="00C67842" w:rsidRDefault="00A445BB" w:rsidP="00A445BB">
      <w:pPr>
        <w:tabs>
          <w:tab w:val="right" w:leader="dot" w:pos="9214"/>
        </w:tabs>
        <w:autoSpaceDE w:val="0"/>
        <w:autoSpaceDN w:val="0"/>
        <w:adjustRightInd w:val="0"/>
        <w:rPr>
          <w:sz w:val="20"/>
        </w:rPr>
      </w:pPr>
      <w:r w:rsidRPr="00C67842">
        <w:rPr>
          <w:sz w:val="20"/>
        </w:rPr>
        <w:t>Téléphone</w:t>
      </w:r>
      <w:r>
        <w:rPr>
          <w:sz w:val="20"/>
        </w:rPr>
        <w:t> </w:t>
      </w:r>
      <w:r w:rsidRPr="00C67842">
        <w:rPr>
          <w:sz w:val="20"/>
        </w:rPr>
        <w:t xml:space="preserve">: </w:t>
      </w:r>
      <w:r w:rsidRPr="00C67842">
        <w:rPr>
          <w:sz w:val="20"/>
        </w:rPr>
        <w:tab/>
      </w:r>
    </w:p>
    <w:p w14:paraId="36B5BBB8" w14:textId="599EBDB7" w:rsidR="00A445BB" w:rsidRPr="00C67842" w:rsidRDefault="00A445BB" w:rsidP="00A445BB">
      <w:pPr>
        <w:tabs>
          <w:tab w:val="right" w:leader="dot" w:pos="9214"/>
        </w:tabs>
        <w:autoSpaceDE w:val="0"/>
        <w:autoSpaceDN w:val="0"/>
        <w:adjustRightInd w:val="0"/>
        <w:rPr>
          <w:sz w:val="20"/>
        </w:rPr>
      </w:pPr>
      <w:r w:rsidRPr="00C67842">
        <w:rPr>
          <w:sz w:val="20"/>
        </w:rPr>
        <w:t>Télécopie</w:t>
      </w:r>
      <w:r>
        <w:rPr>
          <w:sz w:val="20"/>
        </w:rPr>
        <w:t> </w:t>
      </w:r>
      <w:r w:rsidRPr="00C67842">
        <w:rPr>
          <w:sz w:val="20"/>
        </w:rPr>
        <w:t xml:space="preserve">: </w:t>
      </w:r>
      <w:r w:rsidRPr="00C67842">
        <w:rPr>
          <w:sz w:val="20"/>
        </w:rPr>
        <w:tab/>
      </w:r>
    </w:p>
    <w:p w14:paraId="74EF5623" w14:textId="39E104F9" w:rsidR="00A445BB" w:rsidRDefault="00A445BB" w:rsidP="00A445BB">
      <w:pPr>
        <w:tabs>
          <w:tab w:val="right" w:leader="dot" w:pos="9064"/>
        </w:tabs>
        <w:autoSpaceDE w:val="0"/>
        <w:autoSpaceDN w:val="0"/>
        <w:adjustRightInd w:val="0"/>
        <w:rPr>
          <w:sz w:val="20"/>
        </w:rPr>
      </w:pPr>
      <w:r w:rsidRPr="00C67842">
        <w:rPr>
          <w:sz w:val="20"/>
        </w:rPr>
        <w:t>Courriel</w:t>
      </w:r>
      <w:r>
        <w:rPr>
          <w:sz w:val="20"/>
        </w:rPr>
        <w:t> </w:t>
      </w:r>
      <w:r w:rsidRPr="00C67842">
        <w:rPr>
          <w:sz w:val="20"/>
        </w:rPr>
        <w:t xml:space="preserve">: </w:t>
      </w:r>
      <w:r w:rsidRPr="00C67842">
        <w:rPr>
          <w:sz w:val="20"/>
        </w:rPr>
        <w:tab/>
      </w:r>
    </w:p>
    <w:p w14:paraId="4C41345E" w14:textId="77777777" w:rsidR="00BE7B81" w:rsidRPr="00BE7B81" w:rsidRDefault="00BE7B81" w:rsidP="00BE7B81">
      <w:pPr>
        <w:rPr>
          <w:rFonts w:eastAsiaTheme="minorHAnsi" w:cstheme="minorBidi"/>
          <w:sz w:val="20"/>
          <w:szCs w:val="22"/>
        </w:rPr>
      </w:pPr>
    </w:p>
    <w:p w14:paraId="4A0C7F67" w14:textId="1A542030" w:rsidR="00A445BB" w:rsidRPr="00C67842" w:rsidRDefault="00A445BB" w:rsidP="00A445BB">
      <w:pPr>
        <w:tabs>
          <w:tab w:val="right" w:leader="dot" w:pos="9064"/>
        </w:tabs>
        <w:autoSpaceDE w:val="0"/>
        <w:autoSpaceDN w:val="0"/>
        <w:adjustRightInd w:val="0"/>
        <w:jc w:val="both"/>
        <w:rPr>
          <w:sz w:val="20"/>
        </w:rPr>
      </w:pPr>
      <w:r w:rsidRPr="0095141F">
        <w:rPr>
          <w:sz w:val="20"/>
        </w:rPr>
        <w:t xml:space="preserve">L'opérateur économique est une micro, une petite ou une moyenne entreprise au sens de la recommandation de la Commission du 6 mai 2003 ou un artisan au sens du I de l'article 19 de la loi du 5 juillet 1996 </w:t>
      </w:r>
      <w:sdt>
        <w:sdtPr>
          <w:rPr>
            <w:sz w:val="20"/>
          </w:rPr>
          <w:id w:val="-726615374"/>
          <w14:checkbox>
            <w14:checked w14:val="0"/>
            <w14:checkedState w14:val="2612" w14:font="MS Gothic"/>
            <w14:uncheckedState w14:val="2610" w14:font="MS Gothic"/>
          </w14:checkbox>
        </w:sdtPr>
        <w:sdtEndPr/>
        <w:sdtContent>
          <w:r w:rsidR="003F7B06">
            <w:rPr>
              <w:rFonts w:ascii="MS Gothic" w:eastAsia="MS Gothic" w:hAnsi="MS Gothic" w:hint="eastAsia"/>
              <w:sz w:val="20"/>
            </w:rPr>
            <w:t>☐</w:t>
          </w:r>
        </w:sdtContent>
      </w:sdt>
    </w:p>
    <w:p w14:paraId="7C82D196" w14:textId="77777777" w:rsidR="00BE7B81" w:rsidRPr="00BE7B81" w:rsidRDefault="00BE7B81" w:rsidP="00BE7B81">
      <w:pPr>
        <w:rPr>
          <w:rFonts w:eastAsiaTheme="minorHAnsi" w:cstheme="minorBidi"/>
          <w:sz w:val="20"/>
          <w:szCs w:val="22"/>
        </w:rPr>
      </w:pPr>
    </w:p>
    <w:p w14:paraId="41AF66B8" w14:textId="77777777" w:rsidR="00BE7B81" w:rsidRPr="00BE7B81" w:rsidDel="00571BED" w:rsidRDefault="00BE7B81" w:rsidP="00BE7B81">
      <w:pPr>
        <w:rPr>
          <w:del w:id="20" w:author="Nadhirou SANDI" w:date="2023-07-21T10:43:00Z"/>
          <w:rFonts w:eastAsiaTheme="minorHAnsi" w:cstheme="minorBidi"/>
          <w:sz w:val="20"/>
          <w:szCs w:val="22"/>
        </w:rPr>
      </w:pPr>
    </w:p>
    <w:p w14:paraId="359433C5" w14:textId="77777777" w:rsidR="003F7B06" w:rsidRPr="003F7B06" w:rsidRDefault="003F7B06" w:rsidP="003F7B06">
      <w:pPr>
        <w:rPr>
          <w:sz w:val="20"/>
        </w:rPr>
      </w:pPr>
    </w:p>
    <w:p w14:paraId="4A2E87E2" w14:textId="1192D2ED" w:rsidR="00BE7B81" w:rsidRDefault="003F7B06" w:rsidP="003F7B06">
      <w:pPr>
        <w:pStyle w:val="Corpsdetexte"/>
        <w:rPr>
          <w:b/>
          <w:bCs/>
        </w:rPr>
      </w:pPr>
      <w:r w:rsidRPr="003F7B06">
        <w:rPr>
          <w:b/>
          <w:bCs/>
        </w:rPr>
        <w:t>Candidature en groupement</w:t>
      </w:r>
    </w:p>
    <w:p w14:paraId="1223B941" w14:textId="5445772F" w:rsidR="003F7B06" w:rsidRDefault="008C2297" w:rsidP="003F7B06">
      <w:pPr>
        <w:pStyle w:val="Corpsdetexte"/>
      </w:pPr>
      <w:sdt>
        <w:sdtPr>
          <w:id w:val="-764842074"/>
          <w14:checkbox>
            <w14:checked w14:val="0"/>
            <w14:checkedState w14:val="2612" w14:font="MS Gothic"/>
            <w14:uncheckedState w14:val="2610" w14:font="MS Gothic"/>
          </w14:checkbox>
        </w:sdtPr>
        <w:sdtEndPr/>
        <w:sdtContent>
          <w:r w:rsidR="003F7B06">
            <w:rPr>
              <w:rFonts w:ascii="MS Gothic" w:eastAsia="MS Gothic" w:hAnsi="MS Gothic" w:hint="eastAsia"/>
            </w:rPr>
            <w:t>☐</w:t>
          </w:r>
        </w:sdtContent>
      </w:sdt>
      <w:r w:rsidR="003F7B06" w:rsidRPr="003F7B06">
        <w:t xml:space="preserve"> L'ensemble des membres du groupement s'engagent sur la base de l'offre du groupement</w:t>
      </w:r>
      <w:r w:rsidR="003F7B06">
        <w:t> ;</w:t>
      </w:r>
    </w:p>
    <w:p w14:paraId="4ECD93D8" w14:textId="77777777" w:rsidR="003F7B06" w:rsidRPr="003F7B06" w:rsidRDefault="003F7B06" w:rsidP="003F7B06">
      <w:pPr>
        <w:pStyle w:val="N2"/>
      </w:pPr>
    </w:p>
    <w:p w14:paraId="7F86AC61" w14:textId="6350D77D" w:rsidR="003F7B06" w:rsidRPr="003F7B06" w:rsidRDefault="003F7B06" w:rsidP="003F7B06">
      <w:pPr>
        <w:pStyle w:val="Listepuces2"/>
      </w:pPr>
      <w:r w:rsidRPr="003F7B06">
        <w:t>à produire, si l' offre est retenue et si celles-ci n'ont pas été fournis à l'appui de l'offre, les pièces prévues aux articles R2143-6 à R2143-10 du code de la commande publique dans un délai de 8 jours francs à compter de la date de réception de la demande qui en sera faite par le pouvoir adjudicateur.</w:t>
      </w:r>
    </w:p>
    <w:p w14:paraId="6C900729" w14:textId="2F67BEC9" w:rsidR="003F7B06" w:rsidRPr="003F7B06" w:rsidRDefault="003F7B06" w:rsidP="003F7B06">
      <w:pPr>
        <w:pStyle w:val="Listepuces2"/>
      </w:pPr>
      <w:r w:rsidRPr="003F7B06">
        <w:t>sans réserve, conformément aux stipulations des documents visés ci-dessus, à exécuter les prestations dans les conditions ci-après définies.</w:t>
      </w:r>
    </w:p>
    <w:p w14:paraId="39AE4882" w14:textId="77777777" w:rsidR="003F7B06" w:rsidRDefault="003F7B06" w:rsidP="003F7B06">
      <w:pPr>
        <w:pStyle w:val="N2"/>
      </w:pPr>
    </w:p>
    <w:p w14:paraId="59DCF6B1" w14:textId="0E300BD7" w:rsidR="003F7B06" w:rsidRPr="003F7B06" w:rsidRDefault="003F7B06" w:rsidP="003F7B06">
      <w:pPr>
        <w:pStyle w:val="Corpsdetexte"/>
      </w:pPr>
      <w:r w:rsidRPr="003F7B06">
        <w:t xml:space="preserve">Nature du </w:t>
      </w:r>
      <w:proofErr w:type="gramStart"/>
      <w:r w:rsidRPr="003F7B06">
        <w:t>groupement:</w:t>
      </w:r>
      <w:proofErr w:type="gramEnd"/>
      <w:r w:rsidRPr="003F7B06">
        <w:t xml:space="preserve"> conjoint </w:t>
      </w:r>
      <w:sdt>
        <w:sdtPr>
          <w:id w:val="1947960901"/>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3F7B06">
        <w:t xml:space="preserve"> ou solidaire </w:t>
      </w:r>
      <w:sdt>
        <w:sdtPr>
          <w:id w:val="-1726440921"/>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761FCC74" w14:textId="77777777" w:rsidR="00BE7B81" w:rsidRPr="00BE7B81" w:rsidRDefault="00BE7B81" w:rsidP="00BE7B81">
      <w:pPr>
        <w:rPr>
          <w:sz w:val="20"/>
        </w:rPr>
      </w:pPr>
    </w:p>
    <w:p w14:paraId="6BAE9561" w14:textId="20322CEF" w:rsidR="00DD3F6E" w:rsidRPr="00B22F0E" w:rsidRDefault="00DD3F6E" w:rsidP="00DD3F6E">
      <w:pPr>
        <w:pStyle w:val="Corpsdetexte"/>
        <w:rPr>
          <w:i/>
          <w:iCs/>
        </w:rPr>
      </w:pPr>
      <w:r w:rsidRPr="00B22F0E">
        <w:rPr>
          <w:i/>
          <w:iCs/>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et si l'opérateur économique est une micro, une petite ou une moyenne entreprise au sens de la recommandation de la Commission du 6 mai 2003 ou un artisan au sens du I de l'article 19 de la loi du 5 juillet 1996].</w:t>
      </w:r>
    </w:p>
    <w:p w14:paraId="7CC7D6A5" w14:textId="77777777" w:rsidR="00DD3F6E" w:rsidRDefault="00DD3F6E" w:rsidP="00BE7B81">
      <w:pPr>
        <w:rPr>
          <w:sz w:val="20"/>
        </w:rPr>
      </w:pPr>
    </w:p>
    <w:p w14:paraId="5D49BE1E" w14:textId="77777777" w:rsidR="00B22F0E" w:rsidRPr="00C67842" w:rsidRDefault="00B22F0E" w:rsidP="00B22F0E">
      <w:pPr>
        <w:tabs>
          <w:tab w:val="right" w:leader="dot" w:pos="9214"/>
        </w:tabs>
        <w:autoSpaceDE w:val="0"/>
        <w:autoSpaceDN w:val="0"/>
        <w:adjustRightInd w:val="0"/>
        <w:rPr>
          <w:sz w:val="20"/>
        </w:rPr>
      </w:pPr>
      <w:r>
        <w:rPr>
          <w:sz w:val="20"/>
        </w:rPr>
        <w:t>Nom commercial et dénomination sociale :</w:t>
      </w:r>
      <w:r w:rsidRPr="00C67842">
        <w:rPr>
          <w:sz w:val="20"/>
        </w:rPr>
        <w:tab/>
      </w:r>
    </w:p>
    <w:p w14:paraId="710F6674" w14:textId="77777777" w:rsidR="00B22F0E" w:rsidRDefault="00B22F0E" w:rsidP="00B22F0E">
      <w:pPr>
        <w:tabs>
          <w:tab w:val="right" w:leader="dot" w:pos="9214"/>
        </w:tabs>
        <w:autoSpaceDE w:val="0"/>
        <w:autoSpaceDN w:val="0"/>
        <w:adjustRightInd w:val="0"/>
        <w:rPr>
          <w:sz w:val="20"/>
        </w:rPr>
      </w:pPr>
      <w:r>
        <w:rPr>
          <w:sz w:val="20"/>
        </w:rPr>
        <w:t>Adresse établissement :</w:t>
      </w:r>
      <w:r>
        <w:rPr>
          <w:sz w:val="20"/>
        </w:rPr>
        <w:tab/>
      </w:r>
    </w:p>
    <w:p w14:paraId="76DA5D02" w14:textId="79EDB5B3" w:rsidR="00B22F0E" w:rsidRPr="00C67842" w:rsidRDefault="00B22F0E" w:rsidP="00B22F0E">
      <w:pPr>
        <w:tabs>
          <w:tab w:val="right" w:leader="dot" w:pos="9214"/>
        </w:tabs>
        <w:autoSpaceDE w:val="0"/>
        <w:autoSpaceDN w:val="0"/>
        <w:adjustRightInd w:val="0"/>
        <w:rPr>
          <w:sz w:val="20"/>
        </w:rPr>
      </w:pPr>
      <w:r w:rsidRPr="00C67842">
        <w:rPr>
          <w:sz w:val="20"/>
        </w:rPr>
        <w:t>Immatriculé à l</w:t>
      </w:r>
      <w:r>
        <w:rPr>
          <w:sz w:val="20"/>
        </w:rPr>
        <w:t>’</w:t>
      </w:r>
      <w:r w:rsidRPr="00C67842">
        <w:rPr>
          <w:sz w:val="20"/>
        </w:rPr>
        <w:t>INSEE sous le n° SIRET</w:t>
      </w:r>
      <w:r>
        <w:rPr>
          <w:sz w:val="20"/>
        </w:rPr>
        <w:t> </w:t>
      </w:r>
      <w:r w:rsidRPr="00C67842">
        <w:rPr>
          <w:sz w:val="20"/>
        </w:rPr>
        <w:t xml:space="preserve">: </w:t>
      </w:r>
      <w:r w:rsidRPr="00C67842">
        <w:rPr>
          <w:sz w:val="20"/>
        </w:rPr>
        <w:tab/>
      </w:r>
    </w:p>
    <w:p w14:paraId="322F1315" w14:textId="77777777" w:rsidR="00B22F0E" w:rsidRPr="005630A3" w:rsidRDefault="00B22F0E" w:rsidP="00B22F0E">
      <w:pPr>
        <w:tabs>
          <w:tab w:val="right" w:leader="dot" w:pos="9214"/>
        </w:tabs>
        <w:autoSpaceDE w:val="0"/>
        <w:autoSpaceDN w:val="0"/>
        <w:adjustRightInd w:val="0"/>
        <w:rPr>
          <w:sz w:val="20"/>
        </w:rPr>
      </w:pPr>
      <w:r>
        <w:rPr>
          <w:sz w:val="20"/>
        </w:rPr>
        <w:t>Adresse siège social (</w:t>
      </w:r>
      <w:r>
        <w:rPr>
          <w:sz w:val="20"/>
          <w:u w:val="single"/>
        </w:rPr>
        <w:t>si différent</w:t>
      </w:r>
      <w:r>
        <w:rPr>
          <w:sz w:val="20"/>
        </w:rPr>
        <w:t>) :</w:t>
      </w:r>
      <w:r>
        <w:rPr>
          <w:sz w:val="20"/>
        </w:rPr>
        <w:tab/>
      </w:r>
    </w:p>
    <w:p w14:paraId="52FBE21F" w14:textId="2F607F40" w:rsidR="00B22F0E" w:rsidRPr="00C67842" w:rsidRDefault="00B22F0E" w:rsidP="00B22F0E">
      <w:pPr>
        <w:tabs>
          <w:tab w:val="right" w:leader="dot" w:pos="9214"/>
        </w:tabs>
        <w:autoSpaceDE w:val="0"/>
        <w:autoSpaceDN w:val="0"/>
        <w:adjustRightInd w:val="0"/>
        <w:rPr>
          <w:sz w:val="20"/>
        </w:rPr>
      </w:pPr>
      <w:r w:rsidRPr="00C67842">
        <w:rPr>
          <w:sz w:val="20"/>
        </w:rPr>
        <w:t>Téléphone</w:t>
      </w:r>
      <w:r>
        <w:rPr>
          <w:sz w:val="20"/>
        </w:rPr>
        <w:t> </w:t>
      </w:r>
      <w:r w:rsidRPr="00C67842">
        <w:rPr>
          <w:sz w:val="20"/>
        </w:rPr>
        <w:t xml:space="preserve">: </w:t>
      </w:r>
      <w:r w:rsidRPr="00C67842">
        <w:rPr>
          <w:sz w:val="20"/>
        </w:rPr>
        <w:tab/>
      </w:r>
    </w:p>
    <w:p w14:paraId="241EA2C5" w14:textId="23FE9165" w:rsidR="00B22F0E" w:rsidRPr="00C67842" w:rsidRDefault="00B22F0E" w:rsidP="00B22F0E">
      <w:pPr>
        <w:tabs>
          <w:tab w:val="right" w:leader="dot" w:pos="9214"/>
        </w:tabs>
        <w:autoSpaceDE w:val="0"/>
        <w:autoSpaceDN w:val="0"/>
        <w:adjustRightInd w:val="0"/>
        <w:rPr>
          <w:sz w:val="20"/>
        </w:rPr>
      </w:pPr>
      <w:r w:rsidRPr="00C67842">
        <w:rPr>
          <w:sz w:val="20"/>
        </w:rPr>
        <w:t>Télécopie</w:t>
      </w:r>
      <w:r>
        <w:rPr>
          <w:sz w:val="20"/>
        </w:rPr>
        <w:t> </w:t>
      </w:r>
      <w:r w:rsidRPr="00C67842">
        <w:rPr>
          <w:sz w:val="20"/>
        </w:rPr>
        <w:t xml:space="preserve">: </w:t>
      </w:r>
      <w:r w:rsidRPr="00C67842">
        <w:rPr>
          <w:sz w:val="20"/>
        </w:rPr>
        <w:tab/>
      </w:r>
    </w:p>
    <w:p w14:paraId="46571B6F" w14:textId="781C8CAE" w:rsidR="00B22F0E" w:rsidRDefault="00B22F0E" w:rsidP="00B22F0E">
      <w:pPr>
        <w:tabs>
          <w:tab w:val="right" w:leader="dot" w:pos="9064"/>
        </w:tabs>
        <w:autoSpaceDE w:val="0"/>
        <w:autoSpaceDN w:val="0"/>
        <w:adjustRightInd w:val="0"/>
        <w:rPr>
          <w:sz w:val="20"/>
        </w:rPr>
      </w:pPr>
      <w:r w:rsidRPr="00C67842">
        <w:rPr>
          <w:sz w:val="20"/>
        </w:rPr>
        <w:t>Courriel</w:t>
      </w:r>
      <w:r>
        <w:rPr>
          <w:sz w:val="20"/>
        </w:rPr>
        <w:t> </w:t>
      </w:r>
      <w:r w:rsidRPr="00C67842">
        <w:rPr>
          <w:sz w:val="20"/>
        </w:rPr>
        <w:t xml:space="preserve">: </w:t>
      </w:r>
      <w:r w:rsidRPr="00C67842">
        <w:rPr>
          <w:sz w:val="20"/>
        </w:rPr>
        <w:tab/>
      </w:r>
    </w:p>
    <w:p w14:paraId="16C45030" w14:textId="77777777" w:rsidR="00B22F0E" w:rsidRPr="00BE7B81" w:rsidRDefault="00B22F0E" w:rsidP="00B22F0E">
      <w:pPr>
        <w:pStyle w:val="N2"/>
      </w:pPr>
    </w:p>
    <w:p w14:paraId="0444F345" w14:textId="77777777" w:rsidR="00B22F0E" w:rsidRPr="00C67842" w:rsidRDefault="00B22F0E" w:rsidP="00B22F0E">
      <w:pPr>
        <w:tabs>
          <w:tab w:val="right" w:leader="dot" w:pos="9064"/>
        </w:tabs>
        <w:autoSpaceDE w:val="0"/>
        <w:autoSpaceDN w:val="0"/>
        <w:adjustRightInd w:val="0"/>
        <w:jc w:val="both"/>
        <w:rPr>
          <w:sz w:val="20"/>
        </w:rPr>
      </w:pPr>
      <w:r w:rsidRPr="0095141F">
        <w:rPr>
          <w:sz w:val="20"/>
        </w:rPr>
        <w:t xml:space="preserve">L'opérateur économique est une micro, une petite ou une moyenne entreprise au sens de la recommandation de la Commission du 6 mai 2003 ou un artisan au sens du I de l'article 19 de la loi du 5 juillet 1996 </w:t>
      </w:r>
      <w:sdt>
        <w:sdtPr>
          <w:rPr>
            <w:sz w:val="20"/>
          </w:rPr>
          <w:id w:val="-1395427596"/>
          <w14:checkbox>
            <w14:checked w14:val="0"/>
            <w14:checkedState w14:val="2612" w14:font="MS Gothic"/>
            <w14:uncheckedState w14:val="2610" w14:font="MS Gothic"/>
          </w14:checkbox>
        </w:sdtPr>
        <w:sdtEndPr/>
        <w:sdtContent>
          <w:r>
            <w:rPr>
              <w:rFonts w:ascii="MS Gothic" w:eastAsia="MS Gothic" w:hAnsi="MS Gothic" w:hint="eastAsia"/>
              <w:sz w:val="20"/>
            </w:rPr>
            <w:t>☐</w:t>
          </w:r>
        </w:sdtContent>
      </w:sdt>
    </w:p>
    <w:p w14:paraId="5AEDD0AC" w14:textId="77777777" w:rsidR="00BE7B81" w:rsidRDefault="00BE7B81" w:rsidP="00727F99">
      <w:pPr>
        <w:pStyle w:val="2Lignes"/>
      </w:pPr>
    </w:p>
    <w:p w14:paraId="7D6C3EB2" w14:textId="77777777" w:rsidR="00B22F0E" w:rsidRPr="00C67842" w:rsidRDefault="00B22F0E" w:rsidP="00B22F0E">
      <w:pPr>
        <w:tabs>
          <w:tab w:val="right" w:leader="dot" w:pos="9214"/>
        </w:tabs>
        <w:autoSpaceDE w:val="0"/>
        <w:autoSpaceDN w:val="0"/>
        <w:adjustRightInd w:val="0"/>
        <w:rPr>
          <w:sz w:val="20"/>
        </w:rPr>
      </w:pPr>
      <w:r>
        <w:rPr>
          <w:sz w:val="20"/>
        </w:rPr>
        <w:t>Nom commercial et dénomination sociale :</w:t>
      </w:r>
      <w:r w:rsidRPr="00C67842">
        <w:rPr>
          <w:sz w:val="20"/>
        </w:rPr>
        <w:tab/>
      </w:r>
    </w:p>
    <w:p w14:paraId="3CAE2AC6" w14:textId="77777777" w:rsidR="00B22F0E" w:rsidRDefault="00B22F0E" w:rsidP="00B22F0E">
      <w:pPr>
        <w:tabs>
          <w:tab w:val="right" w:leader="dot" w:pos="9214"/>
        </w:tabs>
        <w:autoSpaceDE w:val="0"/>
        <w:autoSpaceDN w:val="0"/>
        <w:adjustRightInd w:val="0"/>
        <w:rPr>
          <w:sz w:val="20"/>
        </w:rPr>
      </w:pPr>
      <w:r>
        <w:rPr>
          <w:sz w:val="20"/>
        </w:rPr>
        <w:t>Adresse établissement :</w:t>
      </w:r>
      <w:r>
        <w:rPr>
          <w:sz w:val="20"/>
        </w:rPr>
        <w:tab/>
      </w:r>
    </w:p>
    <w:p w14:paraId="00ABCE5E" w14:textId="54CFDD0C" w:rsidR="00B22F0E" w:rsidRPr="00C67842" w:rsidRDefault="00B22F0E" w:rsidP="00B22F0E">
      <w:pPr>
        <w:tabs>
          <w:tab w:val="right" w:leader="dot" w:pos="9214"/>
        </w:tabs>
        <w:autoSpaceDE w:val="0"/>
        <w:autoSpaceDN w:val="0"/>
        <w:adjustRightInd w:val="0"/>
        <w:rPr>
          <w:sz w:val="20"/>
        </w:rPr>
      </w:pPr>
      <w:r w:rsidRPr="00C67842">
        <w:rPr>
          <w:sz w:val="20"/>
        </w:rPr>
        <w:t>Immatriculé à l</w:t>
      </w:r>
      <w:r>
        <w:rPr>
          <w:sz w:val="20"/>
        </w:rPr>
        <w:t>’</w:t>
      </w:r>
      <w:r w:rsidRPr="00C67842">
        <w:rPr>
          <w:sz w:val="20"/>
        </w:rPr>
        <w:t>INSEE sous le n° SIRET</w:t>
      </w:r>
      <w:r>
        <w:rPr>
          <w:sz w:val="20"/>
        </w:rPr>
        <w:t> </w:t>
      </w:r>
      <w:r w:rsidRPr="00C67842">
        <w:rPr>
          <w:sz w:val="20"/>
        </w:rPr>
        <w:t xml:space="preserve">: </w:t>
      </w:r>
      <w:r w:rsidRPr="00C67842">
        <w:rPr>
          <w:sz w:val="20"/>
        </w:rPr>
        <w:tab/>
      </w:r>
    </w:p>
    <w:p w14:paraId="5A1896DB" w14:textId="77777777" w:rsidR="00B22F0E" w:rsidRPr="005630A3" w:rsidRDefault="00B22F0E" w:rsidP="00B22F0E">
      <w:pPr>
        <w:tabs>
          <w:tab w:val="right" w:leader="dot" w:pos="9214"/>
        </w:tabs>
        <w:autoSpaceDE w:val="0"/>
        <w:autoSpaceDN w:val="0"/>
        <w:adjustRightInd w:val="0"/>
        <w:rPr>
          <w:sz w:val="20"/>
        </w:rPr>
      </w:pPr>
      <w:r>
        <w:rPr>
          <w:sz w:val="20"/>
        </w:rPr>
        <w:t>Adresse siège social (</w:t>
      </w:r>
      <w:r>
        <w:rPr>
          <w:sz w:val="20"/>
          <w:u w:val="single"/>
        </w:rPr>
        <w:t>si différent</w:t>
      </w:r>
      <w:r>
        <w:rPr>
          <w:sz w:val="20"/>
        </w:rPr>
        <w:t>) :</w:t>
      </w:r>
      <w:r>
        <w:rPr>
          <w:sz w:val="20"/>
        </w:rPr>
        <w:tab/>
      </w:r>
    </w:p>
    <w:p w14:paraId="7C603DED" w14:textId="456005FA" w:rsidR="00B22F0E" w:rsidRPr="00C67842" w:rsidRDefault="00B22F0E" w:rsidP="00B22F0E">
      <w:pPr>
        <w:tabs>
          <w:tab w:val="right" w:leader="dot" w:pos="9214"/>
        </w:tabs>
        <w:autoSpaceDE w:val="0"/>
        <w:autoSpaceDN w:val="0"/>
        <w:adjustRightInd w:val="0"/>
        <w:rPr>
          <w:sz w:val="20"/>
        </w:rPr>
      </w:pPr>
      <w:r w:rsidRPr="00C67842">
        <w:rPr>
          <w:sz w:val="20"/>
        </w:rPr>
        <w:t>Téléphone</w:t>
      </w:r>
      <w:r>
        <w:rPr>
          <w:sz w:val="20"/>
        </w:rPr>
        <w:t> </w:t>
      </w:r>
      <w:r w:rsidRPr="00C67842">
        <w:rPr>
          <w:sz w:val="20"/>
        </w:rPr>
        <w:t xml:space="preserve">: </w:t>
      </w:r>
      <w:r w:rsidRPr="00C67842">
        <w:rPr>
          <w:sz w:val="20"/>
        </w:rPr>
        <w:tab/>
      </w:r>
    </w:p>
    <w:p w14:paraId="1334A7C2" w14:textId="0FD221E3" w:rsidR="00B22F0E" w:rsidRPr="00C67842" w:rsidRDefault="00B22F0E" w:rsidP="00B22F0E">
      <w:pPr>
        <w:tabs>
          <w:tab w:val="right" w:leader="dot" w:pos="9214"/>
        </w:tabs>
        <w:autoSpaceDE w:val="0"/>
        <w:autoSpaceDN w:val="0"/>
        <w:adjustRightInd w:val="0"/>
        <w:rPr>
          <w:sz w:val="20"/>
        </w:rPr>
      </w:pPr>
      <w:r w:rsidRPr="00C67842">
        <w:rPr>
          <w:sz w:val="20"/>
        </w:rPr>
        <w:t>Télécopie</w:t>
      </w:r>
      <w:r>
        <w:rPr>
          <w:sz w:val="20"/>
        </w:rPr>
        <w:t> </w:t>
      </w:r>
      <w:r w:rsidRPr="00C67842">
        <w:rPr>
          <w:sz w:val="20"/>
        </w:rPr>
        <w:t xml:space="preserve">: </w:t>
      </w:r>
      <w:r w:rsidRPr="00C67842">
        <w:rPr>
          <w:sz w:val="20"/>
        </w:rPr>
        <w:tab/>
      </w:r>
    </w:p>
    <w:p w14:paraId="66147E4A" w14:textId="0B6AC1AF" w:rsidR="00B22F0E" w:rsidRDefault="00B22F0E" w:rsidP="00B22F0E">
      <w:pPr>
        <w:tabs>
          <w:tab w:val="right" w:leader="dot" w:pos="9064"/>
        </w:tabs>
        <w:autoSpaceDE w:val="0"/>
        <w:autoSpaceDN w:val="0"/>
        <w:adjustRightInd w:val="0"/>
        <w:rPr>
          <w:sz w:val="20"/>
        </w:rPr>
      </w:pPr>
      <w:r w:rsidRPr="00C67842">
        <w:rPr>
          <w:sz w:val="20"/>
        </w:rPr>
        <w:t>Courriel</w:t>
      </w:r>
      <w:r>
        <w:rPr>
          <w:sz w:val="20"/>
        </w:rPr>
        <w:t> </w:t>
      </w:r>
      <w:r w:rsidRPr="00C67842">
        <w:rPr>
          <w:sz w:val="20"/>
        </w:rPr>
        <w:t xml:space="preserve">: </w:t>
      </w:r>
      <w:r w:rsidRPr="00C67842">
        <w:rPr>
          <w:sz w:val="20"/>
        </w:rPr>
        <w:tab/>
      </w:r>
    </w:p>
    <w:p w14:paraId="3B3DBB4B" w14:textId="77777777" w:rsidR="00B22F0E" w:rsidRPr="00BE7B81" w:rsidRDefault="00B22F0E" w:rsidP="00B22F0E">
      <w:pPr>
        <w:pStyle w:val="N2"/>
      </w:pPr>
    </w:p>
    <w:p w14:paraId="4A4700FD" w14:textId="77777777" w:rsidR="00B22F0E" w:rsidRPr="00C67842" w:rsidRDefault="00B22F0E" w:rsidP="00B22F0E">
      <w:pPr>
        <w:tabs>
          <w:tab w:val="right" w:leader="dot" w:pos="9064"/>
        </w:tabs>
        <w:autoSpaceDE w:val="0"/>
        <w:autoSpaceDN w:val="0"/>
        <w:adjustRightInd w:val="0"/>
        <w:jc w:val="both"/>
        <w:rPr>
          <w:sz w:val="20"/>
        </w:rPr>
      </w:pPr>
      <w:r w:rsidRPr="0095141F">
        <w:rPr>
          <w:sz w:val="20"/>
        </w:rPr>
        <w:t xml:space="preserve">L'opérateur économique est une micro, une petite ou une moyenne entreprise au sens de la recommandation de la Commission du 6 mai 2003 ou un artisan au sens du I de l'article 19 de la loi du 5 juillet 1996 </w:t>
      </w:r>
      <w:sdt>
        <w:sdtPr>
          <w:rPr>
            <w:sz w:val="20"/>
          </w:rPr>
          <w:id w:val="984364998"/>
          <w14:checkbox>
            <w14:checked w14:val="0"/>
            <w14:checkedState w14:val="2612" w14:font="MS Gothic"/>
            <w14:uncheckedState w14:val="2610" w14:font="MS Gothic"/>
          </w14:checkbox>
        </w:sdtPr>
        <w:sdtEndPr/>
        <w:sdtContent>
          <w:r>
            <w:rPr>
              <w:rFonts w:ascii="MS Gothic" w:eastAsia="MS Gothic" w:hAnsi="MS Gothic" w:hint="eastAsia"/>
              <w:sz w:val="20"/>
            </w:rPr>
            <w:t>☐</w:t>
          </w:r>
        </w:sdtContent>
      </w:sdt>
    </w:p>
    <w:p w14:paraId="6B528101" w14:textId="77777777" w:rsidR="00B22F0E" w:rsidRDefault="00B22F0E" w:rsidP="00727F99">
      <w:pPr>
        <w:pStyle w:val="2Lignes"/>
      </w:pPr>
    </w:p>
    <w:p w14:paraId="2BA62E3E" w14:textId="77777777" w:rsidR="00727F99" w:rsidRPr="00C67842" w:rsidRDefault="00727F99" w:rsidP="00727F99">
      <w:pPr>
        <w:tabs>
          <w:tab w:val="right" w:leader="dot" w:pos="9214"/>
        </w:tabs>
        <w:autoSpaceDE w:val="0"/>
        <w:autoSpaceDN w:val="0"/>
        <w:adjustRightInd w:val="0"/>
        <w:rPr>
          <w:sz w:val="20"/>
        </w:rPr>
      </w:pPr>
      <w:r>
        <w:rPr>
          <w:sz w:val="20"/>
        </w:rPr>
        <w:t>Nom commercial et dénomination sociale :</w:t>
      </w:r>
      <w:r w:rsidRPr="00C67842">
        <w:rPr>
          <w:sz w:val="20"/>
        </w:rPr>
        <w:tab/>
      </w:r>
    </w:p>
    <w:p w14:paraId="2148C529" w14:textId="77777777" w:rsidR="00727F99" w:rsidRDefault="00727F99" w:rsidP="00727F99">
      <w:pPr>
        <w:tabs>
          <w:tab w:val="right" w:leader="dot" w:pos="9214"/>
        </w:tabs>
        <w:autoSpaceDE w:val="0"/>
        <w:autoSpaceDN w:val="0"/>
        <w:adjustRightInd w:val="0"/>
        <w:rPr>
          <w:sz w:val="20"/>
        </w:rPr>
      </w:pPr>
      <w:r>
        <w:rPr>
          <w:sz w:val="20"/>
        </w:rPr>
        <w:t>Adresse établissement :</w:t>
      </w:r>
      <w:r>
        <w:rPr>
          <w:sz w:val="20"/>
        </w:rPr>
        <w:tab/>
      </w:r>
    </w:p>
    <w:p w14:paraId="7FC0780D" w14:textId="682D5FCC" w:rsidR="00727F99" w:rsidRPr="00C67842" w:rsidRDefault="00727F99" w:rsidP="00727F99">
      <w:pPr>
        <w:tabs>
          <w:tab w:val="right" w:leader="dot" w:pos="9214"/>
        </w:tabs>
        <w:autoSpaceDE w:val="0"/>
        <w:autoSpaceDN w:val="0"/>
        <w:adjustRightInd w:val="0"/>
        <w:rPr>
          <w:sz w:val="20"/>
        </w:rPr>
      </w:pPr>
      <w:r w:rsidRPr="00C67842">
        <w:rPr>
          <w:sz w:val="20"/>
        </w:rPr>
        <w:t>Immatriculé à l</w:t>
      </w:r>
      <w:r>
        <w:rPr>
          <w:sz w:val="20"/>
        </w:rPr>
        <w:t>’</w:t>
      </w:r>
      <w:r w:rsidRPr="00C67842">
        <w:rPr>
          <w:sz w:val="20"/>
        </w:rPr>
        <w:t>INSEE sous le n° SIRET</w:t>
      </w:r>
      <w:r>
        <w:rPr>
          <w:sz w:val="20"/>
        </w:rPr>
        <w:t> </w:t>
      </w:r>
      <w:r w:rsidRPr="00C67842">
        <w:rPr>
          <w:sz w:val="20"/>
        </w:rPr>
        <w:t xml:space="preserve">: </w:t>
      </w:r>
      <w:r w:rsidRPr="00C67842">
        <w:rPr>
          <w:sz w:val="20"/>
        </w:rPr>
        <w:tab/>
      </w:r>
    </w:p>
    <w:p w14:paraId="15CA99D7" w14:textId="77777777" w:rsidR="00727F99" w:rsidRPr="005630A3" w:rsidRDefault="00727F99" w:rsidP="00727F99">
      <w:pPr>
        <w:tabs>
          <w:tab w:val="right" w:leader="dot" w:pos="9214"/>
        </w:tabs>
        <w:autoSpaceDE w:val="0"/>
        <w:autoSpaceDN w:val="0"/>
        <w:adjustRightInd w:val="0"/>
        <w:rPr>
          <w:sz w:val="20"/>
        </w:rPr>
      </w:pPr>
      <w:r>
        <w:rPr>
          <w:sz w:val="20"/>
        </w:rPr>
        <w:t>Adresse siège social (</w:t>
      </w:r>
      <w:r>
        <w:rPr>
          <w:sz w:val="20"/>
          <w:u w:val="single"/>
        </w:rPr>
        <w:t>si différent</w:t>
      </w:r>
      <w:r>
        <w:rPr>
          <w:sz w:val="20"/>
        </w:rPr>
        <w:t>) :</w:t>
      </w:r>
      <w:r>
        <w:rPr>
          <w:sz w:val="20"/>
        </w:rPr>
        <w:tab/>
      </w:r>
    </w:p>
    <w:p w14:paraId="187C7E30" w14:textId="2FC10115" w:rsidR="00727F99" w:rsidRPr="00C67842" w:rsidRDefault="00727F99" w:rsidP="00727F99">
      <w:pPr>
        <w:tabs>
          <w:tab w:val="right" w:leader="dot" w:pos="9214"/>
        </w:tabs>
        <w:autoSpaceDE w:val="0"/>
        <w:autoSpaceDN w:val="0"/>
        <w:adjustRightInd w:val="0"/>
        <w:rPr>
          <w:sz w:val="20"/>
        </w:rPr>
      </w:pPr>
      <w:r w:rsidRPr="00C67842">
        <w:rPr>
          <w:sz w:val="20"/>
        </w:rPr>
        <w:t>Téléphone</w:t>
      </w:r>
      <w:r>
        <w:rPr>
          <w:sz w:val="20"/>
        </w:rPr>
        <w:t> </w:t>
      </w:r>
      <w:r w:rsidRPr="00C67842">
        <w:rPr>
          <w:sz w:val="20"/>
        </w:rPr>
        <w:t xml:space="preserve">: </w:t>
      </w:r>
      <w:r w:rsidRPr="00C67842">
        <w:rPr>
          <w:sz w:val="20"/>
        </w:rPr>
        <w:tab/>
      </w:r>
    </w:p>
    <w:p w14:paraId="7B01A9F0" w14:textId="1A5352A8" w:rsidR="00727F99" w:rsidRPr="00C67842" w:rsidRDefault="00727F99" w:rsidP="00727F99">
      <w:pPr>
        <w:tabs>
          <w:tab w:val="right" w:leader="dot" w:pos="9214"/>
        </w:tabs>
        <w:autoSpaceDE w:val="0"/>
        <w:autoSpaceDN w:val="0"/>
        <w:adjustRightInd w:val="0"/>
        <w:rPr>
          <w:sz w:val="20"/>
        </w:rPr>
      </w:pPr>
      <w:r w:rsidRPr="00C67842">
        <w:rPr>
          <w:sz w:val="20"/>
        </w:rPr>
        <w:t>Télécopie</w:t>
      </w:r>
      <w:r>
        <w:rPr>
          <w:sz w:val="20"/>
        </w:rPr>
        <w:t> </w:t>
      </w:r>
      <w:r w:rsidRPr="00C67842">
        <w:rPr>
          <w:sz w:val="20"/>
        </w:rPr>
        <w:t xml:space="preserve">: </w:t>
      </w:r>
      <w:r w:rsidRPr="00C67842">
        <w:rPr>
          <w:sz w:val="20"/>
        </w:rPr>
        <w:tab/>
      </w:r>
    </w:p>
    <w:p w14:paraId="09E1465D" w14:textId="0996AA36" w:rsidR="00727F99" w:rsidRDefault="00727F99" w:rsidP="00727F99">
      <w:pPr>
        <w:tabs>
          <w:tab w:val="right" w:leader="dot" w:pos="9064"/>
        </w:tabs>
        <w:autoSpaceDE w:val="0"/>
        <w:autoSpaceDN w:val="0"/>
        <w:adjustRightInd w:val="0"/>
        <w:rPr>
          <w:sz w:val="20"/>
        </w:rPr>
      </w:pPr>
      <w:r w:rsidRPr="00C67842">
        <w:rPr>
          <w:sz w:val="20"/>
        </w:rPr>
        <w:t>Courriel</w:t>
      </w:r>
      <w:r>
        <w:rPr>
          <w:sz w:val="20"/>
        </w:rPr>
        <w:t> </w:t>
      </w:r>
      <w:r w:rsidRPr="00C67842">
        <w:rPr>
          <w:sz w:val="20"/>
        </w:rPr>
        <w:t xml:space="preserve">: </w:t>
      </w:r>
      <w:r w:rsidRPr="00C67842">
        <w:rPr>
          <w:sz w:val="20"/>
        </w:rPr>
        <w:tab/>
      </w:r>
    </w:p>
    <w:p w14:paraId="22552019" w14:textId="77777777" w:rsidR="00727F99" w:rsidRPr="00BE7B81" w:rsidRDefault="00727F99" w:rsidP="00727F99">
      <w:pPr>
        <w:pStyle w:val="N2"/>
      </w:pPr>
    </w:p>
    <w:p w14:paraId="36BD2F68" w14:textId="77777777" w:rsidR="00727F99" w:rsidRPr="00C67842" w:rsidRDefault="00727F99" w:rsidP="00727F99">
      <w:pPr>
        <w:tabs>
          <w:tab w:val="right" w:leader="dot" w:pos="9064"/>
        </w:tabs>
        <w:autoSpaceDE w:val="0"/>
        <w:autoSpaceDN w:val="0"/>
        <w:adjustRightInd w:val="0"/>
        <w:jc w:val="both"/>
        <w:rPr>
          <w:sz w:val="20"/>
        </w:rPr>
      </w:pPr>
      <w:r w:rsidRPr="0095141F">
        <w:rPr>
          <w:sz w:val="20"/>
        </w:rPr>
        <w:t xml:space="preserve">L'opérateur économique est une micro, une petite ou une moyenne entreprise au sens de la recommandation de la Commission du 6 mai 2003 ou un artisan au sens du I de l'article 19 de la loi du 5 juillet 1996 </w:t>
      </w:r>
      <w:sdt>
        <w:sdtPr>
          <w:rPr>
            <w:sz w:val="20"/>
          </w:rPr>
          <w:id w:val="37475101"/>
          <w14:checkbox>
            <w14:checked w14:val="0"/>
            <w14:checkedState w14:val="2612" w14:font="MS Gothic"/>
            <w14:uncheckedState w14:val="2610" w14:font="MS Gothic"/>
          </w14:checkbox>
        </w:sdtPr>
        <w:sdtEndPr/>
        <w:sdtContent>
          <w:r>
            <w:rPr>
              <w:rFonts w:ascii="MS Gothic" w:eastAsia="MS Gothic" w:hAnsi="MS Gothic" w:hint="eastAsia"/>
              <w:sz w:val="20"/>
            </w:rPr>
            <w:t>☐</w:t>
          </w:r>
        </w:sdtContent>
      </w:sdt>
    </w:p>
    <w:p w14:paraId="4B97E5C5" w14:textId="77777777" w:rsidR="00B22F0E" w:rsidRDefault="00B22F0E" w:rsidP="00727F99">
      <w:pPr>
        <w:pStyle w:val="2Lignes"/>
      </w:pPr>
    </w:p>
    <w:p w14:paraId="3203C65F" w14:textId="77777777" w:rsidR="00727F99" w:rsidRPr="00C67842" w:rsidRDefault="00727F99" w:rsidP="00727F99">
      <w:pPr>
        <w:tabs>
          <w:tab w:val="right" w:leader="dot" w:pos="9214"/>
        </w:tabs>
        <w:autoSpaceDE w:val="0"/>
        <w:autoSpaceDN w:val="0"/>
        <w:adjustRightInd w:val="0"/>
        <w:rPr>
          <w:sz w:val="20"/>
        </w:rPr>
      </w:pPr>
      <w:r>
        <w:rPr>
          <w:sz w:val="20"/>
        </w:rPr>
        <w:t>Nom commercial et dénomination sociale :</w:t>
      </w:r>
      <w:r w:rsidRPr="00C67842">
        <w:rPr>
          <w:sz w:val="20"/>
        </w:rPr>
        <w:tab/>
      </w:r>
    </w:p>
    <w:p w14:paraId="55DE03AD" w14:textId="77777777" w:rsidR="00727F99" w:rsidRDefault="00727F99" w:rsidP="00727F99">
      <w:pPr>
        <w:tabs>
          <w:tab w:val="right" w:leader="dot" w:pos="9214"/>
        </w:tabs>
        <w:autoSpaceDE w:val="0"/>
        <w:autoSpaceDN w:val="0"/>
        <w:adjustRightInd w:val="0"/>
        <w:rPr>
          <w:sz w:val="20"/>
        </w:rPr>
      </w:pPr>
      <w:r>
        <w:rPr>
          <w:sz w:val="20"/>
        </w:rPr>
        <w:t>Adresse établissement :</w:t>
      </w:r>
      <w:r>
        <w:rPr>
          <w:sz w:val="20"/>
        </w:rPr>
        <w:tab/>
      </w:r>
    </w:p>
    <w:p w14:paraId="413FE388" w14:textId="6256A00E" w:rsidR="00727F99" w:rsidRPr="00C67842" w:rsidRDefault="00727F99" w:rsidP="00727F99">
      <w:pPr>
        <w:tabs>
          <w:tab w:val="right" w:leader="dot" w:pos="9214"/>
        </w:tabs>
        <w:autoSpaceDE w:val="0"/>
        <w:autoSpaceDN w:val="0"/>
        <w:adjustRightInd w:val="0"/>
        <w:rPr>
          <w:sz w:val="20"/>
        </w:rPr>
      </w:pPr>
      <w:r w:rsidRPr="00C67842">
        <w:rPr>
          <w:sz w:val="20"/>
        </w:rPr>
        <w:t>Immatriculé à l</w:t>
      </w:r>
      <w:r>
        <w:rPr>
          <w:sz w:val="20"/>
        </w:rPr>
        <w:t>’</w:t>
      </w:r>
      <w:r w:rsidRPr="00C67842">
        <w:rPr>
          <w:sz w:val="20"/>
        </w:rPr>
        <w:t>INSEE sous le n° SIRET</w:t>
      </w:r>
      <w:r>
        <w:rPr>
          <w:sz w:val="20"/>
        </w:rPr>
        <w:t> </w:t>
      </w:r>
      <w:r w:rsidRPr="00C67842">
        <w:rPr>
          <w:sz w:val="20"/>
        </w:rPr>
        <w:t xml:space="preserve">: </w:t>
      </w:r>
      <w:r w:rsidRPr="00C67842">
        <w:rPr>
          <w:sz w:val="20"/>
        </w:rPr>
        <w:tab/>
      </w:r>
    </w:p>
    <w:p w14:paraId="4B08B086" w14:textId="77777777" w:rsidR="00727F99" w:rsidRPr="005630A3" w:rsidRDefault="00727F99" w:rsidP="00727F99">
      <w:pPr>
        <w:tabs>
          <w:tab w:val="right" w:leader="dot" w:pos="9214"/>
        </w:tabs>
        <w:autoSpaceDE w:val="0"/>
        <w:autoSpaceDN w:val="0"/>
        <w:adjustRightInd w:val="0"/>
        <w:rPr>
          <w:sz w:val="20"/>
        </w:rPr>
      </w:pPr>
      <w:r>
        <w:rPr>
          <w:sz w:val="20"/>
        </w:rPr>
        <w:t>Adresse siège social (</w:t>
      </w:r>
      <w:r>
        <w:rPr>
          <w:sz w:val="20"/>
          <w:u w:val="single"/>
        </w:rPr>
        <w:t>si différent</w:t>
      </w:r>
      <w:r>
        <w:rPr>
          <w:sz w:val="20"/>
        </w:rPr>
        <w:t>) :</w:t>
      </w:r>
      <w:r>
        <w:rPr>
          <w:sz w:val="20"/>
        </w:rPr>
        <w:tab/>
      </w:r>
    </w:p>
    <w:p w14:paraId="2768CF89" w14:textId="30472C1A" w:rsidR="00727F99" w:rsidRPr="00C67842" w:rsidRDefault="00727F99" w:rsidP="00727F99">
      <w:pPr>
        <w:tabs>
          <w:tab w:val="right" w:leader="dot" w:pos="9214"/>
        </w:tabs>
        <w:autoSpaceDE w:val="0"/>
        <w:autoSpaceDN w:val="0"/>
        <w:adjustRightInd w:val="0"/>
        <w:rPr>
          <w:sz w:val="20"/>
        </w:rPr>
      </w:pPr>
      <w:r w:rsidRPr="00C67842">
        <w:rPr>
          <w:sz w:val="20"/>
        </w:rPr>
        <w:t>Téléphone</w:t>
      </w:r>
      <w:r>
        <w:rPr>
          <w:sz w:val="20"/>
        </w:rPr>
        <w:t> </w:t>
      </w:r>
      <w:r w:rsidRPr="00C67842">
        <w:rPr>
          <w:sz w:val="20"/>
        </w:rPr>
        <w:t xml:space="preserve">: </w:t>
      </w:r>
      <w:r w:rsidRPr="00C67842">
        <w:rPr>
          <w:sz w:val="20"/>
        </w:rPr>
        <w:tab/>
      </w:r>
    </w:p>
    <w:p w14:paraId="7AEE7FDA" w14:textId="3573B451" w:rsidR="00727F99" w:rsidRPr="00C67842" w:rsidRDefault="00727F99" w:rsidP="00727F99">
      <w:pPr>
        <w:tabs>
          <w:tab w:val="right" w:leader="dot" w:pos="9214"/>
        </w:tabs>
        <w:autoSpaceDE w:val="0"/>
        <w:autoSpaceDN w:val="0"/>
        <w:adjustRightInd w:val="0"/>
        <w:rPr>
          <w:sz w:val="20"/>
        </w:rPr>
      </w:pPr>
      <w:r w:rsidRPr="00C67842">
        <w:rPr>
          <w:sz w:val="20"/>
        </w:rPr>
        <w:t>Télécopie</w:t>
      </w:r>
      <w:r>
        <w:rPr>
          <w:sz w:val="20"/>
        </w:rPr>
        <w:t> </w:t>
      </w:r>
      <w:r w:rsidRPr="00C67842">
        <w:rPr>
          <w:sz w:val="20"/>
        </w:rPr>
        <w:t xml:space="preserve">: </w:t>
      </w:r>
      <w:r w:rsidRPr="00C67842">
        <w:rPr>
          <w:sz w:val="20"/>
        </w:rPr>
        <w:tab/>
      </w:r>
    </w:p>
    <w:p w14:paraId="2AABBA2B" w14:textId="32D95D38" w:rsidR="00727F99" w:rsidRDefault="00727F99" w:rsidP="00727F99">
      <w:pPr>
        <w:tabs>
          <w:tab w:val="right" w:leader="dot" w:pos="9064"/>
        </w:tabs>
        <w:autoSpaceDE w:val="0"/>
        <w:autoSpaceDN w:val="0"/>
        <w:adjustRightInd w:val="0"/>
        <w:rPr>
          <w:sz w:val="20"/>
        </w:rPr>
      </w:pPr>
      <w:r w:rsidRPr="00C67842">
        <w:rPr>
          <w:sz w:val="20"/>
        </w:rPr>
        <w:t>Courriel</w:t>
      </w:r>
      <w:r>
        <w:rPr>
          <w:sz w:val="20"/>
        </w:rPr>
        <w:t> </w:t>
      </w:r>
      <w:r w:rsidRPr="00C67842">
        <w:rPr>
          <w:sz w:val="20"/>
        </w:rPr>
        <w:t xml:space="preserve">: </w:t>
      </w:r>
      <w:r w:rsidRPr="00C67842">
        <w:rPr>
          <w:sz w:val="20"/>
        </w:rPr>
        <w:tab/>
      </w:r>
    </w:p>
    <w:p w14:paraId="1911D3B9" w14:textId="77777777" w:rsidR="00727F99" w:rsidRPr="00BE7B81" w:rsidRDefault="00727F99" w:rsidP="00727F99">
      <w:pPr>
        <w:pStyle w:val="N2"/>
      </w:pPr>
    </w:p>
    <w:p w14:paraId="5BF41A5A" w14:textId="77777777" w:rsidR="00727F99" w:rsidRPr="00C67842" w:rsidRDefault="00727F99" w:rsidP="00727F99">
      <w:pPr>
        <w:tabs>
          <w:tab w:val="right" w:leader="dot" w:pos="9064"/>
        </w:tabs>
        <w:autoSpaceDE w:val="0"/>
        <w:autoSpaceDN w:val="0"/>
        <w:adjustRightInd w:val="0"/>
        <w:jc w:val="both"/>
        <w:rPr>
          <w:sz w:val="20"/>
        </w:rPr>
      </w:pPr>
      <w:r w:rsidRPr="0095141F">
        <w:rPr>
          <w:sz w:val="20"/>
        </w:rPr>
        <w:t xml:space="preserve">L'opérateur économique est une micro, une petite ou une moyenne entreprise au sens de la recommandation de la Commission du 6 mai 2003 ou un artisan au sens du I de l'article 19 de la loi du 5 juillet 1996 </w:t>
      </w:r>
      <w:sdt>
        <w:sdtPr>
          <w:rPr>
            <w:sz w:val="20"/>
          </w:rPr>
          <w:id w:val="671070423"/>
          <w14:checkbox>
            <w14:checked w14:val="0"/>
            <w14:checkedState w14:val="2612" w14:font="MS Gothic"/>
            <w14:uncheckedState w14:val="2610" w14:font="MS Gothic"/>
          </w14:checkbox>
        </w:sdtPr>
        <w:sdtEndPr/>
        <w:sdtContent>
          <w:r>
            <w:rPr>
              <w:rFonts w:ascii="MS Gothic" w:eastAsia="MS Gothic" w:hAnsi="MS Gothic" w:hint="eastAsia"/>
              <w:sz w:val="20"/>
            </w:rPr>
            <w:t>☐</w:t>
          </w:r>
        </w:sdtContent>
      </w:sdt>
    </w:p>
    <w:p w14:paraId="6291F20E" w14:textId="77777777" w:rsidR="00727F99" w:rsidRDefault="00727F99" w:rsidP="00727F99">
      <w:pPr>
        <w:pStyle w:val="2Lignes"/>
      </w:pPr>
    </w:p>
    <w:p w14:paraId="3845F4B1" w14:textId="77777777" w:rsidR="00727F99" w:rsidRPr="00C67842" w:rsidRDefault="00727F99" w:rsidP="00727F99">
      <w:pPr>
        <w:tabs>
          <w:tab w:val="right" w:leader="dot" w:pos="9214"/>
        </w:tabs>
        <w:autoSpaceDE w:val="0"/>
        <w:autoSpaceDN w:val="0"/>
        <w:adjustRightInd w:val="0"/>
        <w:rPr>
          <w:sz w:val="20"/>
        </w:rPr>
      </w:pPr>
      <w:r>
        <w:rPr>
          <w:sz w:val="20"/>
        </w:rPr>
        <w:t>Nom commercial et dénomination sociale :</w:t>
      </w:r>
      <w:r w:rsidRPr="00C67842">
        <w:rPr>
          <w:sz w:val="20"/>
        </w:rPr>
        <w:tab/>
      </w:r>
    </w:p>
    <w:p w14:paraId="6EC8F214" w14:textId="77777777" w:rsidR="00727F99" w:rsidRDefault="00727F99" w:rsidP="00727F99">
      <w:pPr>
        <w:tabs>
          <w:tab w:val="right" w:leader="dot" w:pos="9214"/>
        </w:tabs>
        <w:autoSpaceDE w:val="0"/>
        <w:autoSpaceDN w:val="0"/>
        <w:adjustRightInd w:val="0"/>
        <w:rPr>
          <w:sz w:val="20"/>
        </w:rPr>
      </w:pPr>
      <w:r>
        <w:rPr>
          <w:sz w:val="20"/>
        </w:rPr>
        <w:t>Adresse établissement :</w:t>
      </w:r>
      <w:r>
        <w:rPr>
          <w:sz w:val="20"/>
        </w:rPr>
        <w:tab/>
      </w:r>
    </w:p>
    <w:p w14:paraId="2DFBE9EB" w14:textId="3C2CBACC" w:rsidR="00727F99" w:rsidRPr="00C67842" w:rsidRDefault="00727F99" w:rsidP="00727F99">
      <w:pPr>
        <w:tabs>
          <w:tab w:val="right" w:leader="dot" w:pos="9214"/>
        </w:tabs>
        <w:autoSpaceDE w:val="0"/>
        <w:autoSpaceDN w:val="0"/>
        <w:adjustRightInd w:val="0"/>
        <w:rPr>
          <w:sz w:val="20"/>
        </w:rPr>
      </w:pPr>
      <w:r w:rsidRPr="00C67842">
        <w:rPr>
          <w:sz w:val="20"/>
        </w:rPr>
        <w:t>Immatriculé à l</w:t>
      </w:r>
      <w:r>
        <w:rPr>
          <w:sz w:val="20"/>
        </w:rPr>
        <w:t>’</w:t>
      </w:r>
      <w:r w:rsidRPr="00C67842">
        <w:rPr>
          <w:sz w:val="20"/>
        </w:rPr>
        <w:t>INSEE sous le n° SIRET</w:t>
      </w:r>
      <w:r>
        <w:rPr>
          <w:sz w:val="20"/>
        </w:rPr>
        <w:t> </w:t>
      </w:r>
      <w:r w:rsidRPr="00C67842">
        <w:rPr>
          <w:sz w:val="20"/>
        </w:rPr>
        <w:t xml:space="preserve">: </w:t>
      </w:r>
      <w:r w:rsidRPr="00C67842">
        <w:rPr>
          <w:sz w:val="20"/>
        </w:rPr>
        <w:tab/>
      </w:r>
    </w:p>
    <w:p w14:paraId="3449B191" w14:textId="77777777" w:rsidR="00727F99" w:rsidRPr="005630A3" w:rsidRDefault="00727F99" w:rsidP="00727F99">
      <w:pPr>
        <w:tabs>
          <w:tab w:val="right" w:leader="dot" w:pos="9214"/>
        </w:tabs>
        <w:autoSpaceDE w:val="0"/>
        <w:autoSpaceDN w:val="0"/>
        <w:adjustRightInd w:val="0"/>
        <w:rPr>
          <w:sz w:val="20"/>
        </w:rPr>
      </w:pPr>
      <w:r>
        <w:rPr>
          <w:sz w:val="20"/>
        </w:rPr>
        <w:t>Adresse siège social (</w:t>
      </w:r>
      <w:r>
        <w:rPr>
          <w:sz w:val="20"/>
          <w:u w:val="single"/>
        </w:rPr>
        <w:t>si différent</w:t>
      </w:r>
      <w:r>
        <w:rPr>
          <w:sz w:val="20"/>
        </w:rPr>
        <w:t>) :</w:t>
      </w:r>
      <w:r>
        <w:rPr>
          <w:sz w:val="20"/>
        </w:rPr>
        <w:tab/>
      </w:r>
    </w:p>
    <w:p w14:paraId="0A2DCF50" w14:textId="1B06F748" w:rsidR="00727F99" w:rsidRPr="00C67842" w:rsidRDefault="00727F99" w:rsidP="00727F99">
      <w:pPr>
        <w:tabs>
          <w:tab w:val="right" w:leader="dot" w:pos="9214"/>
        </w:tabs>
        <w:autoSpaceDE w:val="0"/>
        <w:autoSpaceDN w:val="0"/>
        <w:adjustRightInd w:val="0"/>
        <w:rPr>
          <w:sz w:val="20"/>
        </w:rPr>
      </w:pPr>
      <w:r w:rsidRPr="00C67842">
        <w:rPr>
          <w:sz w:val="20"/>
        </w:rPr>
        <w:t>Téléphone</w:t>
      </w:r>
      <w:r>
        <w:rPr>
          <w:sz w:val="20"/>
        </w:rPr>
        <w:t> </w:t>
      </w:r>
      <w:r w:rsidRPr="00C67842">
        <w:rPr>
          <w:sz w:val="20"/>
        </w:rPr>
        <w:t xml:space="preserve">: </w:t>
      </w:r>
      <w:r w:rsidRPr="00C67842">
        <w:rPr>
          <w:sz w:val="20"/>
        </w:rPr>
        <w:tab/>
      </w:r>
    </w:p>
    <w:p w14:paraId="1A76D60E" w14:textId="75495075" w:rsidR="00727F99" w:rsidRPr="00C67842" w:rsidRDefault="00727F99" w:rsidP="00727F99">
      <w:pPr>
        <w:tabs>
          <w:tab w:val="right" w:leader="dot" w:pos="9214"/>
        </w:tabs>
        <w:autoSpaceDE w:val="0"/>
        <w:autoSpaceDN w:val="0"/>
        <w:adjustRightInd w:val="0"/>
        <w:rPr>
          <w:sz w:val="20"/>
        </w:rPr>
      </w:pPr>
      <w:r w:rsidRPr="00C67842">
        <w:rPr>
          <w:sz w:val="20"/>
        </w:rPr>
        <w:t>Télécopie</w:t>
      </w:r>
      <w:r>
        <w:rPr>
          <w:sz w:val="20"/>
        </w:rPr>
        <w:t> </w:t>
      </w:r>
      <w:r w:rsidRPr="00C67842">
        <w:rPr>
          <w:sz w:val="20"/>
        </w:rPr>
        <w:t xml:space="preserve">: </w:t>
      </w:r>
      <w:r w:rsidRPr="00C67842">
        <w:rPr>
          <w:sz w:val="20"/>
        </w:rPr>
        <w:tab/>
      </w:r>
    </w:p>
    <w:p w14:paraId="5BFE8E15" w14:textId="18A08767" w:rsidR="00727F99" w:rsidRDefault="00727F99" w:rsidP="00727F99">
      <w:pPr>
        <w:tabs>
          <w:tab w:val="right" w:leader="dot" w:pos="9064"/>
        </w:tabs>
        <w:autoSpaceDE w:val="0"/>
        <w:autoSpaceDN w:val="0"/>
        <w:adjustRightInd w:val="0"/>
        <w:rPr>
          <w:sz w:val="20"/>
        </w:rPr>
      </w:pPr>
      <w:r w:rsidRPr="00C67842">
        <w:rPr>
          <w:sz w:val="20"/>
        </w:rPr>
        <w:t>Courriel</w:t>
      </w:r>
      <w:r>
        <w:rPr>
          <w:sz w:val="20"/>
        </w:rPr>
        <w:t> </w:t>
      </w:r>
      <w:r w:rsidRPr="00C67842">
        <w:rPr>
          <w:sz w:val="20"/>
        </w:rPr>
        <w:t xml:space="preserve">: </w:t>
      </w:r>
      <w:r w:rsidRPr="00C67842">
        <w:rPr>
          <w:sz w:val="20"/>
        </w:rPr>
        <w:tab/>
      </w:r>
    </w:p>
    <w:p w14:paraId="4F9DA1E8" w14:textId="77777777" w:rsidR="00727F99" w:rsidRPr="00BE7B81" w:rsidRDefault="00727F99" w:rsidP="00727F99">
      <w:pPr>
        <w:pStyle w:val="N2"/>
      </w:pPr>
    </w:p>
    <w:p w14:paraId="6D5918CC" w14:textId="6B6F857A" w:rsidR="00727F99" w:rsidRPr="00C67842" w:rsidRDefault="00727F99" w:rsidP="00727F99">
      <w:pPr>
        <w:tabs>
          <w:tab w:val="right" w:leader="dot" w:pos="9064"/>
        </w:tabs>
        <w:autoSpaceDE w:val="0"/>
        <w:autoSpaceDN w:val="0"/>
        <w:adjustRightInd w:val="0"/>
        <w:jc w:val="both"/>
        <w:rPr>
          <w:sz w:val="20"/>
        </w:rPr>
      </w:pPr>
      <w:r w:rsidRPr="0095141F">
        <w:rPr>
          <w:sz w:val="20"/>
        </w:rPr>
        <w:t xml:space="preserve">L'opérateur économique est une micro, une petite ou une moyenne entreprise au sens de la recommandation de la Commission du 6 mai 2003 ou un artisan au sens du I de l'article 19 de la loi du 5 juillet 1996 </w:t>
      </w:r>
      <w:sdt>
        <w:sdtPr>
          <w:rPr>
            <w:sz w:val="20"/>
          </w:rPr>
          <w:id w:val="-936520804"/>
          <w14:checkbox>
            <w14:checked w14:val="0"/>
            <w14:checkedState w14:val="2612" w14:font="MS Gothic"/>
            <w14:uncheckedState w14:val="2610" w14:font="MS Gothic"/>
          </w14:checkbox>
        </w:sdtPr>
        <w:sdtEndPr/>
        <w:sdtContent>
          <w:r w:rsidR="00A7054A">
            <w:rPr>
              <w:rFonts w:ascii="MS Gothic" w:eastAsia="MS Gothic" w:hAnsi="MS Gothic" w:hint="eastAsia"/>
              <w:sz w:val="20"/>
            </w:rPr>
            <w:t>☐</w:t>
          </w:r>
        </w:sdtContent>
      </w:sdt>
    </w:p>
    <w:p w14:paraId="2C0C048C" w14:textId="77777777" w:rsidR="00727F99" w:rsidRDefault="00727F99" w:rsidP="00A7054A">
      <w:pPr>
        <w:pStyle w:val="Corpsdetexte"/>
      </w:pPr>
    </w:p>
    <w:p w14:paraId="78A95AED" w14:textId="1E48A017" w:rsidR="0076572D" w:rsidRDefault="0076572D" w:rsidP="0076572D">
      <w:pPr>
        <w:pStyle w:val="Corpsdetexte"/>
        <w:rPr>
          <w:b/>
        </w:rPr>
      </w:pPr>
      <w:r w:rsidRPr="0076572D">
        <w:rPr>
          <w:b/>
        </w:rPr>
        <w:t>Désigné dans le marché, sous le nom de " titulaire ".</w:t>
      </w:r>
    </w:p>
    <w:p w14:paraId="3F8FEAEB" w14:textId="77777777" w:rsidR="00A7054A" w:rsidRDefault="00A7054A">
      <w:pPr>
        <w:rPr>
          <w:rFonts w:eastAsiaTheme="minorHAnsi" w:cstheme="minorBidi"/>
          <w:sz w:val="20"/>
          <w:szCs w:val="22"/>
        </w:rPr>
      </w:pPr>
      <w:r>
        <w:rPr>
          <w:rFonts w:cstheme="minorBidi"/>
          <w:b/>
          <w:bCs/>
          <w:sz w:val="20"/>
          <w:szCs w:val="22"/>
        </w:rPr>
        <w:br w:type="page"/>
      </w:r>
    </w:p>
    <w:p w14:paraId="6ADD41DF" w14:textId="77777777" w:rsidR="00A7054A" w:rsidRDefault="00A7054A" w:rsidP="00A7054A">
      <w:pPr>
        <w:pStyle w:val="Corpsdetexte"/>
      </w:pPr>
      <w:r>
        <w:rPr>
          <w:rStyle w:val="Aucun"/>
          <w:rFonts w:eastAsia="Aller Light" w:cs="Aller Light"/>
          <w:b/>
          <w:bCs/>
        </w:rPr>
        <w:lastRenderedPageBreak/>
        <w:t>Engagement d’insertion</w:t>
      </w:r>
    </w:p>
    <w:p w14:paraId="4535043E" w14:textId="77777777" w:rsidR="00A7054A" w:rsidRDefault="00A7054A" w:rsidP="00A7054A">
      <w:pPr>
        <w:pStyle w:val="Corps"/>
        <w:tabs>
          <w:tab w:val="right" w:leader="dot" w:pos="9044"/>
        </w:tabs>
        <w:jc w:val="both"/>
      </w:pPr>
    </w:p>
    <w:p w14:paraId="1DF09EA9" w14:textId="77777777" w:rsidR="00A7054A" w:rsidRPr="00571BED" w:rsidRDefault="00A7054A" w:rsidP="00A7054A">
      <w:pPr>
        <w:pStyle w:val="Corpsdetexte"/>
      </w:pPr>
      <w:proofErr w:type="spellStart"/>
      <w:r w:rsidRPr="00571BED">
        <w:t>Apr</w:t>
      </w:r>
      <w:proofErr w:type="spellEnd"/>
      <w:r w:rsidRPr="00571BED">
        <w:rPr>
          <w:lang w:val="it-IT"/>
        </w:rPr>
        <w:t>è</w:t>
      </w:r>
      <w:r w:rsidRPr="00571BED">
        <w:t xml:space="preserve">s avoir pris connaissance du cahier des clauses administratives </w:t>
      </w:r>
      <w:proofErr w:type="spellStart"/>
      <w:r w:rsidRPr="00571BED">
        <w:t>particuli</w:t>
      </w:r>
      <w:proofErr w:type="spellEnd"/>
      <w:r w:rsidRPr="00571BED">
        <w:rPr>
          <w:lang w:val="it-IT"/>
        </w:rPr>
        <w:t>è</w:t>
      </w:r>
      <w:proofErr w:type="spellStart"/>
      <w:r w:rsidRPr="00571BED">
        <w:t>res</w:t>
      </w:r>
      <w:proofErr w:type="spellEnd"/>
      <w:r w:rsidRPr="00571BED">
        <w:t xml:space="preserve"> et notamment des articles 4.3.2 et suivants relatifs à la clause sociale d</w:t>
      </w:r>
      <w:r w:rsidRPr="00571BED">
        <w:rPr>
          <w:rtl/>
        </w:rPr>
        <w:t>’</w:t>
      </w:r>
      <w:r w:rsidRPr="00571BED">
        <w:t xml:space="preserve">insertion professionnelle du </w:t>
      </w:r>
      <w:proofErr w:type="spellStart"/>
      <w:r w:rsidRPr="00571BED">
        <w:t>CCAP</w:t>
      </w:r>
      <w:proofErr w:type="spellEnd"/>
      <w:r w:rsidRPr="00571BED">
        <w:t>,</w:t>
      </w:r>
    </w:p>
    <w:p w14:paraId="33036E98" w14:textId="77777777" w:rsidR="00A7054A" w:rsidRPr="00571BED" w:rsidRDefault="00A7054A" w:rsidP="00A7054A">
      <w:pPr>
        <w:pStyle w:val="Corpsdetexte"/>
        <w:rPr>
          <w:u w:color="000000"/>
        </w:rPr>
      </w:pPr>
    </w:p>
    <w:p w14:paraId="25B695B6" w14:textId="2A75A050" w:rsidR="00A7054A" w:rsidRPr="00571BED" w:rsidRDefault="008C2297" w:rsidP="00A7054A">
      <w:pPr>
        <w:pStyle w:val="Corpsdetexte"/>
        <w:rPr>
          <w:szCs w:val="20"/>
        </w:rPr>
      </w:pPr>
      <w:sdt>
        <w:sdtPr>
          <w:id w:val="102226839"/>
          <w14:checkbox>
            <w14:checked w14:val="0"/>
            <w14:checkedState w14:val="2612" w14:font="MS Gothic"/>
            <w14:uncheckedState w14:val="2610" w14:font="MS Gothic"/>
          </w14:checkbox>
        </w:sdtPr>
        <w:sdtEndPr/>
        <w:sdtContent>
          <w:r w:rsidR="00A7054A" w:rsidRPr="00571BED">
            <w:rPr>
              <w:rFonts w:ascii="MS Gothic" w:eastAsia="MS Gothic" w:hAnsi="MS Gothic" w:hint="eastAsia"/>
            </w:rPr>
            <w:t>☐</w:t>
          </w:r>
        </w:sdtContent>
      </w:sdt>
      <w:r w:rsidR="00A7054A" w:rsidRPr="00571BED">
        <w:rPr>
          <w:rStyle w:val="Aucun"/>
          <w:rFonts w:ascii="Arial Unicode MS" w:eastAsia="Arial Unicode MS" w:hAnsi="Arial Unicode MS" w:cs="Arial Unicode MS"/>
          <w:u w:val="single"/>
        </w:rPr>
        <w:t xml:space="preserve"> </w:t>
      </w:r>
      <w:proofErr w:type="gramStart"/>
      <w:r w:rsidR="00A7054A" w:rsidRPr="00571BED">
        <w:rPr>
          <w:rStyle w:val="Aucun"/>
          <w:rFonts w:ascii="Arial Unicode MS" w:eastAsia="Arial Unicode MS" w:hAnsi="Arial Unicode MS" w:cs="Arial Unicode MS"/>
          <w:u w:val="single"/>
        </w:rPr>
        <w:t>m’engage</w:t>
      </w:r>
      <w:proofErr w:type="gramEnd"/>
      <w:r w:rsidR="00A7054A" w:rsidRPr="00571BED">
        <w:rPr>
          <w:rStyle w:val="Aucun"/>
        </w:rPr>
        <w:t xml:space="preserve"> sans ré</w:t>
      </w:r>
      <w:r w:rsidR="00A7054A" w:rsidRPr="00571BED">
        <w:rPr>
          <w:rStyle w:val="Aucun"/>
          <w:lang w:val="en-US"/>
        </w:rPr>
        <w:t xml:space="preserve">serve </w:t>
      </w:r>
      <w:r w:rsidR="00A7054A" w:rsidRPr="00571BED">
        <w:rPr>
          <w:rStyle w:val="Aucun"/>
        </w:rPr>
        <w:t xml:space="preserve">à : </w:t>
      </w:r>
    </w:p>
    <w:p w14:paraId="689A2E72" w14:textId="77777777" w:rsidR="00A7054A" w:rsidRPr="00571BED" w:rsidRDefault="00A7054A" w:rsidP="00A7054A">
      <w:pPr>
        <w:pStyle w:val="N2"/>
        <w:rPr>
          <w:rStyle w:val="Aucun"/>
          <w:sz w:val="20"/>
        </w:rPr>
      </w:pPr>
    </w:p>
    <w:p w14:paraId="7DF4C89E" w14:textId="77777777" w:rsidR="00A7054A" w:rsidRPr="00571BED" w:rsidRDefault="00A7054A" w:rsidP="00A7054A">
      <w:pPr>
        <w:pStyle w:val="Listepuces2"/>
      </w:pPr>
      <w:r w:rsidRPr="00571BED">
        <w:rPr>
          <w:rStyle w:val="Aucun"/>
        </w:rPr>
        <w:t>Réserver, dans l’exécution du marché du présent acte d’engagement, un nombre d’heures de travail au moins é</w:t>
      </w:r>
      <w:r w:rsidRPr="00571BED">
        <w:rPr>
          <w:rStyle w:val="Aucun"/>
          <w:lang w:val="pt-PT"/>
        </w:rPr>
        <w:t xml:space="preserve">gal </w:t>
      </w:r>
      <w:r w:rsidRPr="00571BED">
        <w:rPr>
          <w:rStyle w:val="Aucun"/>
        </w:rPr>
        <w:t xml:space="preserve">à celui indiqué dans </w:t>
      </w:r>
      <w:r w:rsidRPr="00571BED">
        <w:rPr>
          <w:rStyle w:val="Aucun"/>
          <w:rPrChange w:id="21" w:author="Nadhirou SANDI" w:date="2023-07-21T10:43:00Z">
            <w:rPr>
              <w:rStyle w:val="Aucun"/>
              <w:color w:val="EE220C"/>
            </w:rPr>
          </w:rPrChange>
        </w:rPr>
        <w:t>l’</w:t>
      </w:r>
      <w:r w:rsidRPr="00571BED">
        <w:rPr>
          <w:rStyle w:val="Aucun"/>
          <w:lang w:val="en-US"/>
          <w:rPrChange w:id="22" w:author="Nadhirou SANDI" w:date="2023-07-21T10:43:00Z">
            <w:rPr>
              <w:rStyle w:val="Aucun"/>
              <w:color w:val="EE220C"/>
              <w:lang w:val="en-US"/>
            </w:rPr>
          </w:rPrChange>
        </w:rPr>
        <w:t xml:space="preserve">article </w:t>
      </w:r>
      <w:r w:rsidRPr="00571BED">
        <w:rPr>
          <w:rStyle w:val="Aucun"/>
          <w:rPrChange w:id="23" w:author="Nadhirou SANDI" w:date="2023-07-21T10:43:00Z">
            <w:rPr>
              <w:rStyle w:val="Aucun"/>
              <w:color w:val="EE220C"/>
            </w:rPr>
          </w:rPrChange>
        </w:rPr>
        <w:t xml:space="preserve">4.3.2.2 </w:t>
      </w:r>
      <w:r w:rsidRPr="00571BED">
        <w:rPr>
          <w:rStyle w:val="Aucun"/>
        </w:rPr>
        <w:t>du CCAP à des personnes rencontrant des difficultés sociales ou professionnelles particuliè</w:t>
      </w:r>
      <w:r w:rsidRPr="00571BED">
        <w:rPr>
          <w:rStyle w:val="Aucun"/>
          <w:lang w:val="pt-PT"/>
        </w:rPr>
        <w:t>res.</w:t>
      </w:r>
    </w:p>
    <w:p w14:paraId="32C1433F" w14:textId="77777777" w:rsidR="00A7054A" w:rsidRPr="00571BED" w:rsidRDefault="00A7054A" w:rsidP="00A7054A">
      <w:pPr>
        <w:pStyle w:val="Listepuces2"/>
      </w:pPr>
      <w:r w:rsidRPr="00571BED">
        <w:rPr>
          <w:rStyle w:val="Aucun"/>
        </w:rPr>
        <w:t>Prendre l’attache du facilitateur de la clause sociale dé</w:t>
      </w:r>
      <w:r w:rsidRPr="00571BED">
        <w:rPr>
          <w:rStyle w:val="Aucun"/>
          <w:lang w:val="en-US"/>
        </w:rPr>
        <w:t>sign</w:t>
      </w:r>
      <w:r w:rsidRPr="00571BED">
        <w:rPr>
          <w:rStyle w:val="Aucun"/>
        </w:rPr>
        <w:t xml:space="preserve">é </w:t>
      </w:r>
      <w:r w:rsidRPr="00571BED">
        <w:rPr>
          <w:rStyle w:val="Aucun"/>
          <w:rPrChange w:id="24" w:author="Nadhirou SANDI" w:date="2023-07-21T10:43:00Z">
            <w:rPr>
              <w:rStyle w:val="Aucun"/>
              <w:color w:val="EE220C"/>
            </w:rPr>
          </w:rPrChange>
        </w:rPr>
        <w:t>dans l’article 4.3.2.4</w:t>
      </w:r>
      <w:r w:rsidRPr="00571BED">
        <w:rPr>
          <w:rStyle w:val="Aucun"/>
        </w:rPr>
        <w:t xml:space="preserve"> du CCAP, afin de préciser ou de définir les modalités de mise en œuvre des clauses sociales. </w:t>
      </w:r>
    </w:p>
    <w:p w14:paraId="3B3D8674" w14:textId="77777777" w:rsidR="00A7054A" w:rsidRPr="00571BED" w:rsidRDefault="00A7054A" w:rsidP="00A7054A">
      <w:pPr>
        <w:pStyle w:val="Listepuces2"/>
      </w:pPr>
      <w:r w:rsidRPr="00571BED">
        <w:rPr>
          <w:rStyle w:val="Aucun"/>
        </w:rPr>
        <w:t>Fournir dans un délai qui me sera imparti, toutes informations utiles à l’</w:t>
      </w:r>
      <w:r w:rsidRPr="00571BED">
        <w:rPr>
          <w:rStyle w:val="Aucun"/>
          <w:lang w:val="it-IT"/>
        </w:rPr>
        <w:t>appr</w:t>
      </w:r>
      <w:r w:rsidRPr="00571BED">
        <w:rPr>
          <w:rStyle w:val="Aucun"/>
        </w:rPr>
        <w:t>éciation de la réalisation de l’action d’insertion.</w:t>
      </w:r>
    </w:p>
    <w:p w14:paraId="594649B6" w14:textId="77777777" w:rsidR="00A7054A" w:rsidRPr="00571BED" w:rsidRDefault="00A7054A" w:rsidP="00A7054A">
      <w:pPr>
        <w:pStyle w:val="Corps"/>
        <w:rPr>
          <w:rStyle w:val="Aucun"/>
          <w:color w:val="28499A" w:themeColor="text1"/>
          <w:sz w:val="20"/>
          <w:rPrChange w:id="25" w:author="Nadhirou SANDI" w:date="2023-07-21T10:43:00Z">
            <w:rPr>
              <w:rStyle w:val="Aucun"/>
              <w:rFonts w:cs="Times New Roman"/>
              <w:noProof/>
              <w:color w:val="28499A" w:themeColor="text1"/>
              <w:sz w:val="20"/>
              <w:szCs w:val="20"/>
              <w:bdr w:val="none" w:sz="0" w:space="0" w:color="auto"/>
              <w:lang w:val="fr-FR" w:eastAsia="en-US"/>
              <w14:textOutline w14:w="0" w14:cap="rnd" w14:cmpd="sng" w14:algn="ctr">
                <w14:noFill/>
                <w14:prstDash w14:val="solid"/>
                <w14:bevel/>
              </w14:textOutline>
            </w:rPr>
          </w:rPrChange>
        </w:rPr>
      </w:pPr>
    </w:p>
    <w:p w14:paraId="64D6598F" w14:textId="77777777" w:rsidR="00A7054A" w:rsidRPr="00571BED" w:rsidRDefault="008C2297" w:rsidP="00A7054A">
      <w:pPr>
        <w:pStyle w:val="Corpsdetexte"/>
        <w:rPr>
          <w:rStyle w:val="Aucun"/>
        </w:rPr>
      </w:pPr>
      <w:sdt>
        <w:sdtPr>
          <w:id w:val="-81372245"/>
          <w14:checkbox>
            <w14:checked w14:val="0"/>
            <w14:checkedState w14:val="2612" w14:font="MS Gothic"/>
            <w14:uncheckedState w14:val="2610" w14:font="MS Gothic"/>
          </w14:checkbox>
        </w:sdtPr>
        <w:sdtEndPr/>
        <w:sdtContent>
          <w:r w:rsidR="00A7054A" w:rsidRPr="00571BED">
            <w:rPr>
              <w:rFonts w:ascii="MS Gothic" w:eastAsia="MS Gothic" w:hAnsi="MS Gothic" w:hint="eastAsia"/>
            </w:rPr>
            <w:t>☐</w:t>
          </w:r>
        </w:sdtContent>
      </w:sdt>
      <w:r w:rsidR="00A7054A" w:rsidRPr="00571BED">
        <w:rPr>
          <w:rStyle w:val="Aucun"/>
          <w:rFonts w:ascii="Arial Unicode MS" w:eastAsia="Arial Unicode MS" w:hAnsi="Arial Unicode MS" w:cs="Arial Unicode MS"/>
          <w:u w:val="single"/>
        </w:rPr>
        <w:t xml:space="preserve"> </w:t>
      </w:r>
      <w:proofErr w:type="gramStart"/>
      <w:r w:rsidR="00A7054A" w:rsidRPr="00571BED">
        <w:rPr>
          <w:rStyle w:val="Aucun"/>
          <w:rFonts w:ascii="Arial Unicode MS" w:eastAsia="Arial Unicode MS" w:hAnsi="Arial Unicode MS" w:cs="Arial Unicode MS"/>
          <w:u w:val="single"/>
        </w:rPr>
        <w:t>nous</w:t>
      </w:r>
      <w:proofErr w:type="gramEnd"/>
      <w:r w:rsidR="00A7054A" w:rsidRPr="00571BED">
        <w:rPr>
          <w:rStyle w:val="Aucun"/>
          <w:rFonts w:ascii="Arial Unicode MS" w:eastAsia="Arial Unicode MS" w:hAnsi="Arial Unicode MS" w:cs="Arial Unicode MS"/>
          <w:u w:val="single"/>
        </w:rPr>
        <w:t xml:space="preserve"> nous engageons</w:t>
      </w:r>
      <w:r w:rsidR="00A7054A" w:rsidRPr="00571BED">
        <w:t xml:space="preserve"> sans réserve, en tant que co-traitants groupés solidaires</w:t>
      </w:r>
      <w:r w:rsidR="00A7054A" w:rsidRPr="00571BED">
        <w:rPr>
          <w:lang w:val="en-US"/>
        </w:rPr>
        <w:t xml:space="preserve">, </w:t>
      </w:r>
      <w:proofErr w:type="spellStart"/>
      <w:r w:rsidR="00A7054A" w:rsidRPr="00571BED">
        <w:rPr>
          <w:lang w:val="en-US"/>
        </w:rPr>
        <w:t>repr</w:t>
      </w:r>
      <w:r w:rsidR="00A7054A" w:rsidRPr="00571BED">
        <w:t>ésenté</w:t>
      </w:r>
      <w:proofErr w:type="spellEnd"/>
      <w:r w:rsidR="00A7054A" w:rsidRPr="00571BED">
        <w:rPr>
          <w:lang w:val="pt-PT"/>
        </w:rPr>
        <w:t>s par</w:t>
      </w:r>
      <w:r w:rsidR="00A7054A" w:rsidRPr="00571BED">
        <w:t> : …………………………….</w:t>
      </w:r>
      <w:r w:rsidR="00A7054A" w:rsidRPr="00571BED">
        <w:rPr>
          <w:rStyle w:val="Aucun"/>
          <w:rFonts w:ascii="Arial Unicode MS" w:eastAsia="Arial Unicode MS" w:hAnsi="Arial Unicode MS" w:cs="Arial Unicode MS"/>
        </w:rPr>
        <w:t xml:space="preserve">…………………………………………………………………………………..mandataire du groupement, à : </w:t>
      </w:r>
    </w:p>
    <w:p w14:paraId="6144F33C" w14:textId="0E36BF2F" w:rsidR="00A7054A" w:rsidRPr="00571BED" w:rsidRDefault="00A7054A" w:rsidP="00A7054A">
      <w:pPr>
        <w:pStyle w:val="Corpsdetexte"/>
        <w:rPr>
          <w:rStyle w:val="Aucun"/>
        </w:rPr>
      </w:pPr>
    </w:p>
    <w:p w14:paraId="2D342455" w14:textId="77777777" w:rsidR="00A7054A" w:rsidRPr="00571BED" w:rsidRDefault="00A7054A" w:rsidP="00A7054A">
      <w:pPr>
        <w:pStyle w:val="Listepuces2"/>
      </w:pPr>
      <w:r w:rsidRPr="00571BED">
        <w:rPr>
          <w:rStyle w:val="Aucun"/>
        </w:rPr>
        <w:t>Réserver, dans l’exécution du marché du présent acte d’engagement, un nombre d’heures de travail au moins é</w:t>
      </w:r>
      <w:r w:rsidRPr="00571BED">
        <w:rPr>
          <w:rStyle w:val="Aucun"/>
          <w:lang w:val="pt-PT"/>
        </w:rPr>
        <w:t xml:space="preserve">gal </w:t>
      </w:r>
      <w:r w:rsidRPr="00571BED">
        <w:rPr>
          <w:rStyle w:val="Aucun"/>
        </w:rPr>
        <w:t xml:space="preserve">à celui indiqué dans </w:t>
      </w:r>
      <w:r w:rsidRPr="00571BED">
        <w:rPr>
          <w:rStyle w:val="Aucun"/>
          <w:rPrChange w:id="26" w:author="Nadhirou SANDI" w:date="2023-07-21T10:43:00Z">
            <w:rPr>
              <w:rStyle w:val="Aucun"/>
              <w:color w:val="EE220C"/>
            </w:rPr>
          </w:rPrChange>
        </w:rPr>
        <w:t>l’</w:t>
      </w:r>
      <w:r w:rsidRPr="00571BED">
        <w:rPr>
          <w:rStyle w:val="Aucun"/>
          <w:lang w:val="en-US"/>
          <w:rPrChange w:id="27" w:author="Nadhirou SANDI" w:date="2023-07-21T10:43:00Z">
            <w:rPr>
              <w:rStyle w:val="Aucun"/>
              <w:color w:val="EE220C"/>
              <w:lang w:val="en-US"/>
            </w:rPr>
          </w:rPrChange>
        </w:rPr>
        <w:t xml:space="preserve">article </w:t>
      </w:r>
      <w:r w:rsidRPr="00571BED">
        <w:rPr>
          <w:rStyle w:val="Aucun"/>
          <w:rPrChange w:id="28" w:author="Nadhirou SANDI" w:date="2023-07-21T10:43:00Z">
            <w:rPr>
              <w:rStyle w:val="Aucun"/>
              <w:color w:val="EE220C"/>
            </w:rPr>
          </w:rPrChange>
        </w:rPr>
        <w:t xml:space="preserve">4.3.2.2 </w:t>
      </w:r>
      <w:r w:rsidRPr="00571BED">
        <w:rPr>
          <w:rStyle w:val="Aucun"/>
        </w:rPr>
        <w:t>du CCAP à des personnes rencontrant des difficultés sociales ou professionnelles particuliè</w:t>
      </w:r>
      <w:r w:rsidRPr="00571BED">
        <w:rPr>
          <w:rStyle w:val="Aucun"/>
          <w:lang w:val="pt-PT"/>
        </w:rPr>
        <w:t>res.</w:t>
      </w:r>
    </w:p>
    <w:p w14:paraId="44629B0F" w14:textId="77777777" w:rsidR="00A7054A" w:rsidRPr="00571BED" w:rsidRDefault="00A7054A" w:rsidP="00A7054A">
      <w:pPr>
        <w:pStyle w:val="Listepuces2"/>
      </w:pPr>
      <w:r w:rsidRPr="00571BED">
        <w:rPr>
          <w:rStyle w:val="Aucun"/>
        </w:rPr>
        <w:t>Prendre l’attache du facilitateur de la clause sociale dé</w:t>
      </w:r>
      <w:r w:rsidRPr="00571BED">
        <w:rPr>
          <w:rStyle w:val="Aucun"/>
          <w:lang w:val="en-US"/>
        </w:rPr>
        <w:t>sign</w:t>
      </w:r>
      <w:r w:rsidRPr="00571BED">
        <w:rPr>
          <w:rStyle w:val="Aucun"/>
        </w:rPr>
        <w:t xml:space="preserve">é </w:t>
      </w:r>
      <w:r w:rsidRPr="00571BED">
        <w:rPr>
          <w:rStyle w:val="Aucun"/>
          <w:rPrChange w:id="29" w:author="Nadhirou SANDI" w:date="2023-07-21T10:43:00Z">
            <w:rPr>
              <w:rStyle w:val="Aucun"/>
              <w:color w:val="EE220C"/>
            </w:rPr>
          </w:rPrChange>
        </w:rPr>
        <w:t xml:space="preserve">dans l’article 4.3.2.4 </w:t>
      </w:r>
      <w:r w:rsidRPr="00571BED">
        <w:rPr>
          <w:rStyle w:val="Aucun"/>
        </w:rPr>
        <w:t xml:space="preserve">du CCAP, afin de préciser ou de définir les modalités de mise en œuvre des clauses sociales. </w:t>
      </w:r>
    </w:p>
    <w:p w14:paraId="15E3618C" w14:textId="77777777" w:rsidR="00A7054A" w:rsidRPr="00571BED" w:rsidRDefault="00A7054A" w:rsidP="00A7054A">
      <w:pPr>
        <w:pStyle w:val="Listepuces2"/>
      </w:pPr>
      <w:r w:rsidRPr="00571BED">
        <w:rPr>
          <w:rStyle w:val="Aucun"/>
        </w:rPr>
        <w:t>Fournir dans un délai qui me sera imparti, toutes informations utiles à l’</w:t>
      </w:r>
      <w:r w:rsidRPr="00571BED">
        <w:rPr>
          <w:rStyle w:val="Aucun"/>
          <w:lang w:val="it-IT"/>
        </w:rPr>
        <w:t>appr</w:t>
      </w:r>
      <w:r w:rsidRPr="00571BED">
        <w:rPr>
          <w:rStyle w:val="Aucun"/>
        </w:rPr>
        <w:t>éciation de la réalisation de l’action d’insertion.</w:t>
      </w:r>
    </w:p>
    <w:p w14:paraId="4F21FC32" w14:textId="77777777" w:rsidR="00A7054A" w:rsidRPr="00571BED" w:rsidRDefault="00A7054A" w:rsidP="00A7054A">
      <w:pPr>
        <w:pStyle w:val="Corps"/>
        <w:rPr>
          <w:rStyle w:val="Aucun"/>
          <w:color w:val="28499A" w:themeColor="text1"/>
          <w:sz w:val="20"/>
          <w:rPrChange w:id="30" w:author="Nadhirou SANDI" w:date="2023-07-21T10:43:00Z">
            <w:rPr>
              <w:rStyle w:val="Aucun"/>
              <w:rFonts w:cs="Times New Roman"/>
              <w:noProof/>
              <w:color w:val="28499A" w:themeColor="text1"/>
              <w:sz w:val="20"/>
              <w:szCs w:val="20"/>
              <w:bdr w:val="none" w:sz="0" w:space="0" w:color="auto"/>
              <w:lang w:val="fr-FR" w:eastAsia="en-US"/>
              <w14:textOutline w14:w="0" w14:cap="rnd" w14:cmpd="sng" w14:algn="ctr">
                <w14:noFill/>
                <w14:prstDash w14:val="solid"/>
                <w14:bevel/>
              </w14:textOutline>
            </w:rPr>
          </w:rPrChange>
        </w:rPr>
      </w:pPr>
    </w:p>
    <w:p w14:paraId="3141E2CC" w14:textId="43F09A3D" w:rsidR="00A7054A" w:rsidRPr="00571BED" w:rsidRDefault="008C2297" w:rsidP="00A7054A">
      <w:pPr>
        <w:pStyle w:val="Corpsdetexte"/>
        <w:rPr>
          <w:rStyle w:val="Aucun"/>
        </w:rPr>
      </w:pPr>
      <w:sdt>
        <w:sdtPr>
          <w:id w:val="427081160"/>
          <w14:checkbox>
            <w14:checked w14:val="0"/>
            <w14:checkedState w14:val="2612" w14:font="MS Gothic"/>
            <w14:uncheckedState w14:val="2610" w14:font="MS Gothic"/>
          </w14:checkbox>
        </w:sdtPr>
        <w:sdtEndPr/>
        <w:sdtContent>
          <w:r w:rsidR="00A7054A" w:rsidRPr="00571BED">
            <w:rPr>
              <w:rFonts w:ascii="MS Gothic" w:eastAsia="MS Gothic" w:hAnsi="MS Gothic" w:hint="eastAsia"/>
            </w:rPr>
            <w:t>☐</w:t>
          </w:r>
        </w:sdtContent>
      </w:sdt>
      <w:r w:rsidR="00A7054A" w:rsidRPr="00571BED">
        <w:rPr>
          <w:rStyle w:val="Aucun"/>
          <w:rFonts w:ascii="Arial Unicode MS" w:eastAsia="Arial Unicode MS" w:hAnsi="Arial Unicode MS" w:cs="Arial Unicode MS"/>
          <w:u w:val="single"/>
        </w:rPr>
        <w:t xml:space="preserve"> </w:t>
      </w:r>
      <w:proofErr w:type="gramStart"/>
      <w:r w:rsidR="00A7054A" w:rsidRPr="00571BED">
        <w:rPr>
          <w:rStyle w:val="Aucun"/>
          <w:rFonts w:ascii="Arial Unicode MS" w:eastAsia="Arial Unicode MS" w:hAnsi="Arial Unicode MS" w:cs="Arial Unicode MS"/>
          <w:u w:val="single"/>
        </w:rPr>
        <w:t>nous</w:t>
      </w:r>
      <w:proofErr w:type="gramEnd"/>
      <w:r w:rsidR="00A7054A" w:rsidRPr="00571BED">
        <w:rPr>
          <w:rStyle w:val="Aucun"/>
          <w:rFonts w:ascii="Arial Unicode MS" w:eastAsia="Arial Unicode MS" w:hAnsi="Arial Unicode MS" w:cs="Arial Unicode MS"/>
          <w:u w:val="single"/>
        </w:rPr>
        <w:t xml:space="preserve"> nous engageons</w:t>
      </w:r>
      <w:r w:rsidR="00A7054A" w:rsidRPr="00571BED">
        <w:t xml:space="preserve"> sans réserve, en tant que groupés conjoints représenté</w:t>
      </w:r>
      <w:r w:rsidR="00A7054A" w:rsidRPr="00571BED">
        <w:rPr>
          <w:lang w:val="pt-PT"/>
        </w:rPr>
        <w:t>s par</w:t>
      </w:r>
      <w:r w:rsidR="00A7054A" w:rsidRPr="00571BED">
        <w:t> : …………………………….</w:t>
      </w:r>
      <w:r w:rsidR="00A7054A" w:rsidRPr="00571BED">
        <w:rPr>
          <w:rStyle w:val="Aucun"/>
          <w:rFonts w:ascii="Arial Unicode MS" w:eastAsia="Arial Unicode MS" w:hAnsi="Arial Unicode MS" w:cs="Arial Unicode MS"/>
        </w:rPr>
        <w:t xml:space="preserve">…………………………………………………………………………………..mandataire du groupement, à : </w:t>
      </w:r>
    </w:p>
    <w:p w14:paraId="47A681E7" w14:textId="77777777" w:rsidR="00A7054A" w:rsidRPr="00571BED" w:rsidRDefault="00A7054A" w:rsidP="00A7054A">
      <w:pPr>
        <w:pStyle w:val="N2"/>
        <w:rPr>
          <w:rStyle w:val="Aucun"/>
          <w:sz w:val="20"/>
        </w:rPr>
      </w:pPr>
    </w:p>
    <w:p w14:paraId="59D253EE" w14:textId="77777777" w:rsidR="00A7054A" w:rsidRPr="00571BED" w:rsidRDefault="00A7054A" w:rsidP="00A7054A">
      <w:pPr>
        <w:pStyle w:val="Listepuces2"/>
      </w:pPr>
      <w:r w:rsidRPr="00571BED">
        <w:rPr>
          <w:rStyle w:val="Aucun"/>
        </w:rPr>
        <w:t>Réserver, dans l’exécution du marché du présent acte d’engagement, un nombre d’heures de travail au moins é</w:t>
      </w:r>
      <w:r w:rsidRPr="00571BED">
        <w:rPr>
          <w:rStyle w:val="Aucun"/>
          <w:lang w:val="pt-PT"/>
        </w:rPr>
        <w:t xml:space="preserve">gal </w:t>
      </w:r>
      <w:r w:rsidRPr="00571BED">
        <w:rPr>
          <w:rStyle w:val="Aucun"/>
        </w:rPr>
        <w:t xml:space="preserve">à celui indiqué dans </w:t>
      </w:r>
      <w:r w:rsidRPr="00571BED">
        <w:rPr>
          <w:rStyle w:val="Aucun"/>
          <w:rPrChange w:id="31" w:author="Nadhirou SANDI" w:date="2023-07-21T10:43:00Z">
            <w:rPr>
              <w:rStyle w:val="Aucun"/>
              <w:color w:val="EE220C"/>
            </w:rPr>
          </w:rPrChange>
        </w:rPr>
        <w:t>l’</w:t>
      </w:r>
      <w:r w:rsidRPr="00571BED">
        <w:rPr>
          <w:rStyle w:val="Aucun"/>
          <w:lang w:val="en-US"/>
          <w:rPrChange w:id="32" w:author="Nadhirou SANDI" w:date="2023-07-21T10:43:00Z">
            <w:rPr>
              <w:rStyle w:val="Aucun"/>
              <w:color w:val="EE220C"/>
              <w:lang w:val="en-US"/>
            </w:rPr>
          </w:rPrChange>
        </w:rPr>
        <w:t xml:space="preserve">article </w:t>
      </w:r>
      <w:r w:rsidRPr="00571BED">
        <w:rPr>
          <w:rStyle w:val="Aucun"/>
          <w:rPrChange w:id="33" w:author="Nadhirou SANDI" w:date="2023-07-21T10:43:00Z">
            <w:rPr>
              <w:rStyle w:val="Aucun"/>
              <w:color w:val="EE220C"/>
            </w:rPr>
          </w:rPrChange>
        </w:rPr>
        <w:t xml:space="preserve">4.3.2.2 </w:t>
      </w:r>
      <w:r w:rsidRPr="00571BED">
        <w:rPr>
          <w:rStyle w:val="Aucun"/>
        </w:rPr>
        <w:t>du CCAP à des personnes rencontrant des difficultés sociales ou professionnelles particuliè</w:t>
      </w:r>
      <w:r w:rsidRPr="00571BED">
        <w:rPr>
          <w:rStyle w:val="Aucun"/>
          <w:lang w:val="pt-PT"/>
        </w:rPr>
        <w:t>res.</w:t>
      </w:r>
    </w:p>
    <w:p w14:paraId="74EAC991" w14:textId="77777777" w:rsidR="00A7054A" w:rsidRPr="00571BED" w:rsidRDefault="00A7054A" w:rsidP="00A7054A">
      <w:pPr>
        <w:pStyle w:val="Listepuces2"/>
      </w:pPr>
      <w:r w:rsidRPr="00571BED">
        <w:rPr>
          <w:rStyle w:val="Aucun"/>
        </w:rPr>
        <w:t>Prendre l’attache du facilitateur de la clause sociale dé</w:t>
      </w:r>
      <w:r w:rsidRPr="00571BED">
        <w:rPr>
          <w:rStyle w:val="Aucun"/>
          <w:lang w:val="en-US"/>
        </w:rPr>
        <w:t>sign</w:t>
      </w:r>
      <w:r w:rsidRPr="00571BED">
        <w:rPr>
          <w:rStyle w:val="Aucun"/>
        </w:rPr>
        <w:t xml:space="preserve">é </w:t>
      </w:r>
      <w:r w:rsidRPr="00571BED">
        <w:rPr>
          <w:rStyle w:val="Aucun"/>
          <w:rPrChange w:id="34" w:author="Nadhirou SANDI" w:date="2023-07-21T10:43:00Z">
            <w:rPr>
              <w:rStyle w:val="Aucun"/>
              <w:color w:val="EE220C"/>
            </w:rPr>
          </w:rPrChange>
        </w:rPr>
        <w:t xml:space="preserve">dans l’article 4.3.2.4 </w:t>
      </w:r>
      <w:r w:rsidRPr="00571BED">
        <w:rPr>
          <w:rStyle w:val="Aucun"/>
        </w:rPr>
        <w:t xml:space="preserve">du CCAP, afin de préciser ou de définir les modalités de mise en œuvre des clauses sociales. </w:t>
      </w:r>
    </w:p>
    <w:p w14:paraId="6E43C665" w14:textId="77777777" w:rsidR="00A7054A" w:rsidRDefault="00A7054A" w:rsidP="00A7054A">
      <w:pPr>
        <w:pStyle w:val="Listepuces2"/>
      </w:pPr>
      <w:r w:rsidRPr="00571BED">
        <w:rPr>
          <w:rStyle w:val="Aucun"/>
        </w:rPr>
        <w:t>Fournir dans un délai qui me sera imparti, toutes informations utiles à l’</w:t>
      </w:r>
      <w:r w:rsidRPr="00571BED">
        <w:rPr>
          <w:rStyle w:val="Aucun"/>
          <w:lang w:val="it-IT"/>
        </w:rPr>
        <w:t>appr</w:t>
      </w:r>
      <w:r w:rsidRPr="00571BED">
        <w:rPr>
          <w:rStyle w:val="Aucun"/>
        </w:rPr>
        <w:t xml:space="preserve">éciation de la </w:t>
      </w:r>
      <w:r>
        <w:rPr>
          <w:rStyle w:val="Aucun"/>
        </w:rPr>
        <w:t>réalisation de l’action d’insertion.</w:t>
      </w:r>
    </w:p>
    <w:p w14:paraId="391F014F" w14:textId="77777777" w:rsidR="00A7054A" w:rsidRDefault="00A7054A" w:rsidP="00A7054A">
      <w:pPr>
        <w:pStyle w:val="Corpsdetexte"/>
      </w:pPr>
    </w:p>
    <w:p w14:paraId="75820DD6" w14:textId="77777777" w:rsidR="00A7054A" w:rsidRDefault="00A7054A" w:rsidP="00A7054A">
      <w:pPr>
        <w:pStyle w:val="Corpsdetexte"/>
      </w:pPr>
    </w:p>
    <w:p w14:paraId="1959B84A" w14:textId="77777777" w:rsidR="00A7054A" w:rsidRDefault="00A7054A" w:rsidP="00A7054A">
      <w:pPr>
        <w:pStyle w:val="Corpsdetexte"/>
        <w:rPr>
          <w:rStyle w:val="Aucun"/>
          <w:b/>
          <w:bCs/>
        </w:rPr>
      </w:pPr>
      <w:r>
        <w:rPr>
          <w:rStyle w:val="Aucun"/>
          <w:rFonts w:eastAsia="Aller Light" w:cs="Aller Light"/>
          <w:b/>
          <w:bCs/>
        </w:rPr>
        <w:t>Désigné dans le marché, sous le nom de " titulaire ".</w:t>
      </w:r>
    </w:p>
    <w:p w14:paraId="585909E4" w14:textId="77777777" w:rsidR="00A7054A" w:rsidRDefault="00A7054A" w:rsidP="00A7054A">
      <w:pPr>
        <w:pStyle w:val="Corpsdetexte"/>
      </w:pPr>
    </w:p>
    <w:p w14:paraId="55CC6C90" w14:textId="6E79F92C" w:rsidR="00983F40" w:rsidRDefault="0076572D" w:rsidP="00983F40">
      <w:pPr>
        <w:pStyle w:val="Titre1"/>
      </w:pPr>
      <w:r>
        <w:lastRenderedPageBreak/>
        <w:t>Article 5</w:t>
      </w:r>
      <w:r w:rsidR="00983F40">
        <w:t xml:space="preserve"> – </w:t>
      </w:r>
      <w:r w:rsidR="00983F40" w:rsidRPr="00983F40">
        <w:t>Répartitions des prestations entre membres du groupement</w:t>
      </w:r>
    </w:p>
    <w:p w14:paraId="6DF7B8AA" w14:textId="20954208" w:rsidR="005975E0" w:rsidRDefault="000C469D" w:rsidP="000C469D">
      <w:pPr>
        <w:pStyle w:val="Corpsdetexte"/>
        <w:rPr>
          <w:i/>
          <w:iCs/>
        </w:rPr>
      </w:pPr>
      <w:r w:rsidRPr="000C469D">
        <w:rPr>
          <w:i/>
          <w:iCs/>
        </w:rPr>
        <w:t>Obligatoire si le groupement est conjoint</w:t>
      </w:r>
      <w:r>
        <w:rPr>
          <w:i/>
          <w:iCs/>
        </w:rPr>
        <w:t>.</w:t>
      </w:r>
    </w:p>
    <w:p w14:paraId="07503D95" w14:textId="77777777" w:rsidR="000C469D" w:rsidRDefault="000C469D" w:rsidP="000C469D">
      <w:pPr>
        <w:pStyle w:val="N2"/>
      </w:pPr>
    </w:p>
    <w:tbl>
      <w:tblPr>
        <w:tblStyle w:val="TboMRS"/>
        <w:tblW w:w="9072" w:type="dxa"/>
        <w:tblInd w:w="0" w:type="dxa"/>
        <w:tblBorders>
          <w:top w:val="single" w:sz="4" w:space="0" w:color="28499A" w:themeColor="text1"/>
          <w:left w:val="single" w:sz="4" w:space="0" w:color="28499A" w:themeColor="text1"/>
          <w:bottom w:val="single" w:sz="4" w:space="0" w:color="28499A" w:themeColor="text1"/>
          <w:right w:val="single" w:sz="4" w:space="0" w:color="28499A" w:themeColor="text1"/>
          <w:insideH w:val="single" w:sz="4" w:space="0" w:color="28499A" w:themeColor="text1"/>
          <w:insideV w:val="single" w:sz="4" w:space="0" w:color="28499A" w:themeColor="text1"/>
        </w:tblBorders>
        <w:tblLayout w:type="fixed"/>
        <w:tblLook w:val="04A0" w:firstRow="1" w:lastRow="0" w:firstColumn="1" w:lastColumn="0" w:noHBand="0" w:noVBand="1"/>
      </w:tblPr>
      <w:tblGrid>
        <w:gridCol w:w="2830"/>
        <w:gridCol w:w="4253"/>
        <w:gridCol w:w="1989"/>
      </w:tblGrid>
      <w:tr w:rsidR="00C236D1" w14:paraId="1BEA4EBB" w14:textId="77777777" w:rsidTr="000C469D">
        <w:trPr>
          <w:tblHeader/>
        </w:trPr>
        <w:tc>
          <w:tcPr>
            <w:tcW w:w="2830" w:type="dxa"/>
            <w:shd w:val="clear" w:color="auto" w:fill="9AAFE5" w:themeFill="text1" w:themeFillTint="66"/>
          </w:tcPr>
          <w:p w14:paraId="0BA1423A" w14:textId="28ECDB8C" w:rsidR="000C469D" w:rsidRDefault="000C469D" w:rsidP="000C469D">
            <w:pPr>
              <w:pStyle w:val="En-ttetableau"/>
            </w:pPr>
            <w:r>
              <w:t>Nom du membre</w:t>
            </w:r>
          </w:p>
        </w:tc>
        <w:tc>
          <w:tcPr>
            <w:tcW w:w="4253" w:type="dxa"/>
            <w:shd w:val="clear" w:color="auto" w:fill="9AAFE5" w:themeFill="text1" w:themeFillTint="66"/>
          </w:tcPr>
          <w:p w14:paraId="44765242" w14:textId="6EA24BF2" w:rsidR="000C469D" w:rsidRDefault="000C469D" w:rsidP="000C469D">
            <w:pPr>
              <w:pStyle w:val="En-ttetableau"/>
            </w:pPr>
            <w:r>
              <w:t>Description des prestations à exécuter</w:t>
            </w:r>
          </w:p>
        </w:tc>
        <w:tc>
          <w:tcPr>
            <w:tcW w:w="1989" w:type="dxa"/>
            <w:shd w:val="clear" w:color="auto" w:fill="9AAFE5" w:themeFill="text1" w:themeFillTint="66"/>
          </w:tcPr>
          <w:p w14:paraId="0A3E87BF" w14:textId="3E10B5E5" w:rsidR="000C469D" w:rsidRDefault="000C469D" w:rsidP="000C469D">
            <w:pPr>
              <w:pStyle w:val="En-ttetableau"/>
            </w:pPr>
            <w:r>
              <w:t>Montant HT</w:t>
            </w:r>
          </w:p>
        </w:tc>
      </w:tr>
      <w:tr w:rsidR="000C469D" w14:paraId="5DA4EA96" w14:textId="77777777" w:rsidTr="000C469D">
        <w:tc>
          <w:tcPr>
            <w:tcW w:w="2830" w:type="dxa"/>
            <w:shd w:val="clear" w:color="auto" w:fill="auto"/>
          </w:tcPr>
          <w:p w14:paraId="06DB1316" w14:textId="77777777" w:rsidR="000C469D" w:rsidRDefault="000C469D" w:rsidP="000C469D">
            <w:pPr>
              <w:pStyle w:val="Textetableau"/>
            </w:pPr>
          </w:p>
        </w:tc>
        <w:tc>
          <w:tcPr>
            <w:tcW w:w="4253" w:type="dxa"/>
            <w:shd w:val="clear" w:color="auto" w:fill="auto"/>
          </w:tcPr>
          <w:p w14:paraId="1D77DA7B" w14:textId="77777777" w:rsidR="000C469D" w:rsidRDefault="000C469D" w:rsidP="000C469D">
            <w:pPr>
              <w:pStyle w:val="Textetableau"/>
            </w:pPr>
          </w:p>
        </w:tc>
        <w:tc>
          <w:tcPr>
            <w:tcW w:w="1989" w:type="dxa"/>
            <w:shd w:val="clear" w:color="auto" w:fill="auto"/>
          </w:tcPr>
          <w:p w14:paraId="1A056FF6" w14:textId="77777777" w:rsidR="000C469D" w:rsidRDefault="000C469D" w:rsidP="000C469D">
            <w:pPr>
              <w:pStyle w:val="Textetableau"/>
            </w:pPr>
          </w:p>
        </w:tc>
      </w:tr>
      <w:tr w:rsidR="000C469D" w14:paraId="6729F140" w14:textId="77777777" w:rsidTr="000C469D">
        <w:tc>
          <w:tcPr>
            <w:tcW w:w="2830" w:type="dxa"/>
            <w:shd w:val="clear" w:color="auto" w:fill="auto"/>
          </w:tcPr>
          <w:p w14:paraId="1AC85B81" w14:textId="77777777" w:rsidR="000C469D" w:rsidRDefault="000C469D" w:rsidP="000C469D">
            <w:pPr>
              <w:pStyle w:val="Textetableau"/>
            </w:pPr>
          </w:p>
        </w:tc>
        <w:tc>
          <w:tcPr>
            <w:tcW w:w="4253" w:type="dxa"/>
            <w:shd w:val="clear" w:color="auto" w:fill="auto"/>
          </w:tcPr>
          <w:p w14:paraId="136B23A1" w14:textId="77777777" w:rsidR="000C469D" w:rsidRDefault="000C469D" w:rsidP="000C469D">
            <w:pPr>
              <w:pStyle w:val="Textetableau"/>
            </w:pPr>
          </w:p>
        </w:tc>
        <w:tc>
          <w:tcPr>
            <w:tcW w:w="1989" w:type="dxa"/>
            <w:shd w:val="clear" w:color="auto" w:fill="auto"/>
          </w:tcPr>
          <w:p w14:paraId="1042A112" w14:textId="77777777" w:rsidR="000C469D" w:rsidRDefault="000C469D" w:rsidP="000C469D">
            <w:pPr>
              <w:pStyle w:val="Textetableau"/>
            </w:pPr>
          </w:p>
        </w:tc>
      </w:tr>
      <w:tr w:rsidR="000C469D" w14:paraId="61BD1912" w14:textId="77777777" w:rsidTr="000C469D">
        <w:tc>
          <w:tcPr>
            <w:tcW w:w="2830" w:type="dxa"/>
            <w:shd w:val="clear" w:color="auto" w:fill="auto"/>
          </w:tcPr>
          <w:p w14:paraId="4F19098D" w14:textId="77777777" w:rsidR="000C469D" w:rsidRDefault="000C469D" w:rsidP="000C469D">
            <w:pPr>
              <w:pStyle w:val="Textetableau"/>
            </w:pPr>
          </w:p>
        </w:tc>
        <w:tc>
          <w:tcPr>
            <w:tcW w:w="4253" w:type="dxa"/>
            <w:shd w:val="clear" w:color="auto" w:fill="auto"/>
          </w:tcPr>
          <w:p w14:paraId="0E90563E" w14:textId="77777777" w:rsidR="000C469D" w:rsidRDefault="000C469D" w:rsidP="000C469D">
            <w:pPr>
              <w:pStyle w:val="Textetableau"/>
            </w:pPr>
          </w:p>
        </w:tc>
        <w:tc>
          <w:tcPr>
            <w:tcW w:w="1989" w:type="dxa"/>
            <w:shd w:val="clear" w:color="auto" w:fill="auto"/>
          </w:tcPr>
          <w:p w14:paraId="52495134" w14:textId="77777777" w:rsidR="000C469D" w:rsidRDefault="000C469D" w:rsidP="000C469D">
            <w:pPr>
              <w:pStyle w:val="Textetableau"/>
            </w:pPr>
          </w:p>
        </w:tc>
      </w:tr>
      <w:tr w:rsidR="000C469D" w14:paraId="24447788" w14:textId="77777777" w:rsidTr="000C469D">
        <w:tc>
          <w:tcPr>
            <w:tcW w:w="2830" w:type="dxa"/>
            <w:shd w:val="clear" w:color="auto" w:fill="auto"/>
          </w:tcPr>
          <w:p w14:paraId="2E77B7EF" w14:textId="77777777" w:rsidR="000C469D" w:rsidRDefault="000C469D" w:rsidP="000C469D">
            <w:pPr>
              <w:pStyle w:val="Textetableau"/>
            </w:pPr>
          </w:p>
        </w:tc>
        <w:tc>
          <w:tcPr>
            <w:tcW w:w="4253" w:type="dxa"/>
            <w:shd w:val="clear" w:color="auto" w:fill="auto"/>
          </w:tcPr>
          <w:p w14:paraId="41D810FC" w14:textId="77777777" w:rsidR="000C469D" w:rsidRDefault="000C469D" w:rsidP="000C469D">
            <w:pPr>
              <w:pStyle w:val="Textetableau"/>
            </w:pPr>
          </w:p>
        </w:tc>
        <w:tc>
          <w:tcPr>
            <w:tcW w:w="1989" w:type="dxa"/>
            <w:shd w:val="clear" w:color="auto" w:fill="auto"/>
          </w:tcPr>
          <w:p w14:paraId="19106020" w14:textId="77777777" w:rsidR="000C469D" w:rsidRDefault="000C469D" w:rsidP="000C469D">
            <w:pPr>
              <w:pStyle w:val="Textetableau"/>
            </w:pPr>
          </w:p>
        </w:tc>
      </w:tr>
      <w:tr w:rsidR="000C469D" w14:paraId="0F7E8B17" w14:textId="77777777" w:rsidTr="000C469D">
        <w:tc>
          <w:tcPr>
            <w:tcW w:w="2830" w:type="dxa"/>
            <w:shd w:val="clear" w:color="auto" w:fill="auto"/>
          </w:tcPr>
          <w:p w14:paraId="71AA4FF4" w14:textId="77777777" w:rsidR="000C469D" w:rsidRDefault="000C469D" w:rsidP="000C469D">
            <w:pPr>
              <w:pStyle w:val="Textetableau"/>
            </w:pPr>
          </w:p>
        </w:tc>
        <w:tc>
          <w:tcPr>
            <w:tcW w:w="4253" w:type="dxa"/>
            <w:shd w:val="clear" w:color="auto" w:fill="auto"/>
          </w:tcPr>
          <w:p w14:paraId="2DCA42A5" w14:textId="77777777" w:rsidR="000C469D" w:rsidRDefault="000C469D" w:rsidP="000C469D">
            <w:pPr>
              <w:pStyle w:val="Textetableau"/>
            </w:pPr>
          </w:p>
        </w:tc>
        <w:tc>
          <w:tcPr>
            <w:tcW w:w="1989" w:type="dxa"/>
            <w:shd w:val="clear" w:color="auto" w:fill="auto"/>
          </w:tcPr>
          <w:p w14:paraId="436B8949" w14:textId="77777777" w:rsidR="000C469D" w:rsidRDefault="000C469D" w:rsidP="000C469D">
            <w:pPr>
              <w:pStyle w:val="Textetableau"/>
            </w:pPr>
          </w:p>
        </w:tc>
      </w:tr>
      <w:tr w:rsidR="000C469D" w14:paraId="720568C6" w14:textId="77777777" w:rsidTr="000C469D">
        <w:tc>
          <w:tcPr>
            <w:tcW w:w="2830" w:type="dxa"/>
            <w:shd w:val="clear" w:color="auto" w:fill="auto"/>
          </w:tcPr>
          <w:p w14:paraId="04AAB578" w14:textId="77777777" w:rsidR="000C469D" w:rsidRDefault="000C469D" w:rsidP="000C469D">
            <w:pPr>
              <w:pStyle w:val="Textetableau"/>
            </w:pPr>
          </w:p>
        </w:tc>
        <w:tc>
          <w:tcPr>
            <w:tcW w:w="4253" w:type="dxa"/>
            <w:shd w:val="clear" w:color="auto" w:fill="auto"/>
          </w:tcPr>
          <w:p w14:paraId="24007458" w14:textId="77777777" w:rsidR="000C469D" w:rsidRDefault="000C469D" w:rsidP="000C469D">
            <w:pPr>
              <w:pStyle w:val="Textetableau"/>
            </w:pPr>
          </w:p>
        </w:tc>
        <w:tc>
          <w:tcPr>
            <w:tcW w:w="1989" w:type="dxa"/>
            <w:shd w:val="clear" w:color="auto" w:fill="auto"/>
          </w:tcPr>
          <w:p w14:paraId="407C0CD7" w14:textId="77777777" w:rsidR="000C469D" w:rsidRDefault="000C469D" w:rsidP="000C469D">
            <w:pPr>
              <w:pStyle w:val="Textetableau"/>
            </w:pPr>
          </w:p>
        </w:tc>
      </w:tr>
      <w:tr w:rsidR="000C469D" w14:paraId="722BCCB2" w14:textId="77777777" w:rsidTr="000C469D">
        <w:tc>
          <w:tcPr>
            <w:tcW w:w="2830" w:type="dxa"/>
            <w:shd w:val="clear" w:color="auto" w:fill="auto"/>
          </w:tcPr>
          <w:p w14:paraId="54915782" w14:textId="77777777" w:rsidR="000C469D" w:rsidRDefault="000C469D" w:rsidP="000C469D">
            <w:pPr>
              <w:pStyle w:val="Textetableau"/>
            </w:pPr>
          </w:p>
        </w:tc>
        <w:tc>
          <w:tcPr>
            <w:tcW w:w="4253" w:type="dxa"/>
            <w:shd w:val="clear" w:color="auto" w:fill="auto"/>
          </w:tcPr>
          <w:p w14:paraId="66D6FF80" w14:textId="77777777" w:rsidR="000C469D" w:rsidRDefault="000C469D" w:rsidP="000C469D">
            <w:pPr>
              <w:pStyle w:val="Textetableau"/>
            </w:pPr>
          </w:p>
        </w:tc>
        <w:tc>
          <w:tcPr>
            <w:tcW w:w="1989" w:type="dxa"/>
            <w:shd w:val="clear" w:color="auto" w:fill="auto"/>
          </w:tcPr>
          <w:p w14:paraId="6114B334" w14:textId="77777777" w:rsidR="000C469D" w:rsidRDefault="000C469D" w:rsidP="000C469D">
            <w:pPr>
              <w:pStyle w:val="Textetableau"/>
            </w:pPr>
          </w:p>
        </w:tc>
      </w:tr>
      <w:tr w:rsidR="000C469D" w14:paraId="11CE3CA1" w14:textId="77777777" w:rsidTr="000C469D">
        <w:tc>
          <w:tcPr>
            <w:tcW w:w="2830" w:type="dxa"/>
            <w:shd w:val="clear" w:color="auto" w:fill="auto"/>
          </w:tcPr>
          <w:p w14:paraId="52AFE775" w14:textId="77777777" w:rsidR="000C469D" w:rsidRDefault="000C469D" w:rsidP="000C469D">
            <w:pPr>
              <w:pStyle w:val="Textetableau"/>
            </w:pPr>
          </w:p>
        </w:tc>
        <w:tc>
          <w:tcPr>
            <w:tcW w:w="4253" w:type="dxa"/>
            <w:shd w:val="clear" w:color="auto" w:fill="auto"/>
          </w:tcPr>
          <w:p w14:paraId="414F51B0" w14:textId="77777777" w:rsidR="000C469D" w:rsidRDefault="000C469D" w:rsidP="000C469D">
            <w:pPr>
              <w:pStyle w:val="Textetableau"/>
            </w:pPr>
          </w:p>
        </w:tc>
        <w:tc>
          <w:tcPr>
            <w:tcW w:w="1989" w:type="dxa"/>
            <w:shd w:val="clear" w:color="auto" w:fill="auto"/>
          </w:tcPr>
          <w:p w14:paraId="1AFDB324" w14:textId="77777777" w:rsidR="000C469D" w:rsidRDefault="000C469D" w:rsidP="000C469D">
            <w:pPr>
              <w:pStyle w:val="Textetableau"/>
            </w:pPr>
          </w:p>
        </w:tc>
      </w:tr>
      <w:tr w:rsidR="000C469D" w14:paraId="05F2BD82" w14:textId="77777777" w:rsidTr="000C469D">
        <w:tc>
          <w:tcPr>
            <w:tcW w:w="2830" w:type="dxa"/>
            <w:shd w:val="clear" w:color="auto" w:fill="auto"/>
          </w:tcPr>
          <w:p w14:paraId="1558BDB4" w14:textId="77777777" w:rsidR="000C469D" w:rsidRDefault="000C469D" w:rsidP="000C469D">
            <w:pPr>
              <w:pStyle w:val="Textetableau"/>
            </w:pPr>
          </w:p>
        </w:tc>
        <w:tc>
          <w:tcPr>
            <w:tcW w:w="4253" w:type="dxa"/>
            <w:shd w:val="clear" w:color="auto" w:fill="auto"/>
          </w:tcPr>
          <w:p w14:paraId="087271BE" w14:textId="77777777" w:rsidR="000C469D" w:rsidRDefault="000C469D" w:rsidP="000C469D">
            <w:pPr>
              <w:pStyle w:val="Textetableau"/>
            </w:pPr>
          </w:p>
        </w:tc>
        <w:tc>
          <w:tcPr>
            <w:tcW w:w="1989" w:type="dxa"/>
            <w:shd w:val="clear" w:color="auto" w:fill="auto"/>
          </w:tcPr>
          <w:p w14:paraId="29824736" w14:textId="77777777" w:rsidR="000C469D" w:rsidRDefault="000C469D" w:rsidP="000C469D">
            <w:pPr>
              <w:pStyle w:val="Textetableau"/>
            </w:pPr>
          </w:p>
        </w:tc>
      </w:tr>
    </w:tbl>
    <w:p w14:paraId="29E4A57B" w14:textId="77777777" w:rsidR="000C469D" w:rsidRPr="000C469D" w:rsidRDefault="000C469D" w:rsidP="000C469D">
      <w:pPr>
        <w:pStyle w:val="N2"/>
      </w:pPr>
    </w:p>
    <w:p w14:paraId="54208694" w14:textId="77777777" w:rsidR="00A32FF0" w:rsidRPr="00A32FF0" w:rsidRDefault="00A32FF0" w:rsidP="00A32FF0">
      <w:pPr>
        <w:pStyle w:val="Titre1"/>
      </w:pPr>
      <w:r w:rsidRPr="00A32FF0">
        <w:t>Article 6 – Type de prix</w:t>
      </w:r>
    </w:p>
    <w:p w14:paraId="7ED7C69C" w14:textId="77777777" w:rsidR="00A32FF0" w:rsidRPr="00A32FF0" w:rsidRDefault="00A32FF0" w:rsidP="00372B9C">
      <w:pPr>
        <w:pStyle w:val="Corpsdetexte"/>
      </w:pPr>
      <w:r w:rsidRPr="00A32FF0">
        <w:t>Les prestations sont traitées à prix unitaires.</w:t>
      </w:r>
    </w:p>
    <w:p w14:paraId="18940201" w14:textId="00C5B2DF" w:rsidR="00727F99" w:rsidRDefault="00A32FF0" w:rsidP="00372B9C">
      <w:pPr>
        <w:pStyle w:val="Corpsdetexte"/>
      </w:pPr>
      <w:r w:rsidRPr="00A32FF0">
        <w:t>Les prix unitaires du bordereau de prix sont appliqués aux quantités réellement exécutées.</w:t>
      </w:r>
      <w:r w:rsidR="00775AFE">
        <w:tab/>
      </w:r>
    </w:p>
    <w:p w14:paraId="30FA10E3" w14:textId="77777777" w:rsidR="00321630" w:rsidRPr="00321630" w:rsidRDefault="00321630" w:rsidP="00321630">
      <w:pPr>
        <w:pStyle w:val="Titre1"/>
      </w:pPr>
      <w:r w:rsidRPr="00321630">
        <w:t>Article 7 – Modalités de variation du prix</w:t>
      </w:r>
    </w:p>
    <w:p w14:paraId="0E8955CD" w14:textId="0CABA8D1" w:rsidR="00321630" w:rsidRPr="00321630" w:rsidRDefault="00926E5A" w:rsidP="00401931">
      <w:pPr>
        <w:pStyle w:val="Corpsdetexte"/>
      </w:pPr>
      <w:r>
        <w:t xml:space="preserve">Les modalités de variation des prix sont fixés à l’article </w:t>
      </w:r>
      <w:r w:rsidR="00831F53">
        <w:t xml:space="preserve">6.2.1 du </w:t>
      </w:r>
      <w:proofErr w:type="spellStart"/>
      <w:r w:rsidR="00831F53">
        <w:t>CCAP</w:t>
      </w:r>
      <w:proofErr w:type="spellEnd"/>
      <w:r w:rsidR="00831F53">
        <w:t>.</w:t>
      </w:r>
    </w:p>
    <w:p w14:paraId="45AD46E1" w14:textId="77777777" w:rsidR="00321630" w:rsidRPr="00321630" w:rsidRDefault="00321630" w:rsidP="00321630">
      <w:pPr>
        <w:rPr>
          <w:rFonts w:eastAsiaTheme="minorHAnsi" w:cstheme="minorBidi"/>
          <w:sz w:val="20"/>
          <w:szCs w:val="22"/>
        </w:rPr>
      </w:pPr>
    </w:p>
    <w:p w14:paraId="60955CB0" w14:textId="1D3FA319" w:rsidR="00321630" w:rsidRPr="00321630" w:rsidRDefault="00321630" w:rsidP="00321630">
      <w:pPr>
        <w:pStyle w:val="Titre1"/>
      </w:pPr>
      <w:r w:rsidRPr="00321630">
        <w:t xml:space="preserve">Article </w:t>
      </w:r>
      <w:r w:rsidR="00ED615B">
        <w:t>8</w:t>
      </w:r>
      <w:r w:rsidRPr="00321630">
        <w:t xml:space="preserve"> - Contenu des prix</w:t>
      </w:r>
    </w:p>
    <w:p w14:paraId="5D11C40C" w14:textId="77777777" w:rsidR="00321630" w:rsidRPr="00321630" w:rsidRDefault="00321630" w:rsidP="00321630">
      <w:pPr>
        <w:pStyle w:val="Corpsdetexte"/>
      </w:pPr>
      <w:r w:rsidRPr="00321630">
        <w:t>Les prix sont réputés complets.</w:t>
      </w:r>
    </w:p>
    <w:p w14:paraId="0D9AE0B8" w14:textId="77777777" w:rsidR="00321630" w:rsidRPr="00321630" w:rsidRDefault="00321630" w:rsidP="00321630">
      <w:pPr>
        <w:pStyle w:val="Corpsdetexte"/>
      </w:pPr>
      <w:r w:rsidRPr="00321630">
        <w:t>Ils comprennent notamment toutes les charges fiscales, parafiscales, ou autres frappant obligatoirement la prestation.</w:t>
      </w:r>
    </w:p>
    <w:p w14:paraId="09ABBCF4" w14:textId="738BBFA2" w:rsidR="00321630" w:rsidRPr="00321630" w:rsidRDefault="00321630" w:rsidP="00321630">
      <w:pPr>
        <w:pStyle w:val="Titre2"/>
      </w:pPr>
      <w:r w:rsidRPr="00321630">
        <w:t xml:space="preserve">Article </w:t>
      </w:r>
      <w:r w:rsidR="00ED615B">
        <w:t>8</w:t>
      </w:r>
      <w:r w:rsidRPr="00321630">
        <w:t>.1 – Modalités d'établissement des prix</w:t>
      </w:r>
    </w:p>
    <w:p w14:paraId="33870FA4" w14:textId="1C7C8268" w:rsidR="00A32FF0" w:rsidRDefault="00321630" w:rsidP="00414C7A">
      <w:pPr>
        <w:pStyle w:val="Corpsdetexte"/>
      </w:pPr>
      <w:r w:rsidRPr="00321630">
        <w:t>Les prix du marché sont hors T.V.A. et tiennent compte des éventuelles sujétions techniques précisées dans les documents techniques.</w:t>
      </w:r>
    </w:p>
    <w:p w14:paraId="3E9B5C42" w14:textId="6BA01BBE" w:rsidR="0099229F" w:rsidRDefault="00ED615B" w:rsidP="0099229F">
      <w:pPr>
        <w:pStyle w:val="Titre1"/>
      </w:pPr>
      <w:r>
        <w:lastRenderedPageBreak/>
        <w:t xml:space="preserve">Article 9 </w:t>
      </w:r>
      <w:r w:rsidR="0099229F">
        <w:t>– Prix</w:t>
      </w:r>
      <w:r w:rsidR="00DB122F">
        <w:t xml:space="preserve"> (à compléter par le candidat)</w:t>
      </w:r>
    </w:p>
    <w:p w14:paraId="61939C5B" w14:textId="77777777" w:rsidR="00AE0BF9" w:rsidRDefault="00AE0BF9" w:rsidP="0005137F">
      <w:pPr>
        <w:pStyle w:val="Corpsdetexte"/>
      </w:pPr>
      <w:bookmarkStart w:id="35" w:name="_Hlk127200882"/>
    </w:p>
    <w:p w14:paraId="7FAD20F4" w14:textId="77777777" w:rsidR="008E1CBB" w:rsidRPr="008E1CBB" w:rsidRDefault="00AE0BF9" w:rsidP="008E1CBB">
      <w:pPr>
        <w:pStyle w:val="Corpsdetexte"/>
        <w:rPr>
          <w:b/>
        </w:rPr>
      </w:pPr>
      <w:r w:rsidRPr="008E1CBB">
        <w:rPr>
          <w:b/>
        </w:rPr>
        <w:t xml:space="preserve">Concernant le lot n°1 VRD : </w:t>
      </w:r>
    </w:p>
    <w:bookmarkEnd w:id="35"/>
    <w:p w14:paraId="1DC2DAD3" w14:textId="77777777" w:rsidR="00845977" w:rsidRPr="00845977" w:rsidRDefault="00845977" w:rsidP="00845977">
      <w:pPr>
        <w:pStyle w:val="Corpsdetexte"/>
        <w:rPr>
          <w:u w:val="single"/>
        </w:rPr>
      </w:pPr>
      <w:r w:rsidRPr="00845977">
        <w:rPr>
          <w:u w:val="single"/>
        </w:rPr>
        <w:t>Les prestations sont rémunérées par l'application de prix unitaires. L'évaluation de l'ensemble des prestations est de</w:t>
      </w:r>
      <w:r w:rsidRPr="00845977">
        <w:t xml:space="preserve"> :</w:t>
      </w:r>
    </w:p>
    <w:p w14:paraId="392E3C4B" w14:textId="77777777" w:rsidR="00845977" w:rsidRDefault="00845977" w:rsidP="00845977">
      <w:pPr>
        <w:pStyle w:val="N2"/>
      </w:pPr>
    </w:p>
    <w:p w14:paraId="33D7514F" w14:textId="77777777" w:rsidR="000875AA" w:rsidRDefault="000875AA" w:rsidP="000875AA">
      <w:pPr>
        <w:pStyle w:val="Listepuces2"/>
        <w:tabs>
          <w:tab w:val="right" w:leader="dot" w:pos="9066"/>
        </w:tabs>
      </w:pPr>
      <w:r>
        <w:t xml:space="preserve">montant HT </w:t>
      </w:r>
      <w:r>
        <w:tab/>
        <w:t xml:space="preserve"> euros (en chiffres)</w:t>
      </w:r>
    </w:p>
    <w:p w14:paraId="458C6752" w14:textId="77777777" w:rsidR="000875AA" w:rsidRDefault="000875AA" w:rsidP="000875AA">
      <w:pPr>
        <w:pStyle w:val="Listepuces2"/>
        <w:tabs>
          <w:tab w:val="right" w:leader="dot" w:pos="9066"/>
        </w:tabs>
      </w:pPr>
      <w:r>
        <w:t xml:space="preserve">montant HT </w:t>
      </w:r>
      <w:r>
        <w:tab/>
        <w:t xml:space="preserve"> euros (en lettres)</w:t>
      </w:r>
    </w:p>
    <w:p w14:paraId="34DEC248" w14:textId="2ABA3B94" w:rsidR="000875AA" w:rsidRDefault="000875AA" w:rsidP="000875AA">
      <w:pPr>
        <w:pStyle w:val="Listepuces2"/>
        <w:tabs>
          <w:tab w:val="right" w:leader="dot" w:pos="9066"/>
        </w:tabs>
      </w:pPr>
      <w:r>
        <w:t>TVA au taux de 0 %</w:t>
      </w:r>
    </w:p>
    <w:p w14:paraId="60D023C3" w14:textId="77777777" w:rsidR="000875AA" w:rsidRDefault="000875AA" w:rsidP="000875AA">
      <w:pPr>
        <w:pStyle w:val="Listepuces2"/>
        <w:tabs>
          <w:tab w:val="right" w:leader="dot" w:pos="9066"/>
        </w:tabs>
      </w:pPr>
      <w:r>
        <w:t xml:space="preserve">montant TTC </w:t>
      </w:r>
      <w:r>
        <w:tab/>
        <w:t xml:space="preserve"> euros (en chiffres)</w:t>
      </w:r>
    </w:p>
    <w:p w14:paraId="2BF8E75A" w14:textId="77777777" w:rsidR="000875AA" w:rsidRDefault="000875AA" w:rsidP="000875AA">
      <w:pPr>
        <w:pStyle w:val="Listepuces2"/>
        <w:tabs>
          <w:tab w:val="right" w:leader="dot" w:pos="9066"/>
        </w:tabs>
      </w:pPr>
      <w:r>
        <w:t>montant TTC.</w:t>
      </w:r>
      <w:r>
        <w:tab/>
        <w:t xml:space="preserve"> euros (en lettres)</w:t>
      </w:r>
    </w:p>
    <w:p w14:paraId="67D7203E" w14:textId="77777777" w:rsidR="00845977" w:rsidRDefault="00845977" w:rsidP="00845977">
      <w:pPr>
        <w:pStyle w:val="N2"/>
      </w:pPr>
    </w:p>
    <w:p w14:paraId="1447D18F" w14:textId="223F0CB4" w:rsidR="00845977" w:rsidRDefault="00845977" w:rsidP="00845977">
      <w:pPr>
        <w:pStyle w:val="Corpsdetexte"/>
      </w:pPr>
      <w:r w:rsidRPr="00845977">
        <w:t>En cas de groupement, la répartition de la rémunération entre les membres du groupement est annexée à cet acte d'engagement.</w:t>
      </w:r>
    </w:p>
    <w:p w14:paraId="1DC695AD" w14:textId="77777777" w:rsidR="00845977" w:rsidRDefault="00845977" w:rsidP="00845977">
      <w:pPr>
        <w:pStyle w:val="Corpsdetexte"/>
      </w:pPr>
    </w:p>
    <w:p w14:paraId="4B23538C" w14:textId="5161D3AD" w:rsidR="00845977" w:rsidRPr="008E1CBB" w:rsidRDefault="00845977" w:rsidP="00845977">
      <w:pPr>
        <w:pStyle w:val="Corpsdetexte"/>
        <w:rPr>
          <w:b/>
        </w:rPr>
      </w:pPr>
      <w:r w:rsidRPr="008E1CBB">
        <w:rPr>
          <w:b/>
        </w:rPr>
        <w:t>Concernant le lot n°</w:t>
      </w:r>
      <w:r>
        <w:rPr>
          <w:b/>
        </w:rPr>
        <w:t>2</w:t>
      </w:r>
      <w:r w:rsidRPr="008E1CBB">
        <w:rPr>
          <w:b/>
        </w:rPr>
        <w:t xml:space="preserve"> </w:t>
      </w:r>
      <w:r>
        <w:rPr>
          <w:b/>
        </w:rPr>
        <w:t>Réseaux secs</w:t>
      </w:r>
      <w:r w:rsidRPr="008E1CBB">
        <w:rPr>
          <w:b/>
        </w:rPr>
        <w:t xml:space="preserve"> : </w:t>
      </w:r>
    </w:p>
    <w:p w14:paraId="2548EDB0" w14:textId="77777777" w:rsidR="00845977" w:rsidRPr="00845977" w:rsidRDefault="00845977" w:rsidP="00845977">
      <w:pPr>
        <w:pStyle w:val="Corpsdetexte"/>
        <w:rPr>
          <w:u w:val="single"/>
        </w:rPr>
      </w:pPr>
      <w:r w:rsidRPr="00845977">
        <w:rPr>
          <w:u w:val="single"/>
        </w:rPr>
        <w:t>Les prestations sont rémunérées par l'application de prix unitaires. L'évaluation de l'ensemble des prestations est de</w:t>
      </w:r>
      <w:r w:rsidRPr="00845977">
        <w:t xml:space="preserve"> :</w:t>
      </w:r>
    </w:p>
    <w:p w14:paraId="79D34BE1" w14:textId="77777777" w:rsidR="00845977" w:rsidRDefault="00845977" w:rsidP="00845977">
      <w:pPr>
        <w:pStyle w:val="N2"/>
      </w:pPr>
    </w:p>
    <w:p w14:paraId="3A12F9DD" w14:textId="77777777" w:rsidR="00845977" w:rsidRDefault="00845977" w:rsidP="00516197">
      <w:pPr>
        <w:pStyle w:val="Listepuces2"/>
        <w:tabs>
          <w:tab w:val="right" w:leader="dot" w:pos="9066"/>
        </w:tabs>
      </w:pPr>
      <w:r>
        <w:t xml:space="preserve">montant HT </w:t>
      </w:r>
      <w:r>
        <w:tab/>
        <w:t xml:space="preserve"> euros (en chiffres)</w:t>
      </w:r>
    </w:p>
    <w:p w14:paraId="05086855" w14:textId="77777777" w:rsidR="00845977" w:rsidRDefault="00845977" w:rsidP="00516197">
      <w:pPr>
        <w:pStyle w:val="Listepuces2"/>
        <w:tabs>
          <w:tab w:val="right" w:leader="dot" w:pos="9066"/>
        </w:tabs>
      </w:pPr>
      <w:r>
        <w:t xml:space="preserve">montant HT </w:t>
      </w:r>
      <w:r>
        <w:tab/>
        <w:t xml:space="preserve"> euros (en lettres)</w:t>
      </w:r>
    </w:p>
    <w:p w14:paraId="2E973E93" w14:textId="77777777" w:rsidR="00845977" w:rsidRDefault="00845977" w:rsidP="00516197">
      <w:pPr>
        <w:pStyle w:val="Listepuces2"/>
        <w:tabs>
          <w:tab w:val="right" w:leader="dot" w:pos="9066"/>
        </w:tabs>
      </w:pPr>
      <w:r>
        <w:t>TVA au taux de 0 %</w:t>
      </w:r>
    </w:p>
    <w:p w14:paraId="7B4861FE" w14:textId="77777777" w:rsidR="00845977" w:rsidRDefault="00845977" w:rsidP="00516197">
      <w:pPr>
        <w:pStyle w:val="Listepuces2"/>
        <w:tabs>
          <w:tab w:val="right" w:leader="dot" w:pos="9066"/>
        </w:tabs>
      </w:pPr>
      <w:r>
        <w:t xml:space="preserve">montant TTC </w:t>
      </w:r>
      <w:r>
        <w:tab/>
        <w:t xml:space="preserve"> euros (en chiffres)</w:t>
      </w:r>
    </w:p>
    <w:p w14:paraId="22E45040" w14:textId="77777777" w:rsidR="00845977" w:rsidRDefault="00845977" w:rsidP="00516197">
      <w:pPr>
        <w:pStyle w:val="Listepuces2"/>
        <w:tabs>
          <w:tab w:val="right" w:leader="dot" w:pos="9066"/>
        </w:tabs>
      </w:pPr>
      <w:r>
        <w:t>montant TTC.</w:t>
      </w:r>
      <w:r>
        <w:tab/>
        <w:t xml:space="preserve"> euros (en lettres)</w:t>
      </w:r>
    </w:p>
    <w:p w14:paraId="2BE76E35" w14:textId="77777777" w:rsidR="00845977" w:rsidRDefault="00845977" w:rsidP="00845977">
      <w:pPr>
        <w:pStyle w:val="N2"/>
      </w:pPr>
    </w:p>
    <w:p w14:paraId="687BC19E" w14:textId="77777777" w:rsidR="00845977" w:rsidRDefault="00845977" w:rsidP="00845977">
      <w:pPr>
        <w:pStyle w:val="Corpsdetexte"/>
        <w:rPr>
          <w:b/>
          <w:bCs/>
        </w:rPr>
      </w:pPr>
      <w:r w:rsidRPr="00845977">
        <w:t>En cas de groupement, la répartition de la rémunération entre les membres du groupement est annexée à cet acte d'engagement.</w:t>
      </w:r>
    </w:p>
    <w:p w14:paraId="5CE15268" w14:textId="77777777" w:rsidR="00845977" w:rsidRDefault="00845977" w:rsidP="00845977">
      <w:pPr>
        <w:pStyle w:val="Corpsdetexte"/>
        <w:rPr>
          <w:b/>
          <w:bCs/>
        </w:rPr>
      </w:pPr>
    </w:p>
    <w:p w14:paraId="150F401D" w14:textId="5956E9E5" w:rsidR="00845977" w:rsidRPr="008E1CBB" w:rsidRDefault="00845977" w:rsidP="00845977">
      <w:pPr>
        <w:pStyle w:val="Corpsdetexte"/>
        <w:rPr>
          <w:b/>
        </w:rPr>
      </w:pPr>
      <w:r w:rsidRPr="008E1CBB">
        <w:rPr>
          <w:b/>
        </w:rPr>
        <w:t>Concernant le lot n°</w:t>
      </w:r>
      <w:r>
        <w:rPr>
          <w:b/>
        </w:rPr>
        <w:t>3</w:t>
      </w:r>
      <w:r w:rsidRPr="008E1CBB">
        <w:rPr>
          <w:b/>
        </w:rPr>
        <w:t xml:space="preserve"> </w:t>
      </w:r>
      <w:proofErr w:type="gramStart"/>
      <w:r>
        <w:rPr>
          <w:b/>
        </w:rPr>
        <w:t>paysage</w:t>
      </w:r>
      <w:proofErr w:type="gramEnd"/>
      <w:r w:rsidRPr="008E1CBB">
        <w:rPr>
          <w:b/>
        </w:rPr>
        <w:t xml:space="preserve"> : </w:t>
      </w:r>
    </w:p>
    <w:p w14:paraId="4D7FDDEE" w14:textId="77777777" w:rsidR="00845977" w:rsidRPr="00845977" w:rsidRDefault="00845977" w:rsidP="00845977">
      <w:pPr>
        <w:pStyle w:val="Corpsdetexte"/>
        <w:rPr>
          <w:u w:val="single"/>
        </w:rPr>
      </w:pPr>
      <w:r w:rsidRPr="00845977">
        <w:rPr>
          <w:u w:val="single"/>
        </w:rPr>
        <w:t>Les prestations sont rémunérées par l'application de prix unitaires. L'évaluation de l'ensemble des prestations est de</w:t>
      </w:r>
      <w:r w:rsidRPr="00845977">
        <w:t xml:space="preserve"> :</w:t>
      </w:r>
    </w:p>
    <w:p w14:paraId="069E39F8" w14:textId="77777777" w:rsidR="00845977" w:rsidRDefault="00845977" w:rsidP="00845977">
      <w:pPr>
        <w:pStyle w:val="N2"/>
      </w:pPr>
    </w:p>
    <w:p w14:paraId="6B61FC07" w14:textId="77777777" w:rsidR="000875AA" w:rsidRDefault="000875AA" w:rsidP="000875AA">
      <w:pPr>
        <w:pStyle w:val="Listepuces2"/>
        <w:tabs>
          <w:tab w:val="right" w:leader="dot" w:pos="9066"/>
        </w:tabs>
      </w:pPr>
      <w:r>
        <w:t xml:space="preserve">montant HT </w:t>
      </w:r>
      <w:r>
        <w:tab/>
        <w:t xml:space="preserve"> euros (en chiffres)</w:t>
      </w:r>
    </w:p>
    <w:p w14:paraId="290E8F28" w14:textId="77777777" w:rsidR="000875AA" w:rsidRDefault="000875AA" w:rsidP="000875AA">
      <w:pPr>
        <w:pStyle w:val="Listepuces2"/>
        <w:tabs>
          <w:tab w:val="right" w:leader="dot" w:pos="9066"/>
        </w:tabs>
      </w:pPr>
      <w:r>
        <w:t xml:space="preserve">montant HT </w:t>
      </w:r>
      <w:r>
        <w:tab/>
        <w:t xml:space="preserve"> euros (en lettres)</w:t>
      </w:r>
    </w:p>
    <w:p w14:paraId="2E96B9B0" w14:textId="77777777" w:rsidR="000875AA" w:rsidRDefault="000875AA" w:rsidP="000875AA">
      <w:pPr>
        <w:pStyle w:val="Listepuces2"/>
        <w:tabs>
          <w:tab w:val="right" w:leader="dot" w:pos="9066"/>
        </w:tabs>
      </w:pPr>
      <w:r>
        <w:t>TVA au taux de 0 %</w:t>
      </w:r>
    </w:p>
    <w:p w14:paraId="675E6BB4" w14:textId="77777777" w:rsidR="000875AA" w:rsidRDefault="000875AA" w:rsidP="000875AA">
      <w:pPr>
        <w:pStyle w:val="Listepuces2"/>
        <w:tabs>
          <w:tab w:val="right" w:leader="dot" w:pos="9066"/>
        </w:tabs>
      </w:pPr>
      <w:r>
        <w:t xml:space="preserve">montant TTC </w:t>
      </w:r>
      <w:r>
        <w:tab/>
        <w:t xml:space="preserve"> euros (en chiffres)</w:t>
      </w:r>
    </w:p>
    <w:p w14:paraId="2C56BF45" w14:textId="77777777" w:rsidR="000875AA" w:rsidRDefault="000875AA" w:rsidP="000875AA">
      <w:pPr>
        <w:pStyle w:val="Listepuces2"/>
        <w:tabs>
          <w:tab w:val="right" w:leader="dot" w:pos="9066"/>
        </w:tabs>
      </w:pPr>
      <w:r>
        <w:t>montant TTC.</w:t>
      </w:r>
      <w:r>
        <w:tab/>
        <w:t xml:space="preserve"> euros (en lettres)</w:t>
      </w:r>
    </w:p>
    <w:p w14:paraId="12C7657A" w14:textId="77777777" w:rsidR="00845977" w:rsidRDefault="00845977" w:rsidP="00845977">
      <w:pPr>
        <w:pStyle w:val="N2"/>
      </w:pPr>
    </w:p>
    <w:p w14:paraId="068CB5F1" w14:textId="77777777" w:rsidR="00845977" w:rsidRDefault="00845977" w:rsidP="00845977">
      <w:pPr>
        <w:pStyle w:val="Corpsdetexte"/>
        <w:rPr>
          <w:b/>
          <w:bCs/>
        </w:rPr>
      </w:pPr>
      <w:r w:rsidRPr="00845977">
        <w:t>En cas de groupement, la répartition de la rémunération entre les membres du groupement est annexée à cet acte d'engagement.</w:t>
      </w:r>
    </w:p>
    <w:p w14:paraId="2CDF7612" w14:textId="0F847F28" w:rsidR="00BA53E9" w:rsidRPr="00845977" w:rsidRDefault="00BA53E9" w:rsidP="00BA53E9">
      <w:pPr>
        <w:pStyle w:val="Titre1"/>
        <w:rPr>
          <w:u w:val="single"/>
        </w:rPr>
      </w:pPr>
      <w:r>
        <w:t xml:space="preserve">Article 10 – </w:t>
      </w:r>
      <w:r w:rsidRPr="00BA53E9">
        <w:t>Prix de l'offre(s) variante(s) à l'initiative du candidat</w:t>
      </w:r>
    </w:p>
    <w:p w14:paraId="2206CB45" w14:textId="77777777" w:rsidR="00BA53E9" w:rsidRPr="008E1CBB" w:rsidRDefault="00BA53E9" w:rsidP="00BA53E9">
      <w:pPr>
        <w:pStyle w:val="Corpsdetexte"/>
        <w:rPr>
          <w:b/>
        </w:rPr>
      </w:pPr>
      <w:r w:rsidRPr="008E1CBB">
        <w:rPr>
          <w:b/>
        </w:rPr>
        <w:t xml:space="preserve">Concernant le lot n°1 VRD : </w:t>
      </w:r>
    </w:p>
    <w:p w14:paraId="7CB92AB7" w14:textId="77777777" w:rsidR="00FE670D" w:rsidRPr="00FE670D" w:rsidRDefault="00FE670D" w:rsidP="00FE670D">
      <w:pPr>
        <w:pStyle w:val="Corpsdetexte"/>
      </w:pPr>
      <w:r w:rsidRPr="00FE670D">
        <w:lastRenderedPageBreak/>
        <w:t>Le renseignement de l'offre de base est obligatoire.</w:t>
      </w:r>
    </w:p>
    <w:p w14:paraId="66A8ADEE" w14:textId="77777777" w:rsidR="00FE670D" w:rsidRDefault="00FE670D" w:rsidP="00FE670D">
      <w:pPr>
        <w:pStyle w:val="Corpsdetexte"/>
      </w:pPr>
      <w:r w:rsidRPr="00FE670D">
        <w:t>Il ne peut être proposé que 1 variante(s) au maximum.</w:t>
      </w:r>
    </w:p>
    <w:p w14:paraId="72189853" w14:textId="77777777" w:rsidR="001A0E22" w:rsidRPr="00FE670D" w:rsidRDefault="001A0E22" w:rsidP="00FE670D">
      <w:pPr>
        <w:pStyle w:val="Corpsdetexte"/>
      </w:pPr>
    </w:p>
    <w:p w14:paraId="7025829D" w14:textId="09DA4C13" w:rsidR="00FE670D" w:rsidRPr="00FE670D" w:rsidRDefault="00FE670D" w:rsidP="00FE670D">
      <w:pPr>
        <w:tabs>
          <w:tab w:val="right" w:leader="dot" w:pos="9214"/>
        </w:tabs>
        <w:autoSpaceDE w:val="0"/>
        <w:autoSpaceDN w:val="0"/>
        <w:adjustRightInd w:val="0"/>
        <w:rPr>
          <w:sz w:val="20"/>
        </w:rPr>
      </w:pPr>
      <w:r w:rsidRPr="00FE670D">
        <w:rPr>
          <w:sz w:val="20"/>
        </w:rPr>
        <w:t xml:space="preserve">Variante proposée </w:t>
      </w:r>
      <w:r>
        <w:rPr>
          <w:sz w:val="20"/>
        </w:rPr>
        <w:tab/>
      </w:r>
    </w:p>
    <w:p w14:paraId="6A10A43D" w14:textId="58F3E3F2" w:rsidR="00FE670D" w:rsidRPr="00FE670D" w:rsidRDefault="00FE670D" w:rsidP="00FE670D">
      <w:pPr>
        <w:tabs>
          <w:tab w:val="right" w:leader="dot" w:pos="9214"/>
        </w:tabs>
        <w:autoSpaceDE w:val="0"/>
        <w:autoSpaceDN w:val="0"/>
        <w:adjustRightInd w:val="0"/>
        <w:rPr>
          <w:sz w:val="20"/>
        </w:rPr>
      </w:pPr>
      <w:r w:rsidRPr="00FE670D">
        <w:rPr>
          <w:sz w:val="20"/>
        </w:rPr>
        <w:t xml:space="preserve">Montant HT </w:t>
      </w:r>
      <w:r>
        <w:rPr>
          <w:sz w:val="20"/>
        </w:rPr>
        <w:tab/>
      </w:r>
    </w:p>
    <w:p w14:paraId="1B79A4E2" w14:textId="08834BE0" w:rsidR="00FE670D" w:rsidRPr="00FE670D" w:rsidRDefault="00FE670D" w:rsidP="00FE670D">
      <w:pPr>
        <w:tabs>
          <w:tab w:val="right" w:leader="dot" w:pos="9214"/>
        </w:tabs>
        <w:autoSpaceDE w:val="0"/>
        <w:autoSpaceDN w:val="0"/>
        <w:adjustRightInd w:val="0"/>
        <w:rPr>
          <w:sz w:val="20"/>
        </w:rPr>
      </w:pPr>
      <w:r w:rsidRPr="00FE670D">
        <w:rPr>
          <w:sz w:val="20"/>
        </w:rPr>
        <w:t xml:space="preserve">Taux et montant TVA </w:t>
      </w:r>
      <w:r>
        <w:rPr>
          <w:sz w:val="20"/>
        </w:rPr>
        <w:tab/>
      </w:r>
    </w:p>
    <w:p w14:paraId="60C88383" w14:textId="4CF85F47" w:rsidR="00BA53E9" w:rsidRPr="00FE670D" w:rsidRDefault="00FE670D" w:rsidP="00FE670D">
      <w:pPr>
        <w:tabs>
          <w:tab w:val="right" w:leader="dot" w:pos="9214"/>
        </w:tabs>
        <w:autoSpaceDE w:val="0"/>
        <w:autoSpaceDN w:val="0"/>
        <w:adjustRightInd w:val="0"/>
        <w:rPr>
          <w:sz w:val="20"/>
        </w:rPr>
      </w:pPr>
      <w:r w:rsidRPr="00FE670D">
        <w:rPr>
          <w:sz w:val="20"/>
        </w:rPr>
        <w:t>Montant TTC</w:t>
      </w:r>
      <w:r>
        <w:rPr>
          <w:sz w:val="20"/>
        </w:rPr>
        <w:tab/>
      </w:r>
    </w:p>
    <w:p w14:paraId="15972602" w14:textId="59E3C7B4" w:rsidR="000F29AC" w:rsidRDefault="000F29AC" w:rsidP="000F29AC">
      <w:pPr>
        <w:pStyle w:val="Titre1"/>
      </w:pPr>
      <w:r>
        <w:t>Article 11 – Durée du marché</w:t>
      </w:r>
    </w:p>
    <w:p w14:paraId="6299D7DB" w14:textId="77777777" w:rsidR="000F29AC" w:rsidRDefault="000F29AC" w:rsidP="000F29AC">
      <w:pPr>
        <w:pStyle w:val="Corpsdetexte"/>
      </w:pPr>
      <w:r>
        <w:t>La durée du marché se confond avec le délai d'exécution du marché, c'est à dire la période de préparation suivi du délai d'exécution des travaux.</w:t>
      </w:r>
    </w:p>
    <w:p w14:paraId="17103523" w14:textId="42FAE5E8" w:rsidR="000F29AC" w:rsidRDefault="000F29AC" w:rsidP="000F29AC">
      <w:pPr>
        <w:pStyle w:val="Corpsdetexte"/>
      </w:pPr>
      <w:r>
        <w:t>Le début d'exécution du marché commence à compter de la date indiquée sur l’ordre de service.</w:t>
      </w:r>
    </w:p>
    <w:p w14:paraId="289977D7" w14:textId="6A3C99AF" w:rsidR="00DD6156" w:rsidRDefault="00DD6156" w:rsidP="00DD6156">
      <w:pPr>
        <w:pStyle w:val="Titre1"/>
      </w:pPr>
      <w:r>
        <w:t>Article 1</w:t>
      </w:r>
      <w:r w:rsidR="000A29C2">
        <w:t>2</w:t>
      </w:r>
      <w:r>
        <w:t xml:space="preserve"> – Délai d'exécution des travaux</w:t>
      </w:r>
    </w:p>
    <w:p w14:paraId="5FA36E72" w14:textId="33132680" w:rsidR="008C2297" w:rsidRDefault="008C2297" w:rsidP="00DD6156">
      <w:pPr>
        <w:pStyle w:val="Corpsdetexte"/>
        <w:rPr>
          <w:ins w:id="36" w:author="Nadhirou SANDI" w:date="2023-07-21T11:15:00Z"/>
          <w:b/>
        </w:rPr>
      </w:pPr>
      <w:proofErr w:type="gramStart"/>
      <w:ins w:id="37" w:author="Nadhirou SANDI" w:date="2023-07-21T11:15:00Z">
        <w:r w:rsidRPr="00AC6B83">
          <w:t>délais</w:t>
        </w:r>
        <w:proofErr w:type="gramEnd"/>
        <w:r w:rsidRPr="00AC6B83">
          <w:t xml:space="preserve"> </w:t>
        </w:r>
      </w:ins>
      <w:ins w:id="38" w:author="Nadhirou SANDI" w:date="2023-07-21T11:16:00Z">
        <w:r w:rsidRPr="008C2297">
          <w:t>prévisionnels proposés par la maîtrise d’ouvrage</w:t>
        </w:r>
        <w:r>
          <w:t> :</w:t>
        </w:r>
      </w:ins>
    </w:p>
    <w:p w14:paraId="22973412" w14:textId="60420414" w:rsidR="00DD6156" w:rsidRPr="00DD6156" w:rsidRDefault="00DD6156" w:rsidP="00DD6156">
      <w:pPr>
        <w:pStyle w:val="Corpsdetexte"/>
        <w:rPr>
          <w:b/>
        </w:rPr>
      </w:pPr>
      <w:bookmarkStart w:id="39" w:name="_Hlk140830611"/>
      <w:r w:rsidRPr="00DD6156">
        <w:rPr>
          <w:b/>
        </w:rPr>
        <w:t>Concernant le lot n°1 VRD</w:t>
      </w:r>
      <w:r>
        <w:rPr>
          <w:b/>
        </w:rPr>
        <w:t> :</w:t>
      </w:r>
    </w:p>
    <w:p w14:paraId="3BDF0B66" w14:textId="34F317A3" w:rsidR="009436C0" w:rsidRPr="00D80C52" w:rsidRDefault="009436C0" w:rsidP="009436C0">
      <w:pPr>
        <w:pStyle w:val="Listepuces2"/>
      </w:pPr>
      <w:r w:rsidRPr="00D80C52">
        <w:t xml:space="preserve">Période de </w:t>
      </w:r>
      <w:r w:rsidRPr="00571BED">
        <w:rPr>
          <w:rPrChange w:id="40" w:author="Nadhirou SANDI" w:date="2023-07-21T10:44:00Z">
            <w:rPr>
              <w:highlight w:val="yellow"/>
            </w:rPr>
          </w:rPrChange>
        </w:rPr>
        <w:t>préparation </w:t>
      </w:r>
      <w:r w:rsidR="001A0E90" w:rsidRPr="00571BED">
        <w:rPr>
          <w:rPrChange w:id="41" w:author="Nadhirou SANDI" w:date="2023-07-21T10:44:00Z">
            <w:rPr>
              <w:highlight w:val="yellow"/>
            </w:rPr>
          </w:rPrChange>
        </w:rPr>
        <w:t xml:space="preserve">maximale </w:t>
      </w:r>
      <w:r w:rsidRPr="00571BED">
        <w:rPr>
          <w:rPrChange w:id="42" w:author="Nadhirou SANDI" w:date="2023-07-21T10:44:00Z">
            <w:rPr>
              <w:highlight w:val="yellow"/>
            </w:rPr>
          </w:rPrChange>
        </w:rPr>
        <w:t xml:space="preserve">: </w:t>
      </w:r>
      <w:r w:rsidR="001A0E90" w:rsidRPr="00571BED">
        <w:rPr>
          <w:b/>
          <w:rPrChange w:id="43" w:author="Nadhirou SANDI" w:date="2023-07-21T10:44:00Z">
            <w:rPr>
              <w:b/>
              <w:highlight w:val="yellow"/>
            </w:rPr>
          </w:rPrChange>
        </w:rPr>
        <w:t>3</w:t>
      </w:r>
      <w:r w:rsidRPr="00571BED">
        <w:rPr>
          <w:b/>
          <w:rPrChange w:id="44" w:author="Nadhirou SANDI" w:date="2023-07-21T10:44:00Z">
            <w:rPr>
              <w:b/>
              <w:highlight w:val="yellow"/>
            </w:rPr>
          </w:rPrChange>
        </w:rPr>
        <w:t xml:space="preserve"> mois</w:t>
      </w:r>
    </w:p>
    <w:p w14:paraId="76C50F9C" w14:textId="77777777" w:rsidR="009436C0" w:rsidRDefault="009436C0" w:rsidP="009436C0">
      <w:pPr>
        <w:pStyle w:val="Listepuces2"/>
      </w:pPr>
      <w:r w:rsidRPr="00D80C52">
        <w:t xml:space="preserve">Travaux : </w:t>
      </w:r>
      <w:r w:rsidRPr="00447E3C">
        <w:rPr>
          <w:b/>
        </w:rPr>
        <w:t xml:space="preserve">12 mois </w:t>
      </w:r>
      <w:r w:rsidRPr="00D80C52">
        <w:t>(compris congés du BTP)</w:t>
      </w:r>
      <w:commentRangeStart w:id="45"/>
      <w:commentRangeEnd w:id="45"/>
      <w:r>
        <w:rPr>
          <w:rStyle w:val="Marquedecommentaire"/>
          <w:rFonts w:ascii="Bebas Neue Regular" w:eastAsiaTheme="minorHAnsi" w:hAnsi="Bebas Neue Regular" w:cs="Arial"/>
          <w:noProof w:val="0"/>
          <w:color w:val="1B5582"/>
          <w:szCs w:val="48"/>
        </w:rPr>
        <w:commentReference w:id="45"/>
      </w:r>
    </w:p>
    <w:p w14:paraId="0E7EB816" w14:textId="77777777" w:rsidR="00C33DE7" w:rsidRPr="00D80C52" w:rsidRDefault="00C33DE7" w:rsidP="00C33DE7">
      <w:pPr>
        <w:pStyle w:val="Corpsdetexte"/>
      </w:pPr>
    </w:p>
    <w:p w14:paraId="51AB4D2E" w14:textId="5BCECF04" w:rsidR="00DD6156" w:rsidRPr="00DD6156" w:rsidRDefault="00DD6156" w:rsidP="00DD6156">
      <w:pPr>
        <w:pStyle w:val="Corpsdetexte"/>
        <w:rPr>
          <w:b/>
        </w:rPr>
      </w:pPr>
      <w:r w:rsidRPr="00DD6156">
        <w:rPr>
          <w:b/>
        </w:rPr>
        <w:t>Concernant le lot n°2 Réseaux secs</w:t>
      </w:r>
      <w:r>
        <w:rPr>
          <w:b/>
        </w:rPr>
        <w:t> :</w:t>
      </w:r>
    </w:p>
    <w:p w14:paraId="0C21A31A" w14:textId="3B892F1C" w:rsidR="009436C0" w:rsidRPr="00D80C52" w:rsidRDefault="009436C0" w:rsidP="009436C0">
      <w:pPr>
        <w:pStyle w:val="Listepuces2"/>
      </w:pPr>
      <w:r w:rsidRPr="00D80C52">
        <w:t xml:space="preserve">Période de </w:t>
      </w:r>
      <w:r w:rsidR="001A0E90" w:rsidRPr="00571BED">
        <w:rPr>
          <w:rPrChange w:id="46" w:author="Nadhirou SANDI" w:date="2023-07-21T10:44:00Z">
            <w:rPr>
              <w:highlight w:val="yellow"/>
            </w:rPr>
          </w:rPrChange>
        </w:rPr>
        <w:t xml:space="preserve">préparation maximale : </w:t>
      </w:r>
      <w:r w:rsidR="001A0E90" w:rsidRPr="00571BED">
        <w:rPr>
          <w:b/>
          <w:rPrChange w:id="47" w:author="Nadhirou SANDI" w:date="2023-07-21T10:44:00Z">
            <w:rPr>
              <w:b/>
              <w:highlight w:val="yellow"/>
            </w:rPr>
          </w:rPrChange>
        </w:rPr>
        <w:t>3 mois</w:t>
      </w:r>
    </w:p>
    <w:p w14:paraId="017AD7F1" w14:textId="77777777" w:rsidR="009436C0" w:rsidRDefault="009436C0" w:rsidP="009436C0">
      <w:pPr>
        <w:pStyle w:val="Listepuces2"/>
      </w:pPr>
      <w:r w:rsidRPr="00D80C52">
        <w:t xml:space="preserve">Travaux : </w:t>
      </w:r>
      <w:r w:rsidRPr="00447E3C">
        <w:rPr>
          <w:b/>
        </w:rPr>
        <w:t xml:space="preserve">12 mois </w:t>
      </w:r>
      <w:r w:rsidRPr="00D80C52">
        <w:t>(compris congés du BTP)</w:t>
      </w:r>
      <w:commentRangeStart w:id="48"/>
      <w:commentRangeEnd w:id="48"/>
      <w:r>
        <w:rPr>
          <w:rStyle w:val="Marquedecommentaire"/>
          <w:rFonts w:ascii="Bebas Neue Regular" w:eastAsiaTheme="minorHAnsi" w:hAnsi="Bebas Neue Regular" w:cs="Arial"/>
          <w:noProof w:val="0"/>
          <w:color w:val="1B5582"/>
          <w:szCs w:val="48"/>
        </w:rPr>
        <w:commentReference w:id="48"/>
      </w:r>
    </w:p>
    <w:p w14:paraId="07192887" w14:textId="77777777" w:rsidR="00C33DE7" w:rsidRPr="00D80C52" w:rsidRDefault="00C33DE7" w:rsidP="00C33DE7">
      <w:pPr>
        <w:pStyle w:val="Corpsdetexte"/>
      </w:pPr>
    </w:p>
    <w:p w14:paraId="6C782FC2" w14:textId="2C855C32" w:rsidR="00DD6156" w:rsidRPr="00DD6156" w:rsidRDefault="00DD6156" w:rsidP="00DD6156">
      <w:pPr>
        <w:pStyle w:val="Corpsdetexte"/>
        <w:rPr>
          <w:b/>
        </w:rPr>
      </w:pPr>
      <w:r w:rsidRPr="00DD6156">
        <w:rPr>
          <w:b/>
        </w:rPr>
        <w:t>Concernant le lot n°3 Paysage</w:t>
      </w:r>
      <w:r>
        <w:rPr>
          <w:b/>
        </w:rPr>
        <w:t> :</w:t>
      </w:r>
    </w:p>
    <w:p w14:paraId="2AD7610F" w14:textId="77777777" w:rsidR="00C33DE7" w:rsidRPr="00571BED" w:rsidRDefault="00C33DE7" w:rsidP="00C33DE7">
      <w:pPr>
        <w:pStyle w:val="Listepuces2"/>
        <w:rPr>
          <w:b/>
          <w:rPrChange w:id="49" w:author="Nadhirou SANDI" w:date="2023-07-21T10:44:00Z">
            <w:rPr>
              <w:b/>
              <w:highlight w:val="green"/>
            </w:rPr>
          </w:rPrChange>
        </w:rPr>
      </w:pPr>
      <w:r w:rsidRPr="00571BED">
        <w:rPr>
          <w:rPrChange w:id="50" w:author="Nadhirou SANDI" w:date="2023-07-21T10:44:00Z">
            <w:rPr>
              <w:highlight w:val="green"/>
            </w:rPr>
          </w:rPrChange>
        </w:rPr>
        <w:t xml:space="preserve">Période de culture des végétaux : </w:t>
      </w:r>
      <w:r w:rsidRPr="00571BED">
        <w:rPr>
          <w:b/>
          <w:rPrChange w:id="51" w:author="Nadhirou SANDI" w:date="2023-07-21T10:44:00Z">
            <w:rPr>
              <w:b/>
              <w:highlight w:val="green"/>
            </w:rPr>
          </w:rPrChange>
        </w:rPr>
        <w:t>6 mois</w:t>
      </w:r>
    </w:p>
    <w:p w14:paraId="23B34641" w14:textId="77777777" w:rsidR="00C33DE7" w:rsidRPr="00571BED" w:rsidRDefault="00C33DE7" w:rsidP="00C33DE7">
      <w:pPr>
        <w:pStyle w:val="Listepuces2"/>
        <w:rPr>
          <w:rPrChange w:id="52" w:author="Nadhirou SANDI" w:date="2023-07-21T10:44:00Z">
            <w:rPr>
              <w:highlight w:val="green"/>
            </w:rPr>
          </w:rPrChange>
        </w:rPr>
      </w:pPr>
      <w:r w:rsidRPr="00571BED">
        <w:rPr>
          <w:rPrChange w:id="53" w:author="Nadhirou SANDI" w:date="2023-07-21T10:44:00Z">
            <w:rPr>
              <w:highlight w:val="green"/>
            </w:rPr>
          </w:rPrChange>
        </w:rPr>
        <w:t xml:space="preserve">Délai des travaux de plantation : </w:t>
      </w:r>
      <w:r w:rsidRPr="00571BED">
        <w:rPr>
          <w:b/>
          <w:rPrChange w:id="54" w:author="Nadhirou SANDI" w:date="2023-07-21T10:44:00Z">
            <w:rPr>
              <w:b/>
              <w:highlight w:val="green"/>
            </w:rPr>
          </w:rPrChange>
        </w:rPr>
        <w:t>6 mois (pouvant être réalisé en plusieurs étapes)</w:t>
      </w:r>
    </w:p>
    <w:p w14:paraId="2F9B023B" w14:textId="77777777" w:rsidR="00C33DE7" w:rsidRPr="00571BED" w:rsidRDefault="00C33DE7" w:rsidP="00C33DE7">
      <w:pPr>
        <w:pStyle w:val="Listepuces2"/>
        <w:rPr>
          <w:rPrChange w:id="55" w:author="Nadhirou SANDI" w:date="2023-07-21T10:44:00Z">
            <w:rPr>
              <w:highlight w:val="green"/>
            </w:rPr>
          </w:rPrChange>
        </w:rPr>
      </w:pPr>
      <w:r w:rsidRPr="00571BED">
        <w:rPr>
          <w:rPrChange w:id="56" w:author="Nadhirou SANDI" w:date="2023-07-21T10:44:00Z">
            <w:rPr>
              <w:highlight w:val="green"/>
            </w:rPr>
          </w:rPrChange>
        </w:rPr>
        <w:t>Période de parachèvement :</w:t>
      </w:r>
      <w:commentRangeStart w:id="57"/>
      <w:r w:rsidRPr="00571BED">
        <w:rPr>
          <w:b/>
          <w:rPrChange w:id="58" w:author="Nadhirou SANDI" w:date="2023-07-21T10:44:00Z">
            <w:rPr>
              <w:b/>
              <w:highlight w:val="green"/>
            </w:rPr>
          </w:rPrChange>
        </w:rPr>
        <w:t>12 mois</w:t>
      </w:r>
      <w:commentRangeEnd w:id="57"/>
      <w:r w:rsidR="001A0E90" w:rsidRPr="00571BED">
        <w:rPr>
          <w:rStyle w:val="Marquedecommentaire"/>
          <w:rFonts w:ascii="Bebas Neue Regular" w:eastAsiaTheme="minorHAnsi" w:hAnsi="Bebas Neue Regular" w:cs="Arial"/>
          <w:noProof w:val="0"/>
          <w:color w:val="1B5582"/>
          <w:szCs w:val="48"/>
        </w:rPr>
        <w:commentReference w:id="57"/>
      </w:r>
    </w:p>
    <w:p w14:paraId="68B16A5F" w14:textId="77777777" w:rsidR="00C33DE7" w:rsidRPr="00571BED" w:rsidDel="00571BED" w:rsidRDefault="00C33DE7" w:rsidP="00C33DE7">
      <w:pPr>
        <w:pStyle w:val="Listepuces2"/>
        <w:rPr>
          <w:del w:id="59" w:author="Nadhirou SANDI" w:date="2023-07-21T10:45:00Z"/>
          <w:rPrChange w:id="60" w:author="Nadhirou SANDI" w:date="2023-07-21T10:44:00Z">
            <w:rPr>
              <w:del w:id="61" w:author="Nadhirou SANDI" w:date="2023-07-21T10:45:00Z"/>
              <w:highlight w:val="green"/>
            </w:rPr>
          </w:rPrChange>
        </w:rPr>
      </w:pPr>
      <w:r w:rsidRPr="00571BED">
        <w:rPr>
          <w:rPrChange w:id="62" w:author="Nadhirou SANDI" w:date="2023-07-21T10:44:00Z">
            <w:rPr>
              <w:highlight w:val="green"/>
            </w:rPr>
          </w:rPrChange>
        </w:rPr>
        <w:t>constat de reprise de plantation : 3 à 6 mois</w:t>
      </w:r>
    </w:p>
    <w:bookmarkEnd w:id="39"/>
    <w:p w14:paraId="2E1FBA2D" w14:textId="77777777" w:rsidR="00507F1C" w:rsidRDefault="00507F1C">
      <w:pPr>
        <w:pStyle w:val="Listepuces2"/>
        <w:pPrChange w:id="63" w:author="Nadhirou SANDI" w:date="2023-07-21T10:45:00Z">
          <w:pPr>
            <w:pStyle w:val="Corpsdetexte"/>
          </w:pPr>
        </w:pPrChange>
      </w:pPr>
    </w:p>
    <w:p w14:paraId="10964782" w14:textId="77777777" w:rsidR="008C2297" w:rsidRDefault="008C2297" w:rsidP="00507F1C">
      <w:pPr>
        <w:pStyle w:val="Corpsdetexte"/>
        <w:rPr>
          <w:ins w:id="64" w:author="Nadhirou SANDI" w:date="2023-07-21T11:16:00Z"/>
        </w:rPr>
      </w:pPr>
      <w:bookmarkStart w:id="65" w:name="_Hlk140830568"/>
    </w:p>
    <w:p w14:paraId="0BAC9317" w14:textId="5CE677FF" w:rsidR="001A0E90" w:rsidRDefault="001A0E90" w:rsidP="00507F1C">
      <w:pPr>
        <w:pStyle w:val="Corpsdetexte"/>
      </w:pPr>
      <w:proofErr w:type="gramStart"/>
      <w:r w:rsidRPr="00571BED">
        <w:rPr>
          <w:rPrChange w:id="66" w:author="Nadhirou SANDI" w:date="2023-07-21T10:45:00Z">
            <w:rPr>
              <w:highlight w:val="yellow"/>
            </w:rPr>
          </w:rPrChange>
        </w:rPr>
        <w:t>délais</w:t>
      </w:r>
      <w:proofErr w:type="gramEnd"/>
      <w:r w:rsidRPr="00571BED">
        <w:rPr>
          <w:rPrChange w:id="67" w:author="Nadhirou SANDI" w:date="2023-07-21T10:45:00Z">
            <w:rPr>
              <w:highlight w:val="yellow"/>
            </w:rPr>
          </w:rPrChange>
        </w:rPr>
        <w:t xml:space="preserve"> à préciser par le candidat /engagement du candidat sur la période de préparation </w:t>
      </w:r>
      <w:bookmarkEnd w:id="65"/>
      <w:del w:id="68" w:author="Sophie BAUDOUX" w:date="2023-05-31T11:55:00Z">
        <w:r w:rsidRPr="00571BED" w:rsidDel="00740477">
          <w:delText>?</w:delText>
        </w:r>
      </w:del>
    </w:p>
    <w:p w14:paraId="1227D886" w14:textId="1418A946" w:rsidR="008C2297" w:rsidRPr="00DD6156" w:rsidRDefault="008C2297" w:rsidP="008C2297">
      <w:pPr>
        <w:pStyle w:val="Corpsdetexte"/>
        <w:rPr>
          <w:ins w:id="69" w:author="Nadhirou SANDI" w:date="2023-07-21T11:16:00Z"/>
          <w:b/>
        </w:rPr>
      </w:pPr>
      <w:ins w:id="70" w:author="Nadhirou SANDI" w:date="2023-07-21T11:16:00Z">
        <w:r>
          <w:rPr>
            <w:b/>
          </w:rPr>
          <w:t>L</w:t>
        </w:r>
        <w:r w:rsidRPr="00DD6156">
          <w:rPr>
            <w:b/>
          </w:rPr>
          <w:t>ot n°1 VRD</w:t>
        </w:r>
        <w:r>
          <w:rPr>
            <w:b/>
          </w:rPr>
          <w:t> :</w:t>
        </w:r>
      </w:ins>
    </w:p>
    <w:p w14:paraId="1DAA3E0F" w14:textId="71DDA061" w:rsidR="008C2297" w:rsidRPr="00D80C52" w:rsidRDefault="008C2297" w:rsidP="008C2297">
      <w:pPr>
        <w:pStyle w:val="Listepuces2"/>
        <w:rPr>
          <w:ins w:id="71" w:author="Nadhirou SANDI" w:date="2023-07-21T11:16:00Z"/>
        </w:rPr>
      </w:pPr>
      <w:ins w:id="72" w:author="Nadhirou SANDI" w:date="2023-07-21T11:16:00Z">
        <w:r w:rsidRPr="00D80C52">
          <w:t xml:space="preserve">Période de </w:t>
        </w:r>
        <w:r w:rsidRPr="00AC6B83">
          <w:t xml:space="preserve">préparation maximale : </w:t>
        </w:r>
      </w:ins>
      <w:ins w:id="73" w:author="Nadhirou SANDI" w:date="2023-07-21T11:17:00Z">
        <w:r>
          <w:rPr>
            <w:b/>
          </w:rPr>
          <w:t>…………………………….. mois</w:t>
        </w:r>
      </w:ins>
    </w:p>
    <w:p w14:paraId="271B93D3" w14:textId="6B273E16" w:rsidR="008C2297" w:rsidRDefault="008C2297" w:rsidP="008C2297">
      <w:pPr>
        <w:pStyle w:val="Listepuces2"/>
        <w:rPr>
          <w:ins w:id="74" w:author="Nadhirou SANDI" w:date="2023-07-21T11:16:00Z"/>
        </w:rPr>
      </w:pPr>
      <w:ins w:id="75" w:author="Nadhirou SANDI" w:date="2023-07-21T11:16:00Z">
        <w:r w:rsidRPr="00D80C52">
          <w:t xml:space="preserve">Travaux : </w:t>
        </w:r>
      </w:ins>
      <w:ins w:id="76" w:author="Nadhirou SANDI" w:date="2023-07-21T11:17:00Z">
        <w:r>
          <w:rPr>
            <w:b/>
          </w:rPr>
          <w:t>……………………………………………………………</w:t>
        </w:r>
      </w:ins>
      <w:ins w:id="77" w:author="Nadhirou SANDI" w:date="2023-07-21T11:16:00Z">
        <w:r w:rsidRPr="00447E3C">
          <w:rPr>
            <w:b/>
          </w:rPr>
          <w:t xml:space="preserve">mois </w:t>
        </w:r>
        <w:r w:rsidRPr="00D80C52">
          <w:t>(compris congés du BTP)</w:t>
        </w:r>
        <w:commentRangeStart w:id="78"/>
        <w:commentRangeEnd w:id="78"/>
        <w:r>
          <w:rPr>
            <w:rStyle w:val="Marquedecommentaire"/>
            <w:rFonts w:ascii="Bebas Neue Regular" w:eastAsiaTheme="minorHAnsi" w:hAnsi="Bebas Neue Regular" w:cs="Arial"/>
            <w:noProof w:val="0"/>
            <w:color w:val="1B5582"/>
            <w:szCs w:val="48"/>
          </w:rPr>
          <w:commentReference w:id="78"/>
        </w:r>
      </w:ins>
    </w:p>
    <w:p w14:paraId="6802DF57" w14:textId="77777777" w:rsidR="008C2297" w:rsidRPr="00D80C52" w:rsidRDefault="008C2297" w:rsidP="008C2297">
      <w:pPr>
        <w:pStyle w:val="Corpsdetexte"/>
        <w:rPr>
          <w:ins w:id="79" w:author="Nadhirou SANDI" w:date="2023-07-21T11:16:00Z"/>
        </w:rPr>
      </w:pPr>
    </w:p>
    <w:p w14:paraId="513EF6B4" w14:textId="2ED684DC" w:rsidR="008C2297" w:rsidRPr="00DD6156" w:rsidRDefault="008C2297" w:rsidP="008C2297">
      <w:pPr>
        <w:pStyle w:val="Corpsdetexte"/>
        <w:rPr>
          <w:ins w:id="80" w:author="Nadhirou SANDI" w:date="2023-07-21T11:16:00Z"/>
          <w:b/>
        </w:rPr>
      </w:pPr>
      <w:ins w:id="81" w:author="Nadhirou SANDI" w:date="2023-07-21T11:17:00Z">
        <w:r>
          <w:rPr>
            <w:b/>
          </w:rPr>
          <w:t>L</w:t>
        </w:r>
      </w:ins>
      <w:ins w:id="82" w:author="Nadhirou SANDI" w:date="2023-07-21T11:16:00Z">
        <w:r w:rsidRPr="00DD6156">
          <w:rPr>
            <w:b/>
          </w:rPr>
          <w:t>ot n°2 Réseaux secs</w:t>
        </w:r>
        <w:r>
          <w:rPr>
            <w:b/>
          </w:rPr>
          <w:t> :</w:t>
        </w:r>
      </w:ins>
    </w:p>
    <w:p w14:paraId="778B3905" w14:textId="66D5D59E" w:rsidR="008C2297" w:rsidRPr="00D80C52" w:rsidRDefault="008C2297" w:rsidP="008C2297">
      <w:pPr>
        <w:pStyle w:val="Listepuces2"/>
        <w:rPr>
          <w:ins w:id="83" w:author="Nadhirou SANDI" w:date="2023-07-21T11:16:00Z"/>
        </w:rPr>
      </w:pPr>
      <w:ins w:id="84" w:author="Nadhirou SANDI" w:date="2023-07-21T11:16:00Z">
        <w:r w:rsidRPr="00D80C52">
          <w:t xml:space="preserve">Période de </w:t>
        </w:r>
        <w:r w:rsidRPr="00AC6B83">
          <w:t xml:space="preserve">préparation maximale : </w:t>
        </w:r>
      </w:ins>
      <w:ins w:id="85" w:author="Nadhirou SANDI" w:date="2023-07-21T11:17:00Z">
        <w:r>
          <w:rPr>
            <w:b/>
          </w:rPr>
          <w:t>………………………………………………</w:t>
        </w:r>
      </w:ins>
      <w:ins w:id="86" w:author="Nadhirou SANDI" w:date="2023-07-21T11:16:00Z">
        <w:r w:rsidRPr="00AC6B83">
          <w:rPr>
            <w:b/>
          </w:rPr>
          <w:t xml:space="preserve"> mois</w:t>
        </w:r>
      </w:ins>
    </w:p>
    <w:p w14:paraId="331768A8" w14:textId="0878543B" w:rsidR="008C2297" w:rsidRDefault="008C2297" w:rsidP="008C2297">
      <w:pPr>
        <w:pStyle w:val="Listepuces2"/>
        <w:rPr>
          <w:ins w:id="87" w:author="Nadhirou SANDI" w:date="2023-07-21T11:16:00Z"/>
        </w:rPr>
      </w:pPr>
      <w:ins w:id="88" w:author="Nadhirou SANDI" w:date="2023-07-21T11:16:00Z">
        <w:r w:rsidRPr="00D80C52">
          <w:t xml:space="preserve">Travaux : </w:t>
        </w:r>
      </w:ins>
      <w:ins w:id="89" w:author="Nadhirou SANDI" w:date="2023-07-21T11:17:00Z">
        <w:r>
          <w:rPr>
            <w:b/>
          </w:rPr>
          <w:t>……………………………………………………………</w:t>
        </w:r>
      </w:ins>
      <w:ins w:id="90" w:author="Nadhirou SANDI" w:date="2023-07-21T11:16:00Z">
        <w:r w:rsidRPr="00447E3C">
          <w:rPr>
            <w:b/>
          </w:rPr>
          <w:t xml:space="preserve"> mois </w:t>
        </w:r>
        <w:r w:rsidRPr="00D80C52">
          <w:t>(compris congés du BTP)</w:t>
        </w:r>
        <w:commentRangeStart w:id="91"/>
        <w:commentRangeEnd w:id="91"/>
        <w:r>
          <w:rPr>
            <w:rStyle w:val="Marquedecommentaire"/>
            <w:rFonts w:ascii="Bebas Neue Regular" w:eastAsiaTheme="minorHAnsi" w:hAnsi="Bebas Neue Regular" w:cs="Arial"/>
            <w:noProof w:val="0"/>
            <w:color w:val="1B5582"/>
            <w:szCs w:val="48"/>
          </w:rPr>
          <w:commentReference w:id="91"/>
        </w:r>
      </w:ins>
    </w:p>
    <w:p w14:paraId="2416C7FB" w14:textId="77777777" w:rsidR="008C2297" w:rsidRPr="00D80C52" w:rsidRDefault="008C2297" w:rsidP="008C2297">
      <w:pPr>
        <w:pStyle w:val="Corpsdetexte"/>
        <w:rPr>
          <w:ins w:id="92" w:author="Nadhirou SANDI" w:date="2023-07-21T11:16:00Z"/>
        </w:rPr>
      </w:pPr>
    </w:p>
    <w:p w14:paraId="19029E96" w14:textId="2DCB03EB" w:rsidR="008C2297" w:rsidRPr="00DD6156" w:rsidRDefault="008C2297" w:rsidP="008C2297">
      <w:pPr>
        <w:pStyle w:val="Corpsdetexte"/>
        <w:rPr>
          <w:ins w:id="93" w:author="Nadhirou SANDI" w:date="2023-07-21T11:16:00Z"/>
          <w:b/>
        </w:rPr>
      </w:pPr>
      <w:ins w:id="94" w:author="Nadhirou SANDI" w:date="2023-07-21T11:18:00Z">
        <w:r>
          <w:rPr>
            <w:b/>
          </w:rPr>
          <w:t>L</w:t>
        </w:r>
      </w:ins>
      <w:ins w:id="95" w:author="Nadhirou SANDI" w:date="2023-07-21T11:16:00Z">
        <w:r w:rsidRPr="00DD6156">
          <w:rPr>
            <w:b/>
          </w:rPr>
          <w:t>ot n°3 Paysage</w:t>
        </w:r>
        <w:r>
          <w:rPr>
            <w:b/>
          </w:rPr>
          <w:t> :</w:t>
        </w:r>
      </w:ins>
    </w:p>
    <w:p w14:paraId="148A8F07" w14:textId="00A967D8" w:rsidR="008C2297" w:rsidRPr="00AC6B83" w:rsidRDefault="008C2297" w:rsidP="008C2297">
      <w:pPr>
        <w:pStyle w:val="Listepuces2"/>
        <w:rPr>
          <w:ins w:id="96" w:author="Nadhirou SANDI" w:date="2023-07-21T11:16:00Z"/>
          <w:b/>
        </w:rPr>
      </w:pPr>
      <w:ins w:id="97" w:author="Nadhirou SANDI" w:date="2023-07-21T11:16:00Z">
        <w:r w:rsidRPr="00AC6B83">
          <w:t xml:space="preserve">Période de culture des végétaux : </w:t>
        </w:r>
      </w:ins>
      <w:ins w:id="98" w:author="Nadhirou SANDI" w:date="2023-07-21T11:18:00Z">
        <w:r>
          <w:rPr>
            <w:b/>
          </w:rPr>
          <w:t>……………………………………………</w:t>
        </w:r>
      </w:ins>
      <w:ins w:id="99" w:author="Nadhirou SANDI" w:date="2023-07-21T11:16:00Z">
        <w:r w:rsidRPr="00AC6B83">
          <w:rPr>
            <w:b/>
          </w:rPr>
          <w:t>mois</w:t>
        </w:r>
      </w:ins>
    </w:p>
    <w:p w14:paraId="229DAB4E" w14:textId="399CBE79" w:rsidR="008C2297" w:rsidRPr="00AC6B83" w:rsidRDefault="008C2297" w:rsidP="008C2297">
      <w:pPr>
        <w:pStyle w:val="Listepuces2"/>
        <w:rPr>
          <w:ins w:id="100" w:author="Nadhirou SANDI" w:date="2023-07-21T11:16:00Z"/>
        </w:rPr>
      </w:pPr>
      <w:ins w:id="101" w:author="Nadhirou SANDI" w:date="2023-07-21T11:16:00Z">
        <w:r w:rsidRPr="00AC6B83">
          <w:lastRenderedPageBreak/>
          <w:t xml:space="preserve">Délai des travaux de plantation : </w:t>
        </w:r>
      </w:ins>
      <w:ins w:id="102" w:author="Nadhirou SANDI" w:date="2023-07-21T11:18:00Z">
        <w:r>
          <w:rPr>
            <w:b/>
          </w:rPr>
          <w:t>…………………………...</w:t>
        </w:r>
      </w:ins>
      <w:ins w:id="103" w:author="Nadhirou SANDI" w:date="2023-07-21T11:16:00Z">
        <w:r w:rsidRPr="00AC6B83">
          <w:rPr>
            <w:b/>
          </w:rPr>
          <w:t>mois (pouvant être réalisé en plusieurs étapes)</w:t>
        </w:r>
      </w:ins>
    </w:p>
    <w:p w14:paraId="15C185D0" w14:textId="123F7F1F" w:rsidR="008C2297" w:rsidRPr="00AC6B83" w:rsidRDefault="008C2297" w:rsidP="008C2297">
      <w:pPr>
        <w:pStyle w:val="Listepuces2"/>
        <w:rPr>
          <w:ins w:id="104" w:author="Nadhirou SANDI" w:date="2023-07-21T11:16:00Z"/>
        </w:rPr>
      </w:pPr>
      <w:ins w:id="105" w:author="Nadhirou SANDI" w:date="2023-07-21T11:16:00Z">
        <w:r w:rsidRPr="00AC6B83">
          <w:t>Période de parachèvement :</w:t>
        </w:r>
      </w:ins>
      <w:ins w:id="106" w:author="Nadhirou SANDI" w:date="2023-07-21T11:18:00Z">
        <w:r>
          <w:rPr>
            <w:b/>
          </w:rPr>
          <w:t>…………………………………….</w:t>
        </w:r>
      </w:ins>
      <w:commentRangeStart w:id="107"/>
      <w:ins w:id="108" w:author="Nadhirou SANDI" w:date="2023-07-21T11:16:00Z">
        <w:r w:rsidRPr="00AC6B83">
          <w:rPr>
            <w:b/>
          </w:rPr>
          <w:t>mois</w:t>
        </w:r>
        <w:commentRangeEnd w:id="107"/>
        <w:r w:rsidRPr="00571BED">
          <w:rPr>
            <w:rStyle w:val="Marquedecommentaire"/>
            <w:rFonts w:ascii="Bebas Neue Regular" w:eastAsiaTheme="minorHAnsi" w:hAnsi="Bebas Neue Regular" w:cs="Arial"/>
            <w:noProof w:val="0"/>
            <w:color w:val="1B5582"/>
            <w:szCs w:val="48"/>
          </w:rPr>
          <w:commentReference w:id="107"/>
        </w:r>
      </w:ins>
    </w:p>
    <w:p w14:paraId="1DE0A639" w14:textId="3C373210" w:rsidR="001A0E90" w:rsidRDefault="008C2297" w:rsidP="008C2297">
      <w:pPr>
        <w:pStyle w:val="Corpsdetexte"/>
      </w:pPr>
      <w:ins w:id="109" w:author="Nadhirou SANDI" w:date="2023-07-21T11:16:00Z">
        <w:r w:rsidRPr="00AC6B83">
          <w:rPr>
            <w:noProof/>
          </w:rPr>
          <w:t>constat de reprise de plantation : 3 à 6 mois</w:t>
        </w:r>
      </w:ins>
    </w:p>
    <w:p w14:paraId="00CBC27B" w14:textId="1716493A" w:rsidR="00507F1C" w:rsidRDefault="00507F1C" w:rsidP="00507F1C">
      <w:pPr>
        <w:pStyle w:val="Titre1"/>
      </w:pPr>
      <w:commentRangeStart w:id="110"/>
      <w:r>
        <w:t>Article 1</w:t>
      </w:r>
      <w:r w:rsidR="000A29C2">
        <w:t>3</w:t>
      </w:r>
      <w:r>
        <w:t xml:space="preserve"> – Calendrier prévisionnel d'exécution et délai global</w:t>
      </w:r>
    </w:p>
    <w:p w14:paraId="23F08695" w14:textId="70204F05" w:rsidR="00507F1C" w:rsidRDefault="00507F1C" w:rsidP="00507F1C">
      <w:pPr>
        <w:pStyle w:val="Corpsdetexte"/>
      </w:pPr>
      <w:r>
        <w:t xml:space="preserve">Le délai global d'exécution de l'ensemble des travaux est de </w:t>
      </w:r>
      <w:r w:rsidRPr="00507F1C">
        <w:rPr>
          <w:b/>
        </w:rPr>
        <w:t>1</w:t>
      </w:r>
      <w:r w:rsidR="0049027C">
        <w:rPr>
          <w:b/>
        </w:rPr>
        <w:t>8</w:t>
      </w:r>
      <w:r w:rsidRPr="00507F1C">
        <w:rPr>
          <w:b/>
        </w:rPr>
        <w:t xml:space="preserve"> mois.</w:t>
      </w:r>
    </w:p>
    <w:p w14:paraId="5D67C7D0" w14:textId="77777777" w:rsidR="00507F1C" w:rsidRDefault="00507F1C" w:rsidP="00507F1C">
      <w:pPr>
        <w:pStyle w:val="Corpsdetexte"/>
      </w:pPr>
      <w:r>
        <w:t>Les délais d’exécution propres à chaque lot s'insèrent dans ce délai d'ensemble, conformément au calendrier prévisionnel d’exécution annexé au présent document, qui précise les dates d'intervention relatives à chaque lot.</w:t>
      </w:r>
    </w:p>
    <w:p w14:paraId="7169590E" w14:textId="77777777" w:rsidR="00507F1C" w:rsidRDefault="00507F1C" w:rsidP="00507F1C">
      <w:pPr>
        <w:pStyle w:val="Corpsdetexte"/>
      </w:pPr>
      <w:r>
        <w:t>Le délai d'exécution de chaque lot est confirmé ou modifié pendant la période de préparation.</w:t>
      </w:r>
    </w:p>
    <w:p w14:paraId="42A9E8DC" w14:textId="718A5230" w:rsidR="00507F1C" w:rsidRDefault="00507F1C" w:rsidP="00507F1C">
      <w:pPr>
        <w:pStyle w:val="Corpsdetexte"/>
      </w:pPr>
      <w:r>
        <w:t>L'ordre de service adressé à l'entrepreneur titulaire du lot commençant le premier l'exécution des travaux lui incombant, est porté à la connaissance des entrepreneurs chargés des autres lots.</w:t>
      </w:r>
      <w:commentRangeEnd w:id="110"/>
      <w:r w:rsidR="00B80187">
        <w:rPr>
          <w:rStyle w:val="Marquedecommentaire"/>
          <w:rFonts w:ascii="Bebas Neue Regular" w:hAnsi="Bebas Neue Regular" w:cs="Arial"/>
          <w:color w:val="1B5582"/>
          <w:szCs w:val="48"/>
        </w:rPr>
        <w:commentReference w:id="110"/>
      </w:r>
    </w:p>
    <w:p w14:paraId="6DA3ACBD" w14:textId="13C73F89" w:rsidR="004454EE" w:rsidRDefault="004454EE" w:rsidP="00142ED9">
      <w:pPr>
        <w:pStyle w:val="Titre1"/>
      </w:pPr>
      <w:r>
        <w:t>Article</w:t>
      </w:r>
      <w:r w:rsidR="00D95D45">
        <w:t> </w:t>
      </w:r>
      <w:r w:rsidR="00B80187">
        <w:t>1</w:t>
      </w:r>
      <w:r w:rsidR="000A29C2">
        <w:t>4</w:t>
      </w:r>
      <w:r>
        <w:t xml:space="preserve"> – Sous-traitance</w:t>
      </w:r>
    </w:p>
    <w:p w14:paraId="3B26C6EC" w14:textId="1DC5B817" w:rsidR="004454EE" w:rsidRDefault="004454EE" w:rsidP="00375FF7">
      <w:pPr>
        <w:pStyle w:val="Corpsdetexte"/>
      </w:pPr>
      <w:r>
        <w:t>L</w:t>
      </w:r>
      <w:r w:rsidR="00375FF7">
        <w:t xml:space="preserve">es </w:t>
      </w:r>
      <w:r>
        <w:t>annexe n°</w:t>
      </w:r>
      <w:r w:rsidR="00D95D45">
        <w:t> </w:t>
      </w:r>
      <w:r w:rsidR="00375FF7">
        <w:t>………………</w:t>
      </w:r>
      <w:proofErr w:type="gramStart"/>
      <w:r w:rsidR="00375FF7">
        <w:t>…….</w:t>
      </w:r>
      <w:proofErr w:type="gramEnd"/>
      <w:r w:rsidR="00375FF7">
        <w:t>.</w:t>
      </w:r>
      <w:r>
        <w:t xml:space="preserve"> </w:t>
      </w:r>
      <w:proofErr w:type="gramStart"/>
      <w:r>
        <w:t>à</w:t>
      </w:r>
      <w:proofErr w:type="gramEnd"/>
      <w:r>
        <w:t xml:space="preserve"> cet acte d</w:t>
      </w:r>
      <w:r w:rsidR="00D95D45">
        <w:t>’</w:t>
      </w:r>
      <w:r>
        <w:t>engagement indique, pour chaque sous-traitant payé directement, la nature et le montant des prestations qu</w:t>
      </w:r>
      <w:r w:rsidR="00D95D45">
        <w:t>’</w:t>
      </w:r>
      <w:r>
        <w:t>il est envisagé de lui faire exécuter, ainsi que les noms de ces sous-traitants et les conditions de paiement des contrats de sous-traitance</w:t>
      </w:r>
      <w:r w:rsidR="00D95D45">
        <w:rPr>
          <w:rFonts w:ascii="Times New Roman" w:hAnsi="Times New Roman" w:cs="Times New Roman"/>
        </w:rPr>
        <w:t> </w:t>
      </w:r>
      <w:r>
        <w:t>; le montant des prestations sous-traitées indiqué dans chaque demande constitue le montant maximal de la créance que le sous-traitant concerné pourra présenter en nantissement ou céder.</w:t>
      </w:r>
    </w:p>
    <w:p w14:paraId="59AA13BD" w14:textId="4533FA9C" w:rsidR="004454EE" w:rsidRDefault="004454EE" w:rsidP="00375FF7">
      <w:pPr>
        <w:pStyle w:val="Corpsdetexte"/>
      </w:pPr>
      <w:r>
        <w:t>Ces demandes prennent effet à la notification du marché</w:t>
      </w:r>
      <w:r w:rsidR="00D95D45">
        <w:rPr>
          <w:rFonts w:ascii="Times New Roman" w:hAnsi="Times New Roman" w:cs="Times New Roman"/>
        </w:rPr>
        <w:t> </w:t>
      </w:r>
      <w:r>
        <w:t>; cette notification est réputée emporter acceptation du sous-traitant et agrément des conditions de paiement du contrat de sous-traitance.</w:t>
      </w:r>
    </w:p>
    <w:p w14:paraId="6CC428DA" w14:textId="132450D1" w:rsidR="004454EE" w:rsidRDefault="004454EE" w:rsidP="00375FF7">
      <w:pPr>
        <w:pStyle w:val="Corpsdetexte"/>
      </w:pPr>
      <w:r>
        <w:t>Le montant total des prestations qu</w:t>
      </w:r>
      <w:r w:rsidR="00D95D45">
        <w:t>’</w:t>
      </w:r>
      <w:r>
        <w:t>il est envisagé de sous-traiter conformément à ces annexes est de</w:t>
      </w:r>
      <w:r w:rsidR="00D95D45">
        <w:t> </w:t>
      </w:r>
      <w:r>
        <w:t>:</w:t>
      </w:r>
    </w:p>
    <w:p w14:paraId="3C602251" w14:textId="77777777" w:rsidR="00C67842" w:rsidRDefault="00C67842" w:rsidP="00EF66DC">
      <w:pPr>
        <w:pStyle w:val="N2"/>
      </w:pPr>
    </w:p>
    <w:tbl>
      <w:tblPr>
        <w:tblStyle w:val="TboMRS"/>
        <w:tblW w:w="9071" w:type="dxa"/>
        <w:tblInd w:w="0" w:type="dxa"/>
        <w:tblBorders>
          <w:top w:val="single" w:sz="4" w:space="0" w:color="28499A" w:themeColor="text1"/>
          <w:left w:val="single" w:sz="4" w:space="0" w:color="28499A" w:themeColor="text1"/>
          <w:bottom w:val="single" w:sz="4" w:space="0" w:color="28499A" w:themeColor="text1"/>
          <w:right w:val="single" w:sz="4" w:space="0" w:color="28499A" w:themeColor="text1"/>
          <w:insideH w:val="single" w:sz="4" w:space="0" w:color="28499A" w:themeColor="text1"/>
          <w:insideV w:val="single" w:sz="4" w:space="0" w:color="28499A" w:themeColor="text1"/>
        </w:tblBorders>
        <w:tblLayout w:type="fixed"/>
        <w:tblLook w:val="04A0" w:firstRow="1" w:lastRow="0" w:firstColumn="1" w:lastColumn="0" w:noHBand="0" w:noVBand="1"/>
      </w:tblPr>
      <w:tblGrid>
        <w:gridCol w:w="2288"/>
        <w:gridCol w:w="6783"/>
      </w:tblGrid>
      <w:tr w:rsidR="00EF66DC" w14:paraId="4F96E840" w14:textId="77777777" w:rsidTr="00C236D1">
        <w:tc>
          <w:tcPr>
            <w:tcW w:w="2288" w:type="dxa"/>
            <w:shd w:val="clear" w:color="auto" w:fill="9AAFE5" w:themeFill="text1" w:themeFillTint="66"/>
          </w:tcPr>
          <w:p w14:paraId="4F113F4A" w14:textId="77777777" w:rsidR="00EF66DC" w:rsidRDefault="00EF66DC" w:rsidP="00C236D1">
            <w:pPr>
              <w:pStyle w:val="En-ttetableau"/>
            </w:pPr>
            <w:r>
              <w:t>Montant hors taxes </w:t>
            </w:r>
          </w:p>
        </w:tc>
        <w:tc>
          <w:tcPr>
            <w:tcW w:w="6783" w:type="dxa"/>
            <w:shd w:val="clear" w:color="auto" w:fill="auto"/>
          </w:tcPr>
          <w:p w14:paraId="63B5C6C2" w14:textId="77777777" w:rsidR="00EF66DC" w:rsidRDefault="00EF66DC" w:rsidP="00C236D1">
            <w:pPr>
              <w:pStyle w:val="TTNumq"/>
            </w:pPr>
            <w:r>
              <w:t>euros (en chiffres)</w:t>
            </w:r>
          </w:p>
        </w:tc>
      </w:tr>
      <w:tr w:rsidR="00EF66DC" w14:paraId="60E40CF8" w14:textId="77777777" w:rsidTr="00C236D1">
        <w:tc>
          <w:tcPr>
            <w:tcW w:w="2288" w:type="dxa"/>
            <w:shd w:val="clear" w:color="auto" w:fill="9AAFE5" w:themeFill="text1" w:themeFillTint="66"/>
          </w:tcPr>
          <w:p w14:paraId="6B58CF0A" w14:textId="2E597763" w:rsidR="00EF66DC" w:rsidRDefault="00EF66DC" w:rsidP="00C236D1">
            <w:pPr>
              <w:pStyle w:val="En-ttetableau"/>
            </w:pPr>
            <w:r>
              <w:t>T.V.A.au taux de......... %,</w:t>
            </w:r>
          </w:p>
        </w:tc>
        <w:tc>
          <w:tcPr>
            <w:tcW w:w="6783" w:type="dxa"/>
            <w:shd w:val="clear" w:color="auto" w:fill="auto"/>
          </w:tcPr>
          <w:p w14:paraId="490BB322" w14:textId="77777777" w:rsidR="00EF66DC" w:rsidRDefault="00EF66DC" w:rsidP="00C236D1">
            <w:pPr>
              <w:pStyle w:val="TTNumq"/>
            </w:pPr>
            <w:r>
              <w:t>euros (en chiffres)</w:t>
            </w:r>
          </w:p>
        </w:tc>
      </w:tr>
      <w:tr w:rsidR="00EF66DC" w14:paraId="6B651716" w14:textId="77777777" w:rsidTr="00EF66DC">
        <w:tc>
          <w:tcPr>
            <w:tcW w:w="2288" w:type="dxa"/>
            <w:shd w:val="clear" w:color="auto" w:fill="9AAFE5" w:themeFill="text1" w:themeFillTint="66"/>
          </w:tcPr>
          <w:p w14:paraId="27D27C55" w14:textId="77777777" w:rsidR="00EF66DC" w:rsidRDefault="00EF66DC" w:rsidP="00C236D1">
            <w:pPr>
              <w:pStyle w:val="En-ttetableau"/>
            </w:pPr>
            <w:r>
              <w:t>Montant TTC </w:t>
            </w:r>
          </w:p>
        </w:tc>
        <w:tc>
          <w:tcPr>
            <w:tcW w:w="6783" w:type="dxa"/>
            <w:shd w:val="clear" w:color="auto" w:fill="auto"/>
          </w:tcPr>
          <w:p w14:paraId="50F8947B" w14:textId="77777777" w:rsidR="00EF66DC" w:rsidRDefault="00EF66DC" w:rsidP="00C236D1">
            <w:pPr>
              <w:pStyle w:val="TTNumq"/>
            </w:pPr>
            <w:r>
              <w:t>euros (en chiffres)</w:t>
            </w:r>
          </w:p>
        </w:tc>
      </w:tr>
      <w:tr w:rsidR="00EF66DC" w14:paraId="4C6C36AD" w14:textId="77777777" w:rsidTr="00EF66DC">
        <w:tc>
          <w:tcPr>
            <w:tcW w:w="2288" w:type="dxa"/>
            <w:shd w:val="clear" w:color="auto" w:fill="9AAFE5" w:themeFill="text1" w:themeFillTint="66"/>
          </w:tcPr>
          <w:p w14:paraId="2033901E" w14:textId="77777777" w:rsidR="00EF66DC" w:rsidRDefault="00EF66DC" w:rsidP="00EF66DC">
            <w:pPr>
              <w:pStyle w:val="En-ttetableau"/>
            </w:pPr>
            <w:r>
              <w:t>Montant TTC </w:t>
            </w:r>
          </w:p>
        </w:tc>
        <w:tc>
          <w:tcPr>
            <w:tcW w:w="6783" w:type="dxa"/>
            <w:shd w:val="clear" w:color="auto" w:fill="auto"/>
          </w:tcPr>
          <w:p w14:paraId="752CA2BE" w14:textId="77777777" w:rsidR="00EF66DC" w:rsidRDefault="00EF66DC" w:rsidP="00C236D1">
            <w:pPr>
              <w:pStyle w:val="TTNumq"/>
            </w:pPr>
            <w:r>
              <w:t>euros (en lettres))</w:t>
            </w:r>
          </w:p>
        </w:tc>
      </w:tr>
    </w:tbl>
    <w:p w14:paraId="6E7A7B2A" w14:textId="77777777" w:rsidR="00EF66DC" w:rsidRDefault="00EF66DC" w:rsidP="00EF66DC">
      <w:pPr>
        <w:pStyle w:val="N2"/>
      </w:pPr>
    </w:p>
    <w:p w14:paraId="43E50AB6" w14:textId="72E88DE1" w:rsidR="004454EE" w:rsidRDefault="004454EE" w:rsidP="00C236D1">
      <w:pPr>
        <w:pStyle w:val="Titre1"/>
      </w:pPr>
      <w:r>
        <w:t>Article</w:t>
      </w:r>
      <w:r w:rsidR="00D95D45">
        <w:t> </w:t>
      </w:r>
      <w:r w:rsidR="000A29C2">
        <w:t>15</w:t>
      </w:r>
      <w:r>
        <w:t xml:space="preserve"> – Paiement</w:t>
      </w:r>
    </w:p>
    <w:p w14:paraId="44D8C1F5" w14:textId="5E97F0DD" w:rsidR="004454EE" w:rsidRDefault="004454EE" w:rsidP="005C3725">
      <w:pPr>
        <w:pStyle w:val="Corpsdetexte"/>
      </w:pPr>
      <w:r w:rsidRPr="00C67842">
        <w:t>En cas de paiement sur un seul compte, le pouvoir adjudicateur se libère des sommes dues au titre du présent marché en faisant porter le montant au crédit du compte suivant</w:t>
      </w:r>
      <w:r w:rsidR="00D95D45">
        <w:t> </w:t>
      </w:r>
      <w:r w:rsidRPr="00C67842">
        <w:t>:</w:t>
      </w:r>
    </w:p>
    <w:p w14:paraId="5DB009C4" w14:textId="02725E41" w:rsidR="004003BF" w:rsidRPr="00680D44" w:rsidRDefault="00680D44" w:rsidP="005C3725">
      <w:pPr>
        <w:pStyle w:val="Corpsdetexte"/>
        <w:rPr>
          <w:u w:val="single"/>
        </w:rPr>
      </w:pPr>
      <w:r>
        <w:t>(</w:t>
      </w:r>
      <w:proofErr w:type="gramStart"/>
      <w:r>
        <w:rPr>
          <w:u w:val="single"/>
        </w:rPr>
        <w:t>joindre</w:t>
      </w:r>
      <w:proofErr w:type="gramEnd"/>
      <w:r>
        <w:rPr>
          <w:u w:val="single"/>
        </w:rPr>
        <w:t xml:space="preserve"> RIB correspondant)</w:t>
      </w:r>
    </w:p>
    <w:p w14:paraId="4A95A5AD" w14:textId="77777777" w:rsidR="00C67842" w:rsidRPr="00C67842" w:rsidRDefault="00C67842" w:rsidP="00C67842">
      <w:pPr>
        <w:pStyle w:val="N2"/>
      </w:pPr>
    </w:p>
    <w:p w14:paraId="6A01B73C" w14:textId="6EC7509D" w:rsidR="004454EE" w:rsidRPr="00C67842" w:rsidRDefault="004454EE" w:rsidP="00C67842">
      <w:pPr>
        <w:tabs>
          <w:tab w:val="right" w:leader="dot" w:pos="9214"/>
        </w:tabs>
        <w:autoSpaceDE w:val="0"/>
        <w:autoSpaceDN w:val="0"/>
        <w:adjustRightInd w:val="0"/>
        <w:rPr>
          <w:sz w:val="20"/>
        </w:rPr>
      </w:pPr>
      <w:r w:rsidRPr="00C67842">
        <w:rPr>
          <w:sz w:val="20"/>
        </w:rPr>
        <w:t>Libellé du compte</w:t>
      </w:r>
      <w:r w:rsidR="00D95D45">
        <w:rPr>
          <w:sz w:val="20"/>
        </w:rPr>
        <w:t> </w:t>
      </w:r>
      <w:r w:rsidRPr="00C67842">
        <w:rPr>
          <w:sz w:val="20"/>
        </w:rPr>
        <w:t>:</w:t>
      </w:r>
      <w:r w:rsidRPr="00C67842">
        <w:rPr>
          <w:sz w:val="20"/>
        </w:rPr>
        <w:tab/>
      </w:r>
    </w:p>
    <w:p w14:paraId="5EDF6D62" w14:textId="636A72B6" w:rsidR="004454EE" w:rsidRPr="00C67842" w:rsidRDefault="004454EE" w:rsidP="00C67842">
      <w:pPr>
        <w:tabs>
          <w:tab w:val="right" w:leader="dot" w:pos="9214"/>
        </w:tabs>
        <w:autoSpaceDE w:val="0"/>
        <w:autoSpaceDN w:val="0"/>
        <w:adjustRightInd w:val="0"/>
        <w:rPr>
          <w:sz w:val="20"/>
        </w:rPr>
      </w:pPr>
      <w:r w:rsidRPr="00C67842">
        <w:rPr>
          <w:sz w:val="20"/>
        </w:rPr>
        <w:t>Domiciliation</w:t>
      </w:r>
      <w:r w:rsidR="00D95D45">
        <w:rPr>
          <w:sz w:val="20"/>
        </w:rPr>
        <w:t> </w:t>
      </w:r>
      <w:r w:rsidRPr="00C67842">
        <w:rPr>
          <w:sz w:val="20"/>
        </w:rPr>
        <w:t>:</w:t>
      </w:r>
      <w:r w:rsidRPr="00C67842">
        <w:rPr>
          <w:sz w:val="20"/>
        </w:rPr>
        <w:tab/>
      </w:r>
    </w:p>
    <w:p w14:paraId="3C743AB8" w14:textId="05BF95E0" w:rsidR="004454EE" w:rsidRPr="00C67842" w:rsidRDefault="004454EE" w:rsidP="00C67842">
      <w:pPr>
        <w:tabs>
          <w:tab w:val="right" w:leader="dot" w:pos="9214"/>
        </w:tabs>
        <w:autoSpaceDE w:val="0"/>
        <w:autoSpaceDN w:val="0"/>
        <w:adjustRightInd w:val="0"/>
        <w:rPr>
          <w:sz w:val="20"/>
        </w:rPr>
      </w:pPr>
      <w:r w:rsidRPr="00C67842">
        <w:rPr>
          <w:sz w:val="20"/>
        </w:rPr>
        <w:t>Adresse</w:t>
      </w:r>
      <w:r w:rsidR="00D95D45">
        <w:rPr>
          <w:sz w:val="20"/>
        </w:rPr>
        <w:t> </w:t>
      </w:r>
      <w:r w:rsidRPr="00C67842">
        <w:rPr>
          <w:sz w:val="20"/>
        </w:rPr>
        <w:t>:</w:t>
      </w:r>
      <w:r w:rsidRPr="00C67842">
        <w:rPr>
          <w:sz w:val="20"/>
        </w:rPr>
        <w:tab/>
      </w:r>
    </w:p>
    <w:p w14:paraId="51FD70D2" w14:textId="21E5591D" w:rsidR="004454EE" w:rsidRPr="00C67842" w:rsidRDefault="004454EE" w:rsidP="00C67842">
      <w:pPr>
        <w:tabs>
          <w:tab w:val="right" w:leader="dot" w:pos="9214"/>
        </w:tabs>
        <w:autoSpaceDE w:val="0"/>
        <w:autoSpaceDN w:val="0"/>
        <w:adjustRightInd w:val="0"/>
        <w:rPr>
          <w:sz w:val="20"/>
        </w:rPr>
      </w:pPr>
      <w:r w:rsidRPr="00C67842">
        <w:rPr>
          <w:sz w:val="20"/>
        </w:rPr>
        <w:t>CODE IBAN</w:t>
      </w:r>
      <w:r w:rsidR="00D95D45">
        <w:rPr>
          <w:sz w:val="20"/>
        </w:rPr>
        <w:t> </w:t>
      </w:r>
      <w:r w:rsidRPr="00C67842">
        <w:rPr>
          <w:sz w:val="20"/>
        </w:rPr>
        <w:t>:</w:t>
      </w:r>
      <w:r w:rsidRPr="00C67842">
        <w:rPr>
          <w:sz w:val="20"/>
        </w:rPr>
        <w:tab/>
      </w:r>
    </w:p>
    <w:p w14:paraId="02DE092D" w14:textId="769883D9" w:rsidR="004454EE" w:rsidRPr="00C67842" w:rsidRDefault="004454EE" w:rsidP="00C67842">
      <w:pPr>
        <w:tabs>
          <w:tab w:val="right" w:leader="dot" w:pos="9214"/>
        </w:tabs>
        <w:autoSpaceDE w:val="0"/>
        <w:autoSpaceDN w:val="0"/>
        <w:adjustRightInd w:val="0"/>
        <w:rPr>
          <w:sz w:val="20"/>
        </w:rPr>
      </w:pPr>
      <w:r w:rsidRPr="00C67842">
        <w:rPr>
          <w:sz w:val="20"/>
        </w:rPr>
        <w:t>Code BIC</w:t>
      </w:r>
      <w:r w:rsidR="00D95D45">
        <w:rPr>
          <w:sz w:val="20"/>
        </w:rPr>
        <w:t> </w:t>
      </w:r>
      <w:r w:rsidRPr="00C67842">
        <w:rPr>
          <w:sz w:val="20"/>
        </w:rPr>
        <w:t>:</w:t>
      </w:r>
      <w:r w:rsidRPr="00C67842">
        <w:rPr>
          <w:sz w:val="20"/>
        </w:rPr>
        <w:tab/>
      </w:r>
    </w:p>
    <w:p w14:paraId="1B12B182" w14:textId="4A0B06D1" w:rsidR="004454EE" w:rsidRPr="00C67842" w:rsidRDefault="004454EE" w:rsidP="00680D44">
      <w:pPr>
        <w:pStyle w:val="Corpsdetexte"/>
      </w:pPr>
      <w:r w:rsidRPr="00C67842">
        <w:lastRenderedPageBreak/>
        <w:t>En cas de paiement sur plusieurs comptes, dupliquer et remplir l</w:t>
      </w:r>
      <w:r w:rsidR="00D95D45">
        <w:t>’</w:t>
      </w:r>
      <w:r w:rsidRPr="00C67842">
        <w:t xml:space="preserve">annexe </w:t>
      </w:r>
      <w:r w:rsidR="00D95D45">
        <w:t>«</w:t>
      </w:r>
      <w:r w:rsidR="00D95D45">
        <w:rPr>
          <w:rFonts w:ascii="Times New Roman" w:hAnsi="Times New Roman" w:cs="Times New Roman"/>
        </w:rPr>
        <w:t> </w:t>
      </w:r>
      <w:r w:rsidRPr="00C67842">
        <w:t>en cas de réponse en groupement</w:t>
      </w:r>
      <w:r w:rsidR="00D95D45">
        <w:rPr>
          <w:rFonts w:ascii="Times New Roman" w:hAnsi="Times New Roman" w:cs="Times New Roman"/>
        </w:rPr>
        <w:t> </w:t>
      </w:r>
      <w:r w:rsidR="00D95D45">
        <w:t>»</w:t>
      </w:r>
      <w:r w:rsidRPr="00C67842">
        <w:t xml:space="preserve"> autant de fois que nécessaire.</w:t>
      </w:r>
    </w:p>
    <w:p w14:paraId="37307782" w14:textId="77777777" w:rsidR="004454EE" w:rsidRPr="00C67842" w:rsidRDefault="004454EE" w:rsidP="00680D44">
      <w:pPr>
        <w:pStyle w:val="Corpsdetexte"/>
      </w:pPr>
      <w:r w:rsidRPr="00C67842">
        <w:t>Toutefois, le pouvoir adjudicateur se libère des sommes dues aux sous-traitants payés directement en faisant porter les montants au crédit des comptes désignés dans les annexes, les avenants ou les actes spéciaux.</w:t>
      </w:r>
    </w:p>
    <w:p w14:paraId="5965984E" w14:textId="77777777" w:rsidR="004454EE" w:rsidRPr="00C67842" w:rsidRDefault="004454EE" w:rsidP="00680D44">
      <w:pPr>
        <w:pStyle w:val="Corpsdetexte"/>
      </w:pPr>
      <w:r w:rsidRPr="00C67842">
        <w:t>Les paiements sont effectués en euros.</w:t>
      </w:r>
    </w:p>
    <w:p w14:paraId="35DFB732" w14:textId="2411539F" w:rsidR="004454EE" w:rsidRDefault="004454EE" w:rsidP="00061EBE">
      <w:pPr>
        <w:pStyle w:val="Titre1"/>
      </w:pPr>
      <w:r>
        <w:t>Article</w:t>
      </w:r>
      <w:r w:rsidR="00D95D45">
        <w:t> </w:t>
      </w:r>
      <w:r w:rsidR="000A29C2">
        <w:t>1</w:t>
      </w:r>
      <w:r>
        <w:t>6 – Avance</w:t>
      </w:r>
    </w:p>
    <w:p w14:paraId="616A3853" w14:textId="77777777" w:rsidR="00CD62C3" w:rsidRDefault="00CD62C3" w:rsidP="00CD62C3">
      <w:pPr>
        <w:pStyle w:val="Corpsdetexte"/>
      </w:pPr>
      <w:r w:rsidRPr="00CD62C3">
        <w:t>Conformément à l’article R2191-5 du code de la commande publique, le ou les candidats ci-avant désignés :</w:t>
      </w:r>
    </w:p>
    <w:p w14:paraId="6365197D" w14:textId="77777777" w:rsidR="007E048E" w:rsidRPr="00CD62C3" w:rsidRDefault="007E048E" w:rsidP="007E048E">
      <w:pPr>
        <w:pStyle w:val="N2"/>
      </w:pPr>
    </w:p>
    <w:p w14:paraId="64E7D414" w14:textId="27C7C32B" w:rsidR="00CD62C3" w:rsidRPr="007E048E" w:rsidRDefault="00CD62C3" w:rsidP="00CD62C3">
      <w:pPr>
        <w:pStyle w:val="Corpsdetexte"/>
        <w:rPr>
          <w:b/>
        </w:rPr>
      </w:pPr>
      <w:r w:rsidRPr="007E048E">
        <w:rPr>
          <w:b/>
        </w:rPr>
        <w:t>Pour le Lot n°1 VRD</w:t>
      </w:r>
      <w:r w:rsidR="007E048E">
        <w:rPr>
          <w:b/>
        </w:rPr>
        <w:t> :</w:t>
      </w:r>
    </w:p>
    <w:p w14:paraId="2CC0021F" w14:textId="02509BF3" w:rsidR="00CD62C3" w:rsidRDefault="00CD62C3" w:rsidP="00CD62C3">
      <w:pPr>
        <w:pStyle w:val="Corpsdetexte"/>
        <w:rPr>
          <w:ins w:id="111" w:author="Nadhirou SANDI" w:date="2023-07-21T10:45:00Z"/>
        </w:rPr>
      </w:pPr>
      <w:bookmarkStart w:id="112" w:name="_Hlk140828771"/>
      <w:r w:rsidRPr="00CD62C3">
        <w:t xml:space="preserve">        </w:t>
      </w:r>
      <w:sdt>
        <w:sdtPr>
          <w:id w:val="1179549594"/>
          <w14:checkbox>
            <w14:checked w14:val="0"/>
            <w14:checkedState w14:val="2612" w14:font="MS Gothic"/>
            <w14:uncheckedState w14:val="2610" w14:font="MS Gothic"/>
          </w14:checkbox>
        </w:sdtPr>
        <w:sdtEndPr/>
        <w:sdtContent>
          <w:r w:rsidR="007E048E">
            <w:rPr>
              <w:rFonts w:ascii="MS Gothic" w:eastAsia="MS Gothic" w:hAnsi="MS Gothic" w:hint="eastAsia"/>
            </w:rPr>
            <w:t>☐</w:t>
          </w:r>
        </w:sdtContent>
      </w:sdt>
      <w:r w:rsidR="007E048E" w:rsidRPr="00CD62C3">
        <w:t xml:space="preserve"> </w:t>
      </w:r>
      <w:proofErr w:type="gramStart"/>
      <w:r w:rsidRPr="00CD62C3">
        <w:t>refusent</w:t>
      </w:r>
      <w:proofErr w:type="gramEnd"/>
      <w:r w:rsidRPr="00CD62C3">
        <w:t xml:space="preserve"> de percevoir la ou les éventuelles avances prévues</w:t>
      </w:r>
    </w:p>
    <w:p w14:paraId="135897DD" w14:textId="35A1C84A" w:rsidR="00571BED" w:rsidRDefault="00571BED" w:rsidP="00571BED">
      <w:pPr>
        <w:pStyle w:val="Corpsdetexte"/>
        <w:rPr>
          <w:ins w:id="113" w:author="Nadhirou SANDI" w:date="2023-07-21T10:46:00Z"/>
        </w:rPr>
      </w:pPr>
      <w:bookmarkStart w:id="114" w:name="_Hlk140828808"/>
      <w:ins w:id="115" w:author="Nadhirou SANDI" w:date="2023-07-21T10:46:00Z">
        <w:r w:rsidRPr="00CD62C3">
          <w:t xml:space="preserve">        </w:t>
        </w:r>
      </w:ins>
      <w:customXmlInsRangeStart w:id="116" w:author="Nadhirou SANDI" w:date="2023-07-21T10:46:00Z"/>
      <w:sdt>
        <w:sdtPr>
          <w:id w:val="-1104963647"/>
          <w14:checkbox>
            <w14:checked w14:val="0"/>
            <w14:checkedState w14:val="2612" w14:font="MS Gothic"/>
            <w14:uncheckedState w14:val="2610" w14:font="MS Gothic"/>
          </w14:checkbox>
        </w:sdtPr>
        <w:sdtEndPr/>
        <w:sdtContent>
          <w:customXmlInsRangeEnd w:id="116"/>
          <w:ins w:id="117" w:author="Nadhirou SANDI" w:date="2023-07-21T10:46:00Z">
            <w:r>
              <w:rPr>
                <w:rFonts w:ascii="MS Gothic" w:eastAsia="MS Gothic" w:hAnsi="MS Gothic" w:hint="eastAsia"/>
              </w:rPr>
              <w:t>☐</w:t>
            </w:r>
          </w:ins>
          <w:customXmlInsRangeStart w:id="118" w:author="Nadhirou SANDI" w:date="2023-07-21T10:46:00Z"/>
        </w:sdtContent>
      </w:sdt>
      <w:customXmlInsRangeEnd w:id="118"/>
      <w:ins w:id="119" w:author="Nadhirou SANDI" w:date="2023-07-21T10:46:00Z">
        <w:r w:rsidRPr="00CD62C3">
          <w:t xml:space="preserve"> </w:t>
        </w:r>
        <w:proofErr w:type="gramStart"/>
        <w:r>
          <w:t>acceptent</w:t>
        </w:r>
        <w:proofErr w:type="gramEnd"/>
        <w:r w:rsidRPr="00CD62C3">
          <w:t xml:space="preserve"> de percevoir la ou les éventuelles avances prévues</w:t>
        </w:r>
      </w:ins>
    </w:p>
    <w:bookmarkEnd w:id="114"/>
    <w:p w14:paraId="36024DAB" w14:textId="37B96985" w:rsidR="00571BED" w:rsidDel="00571BED" w:rsidRDefault="00571BED" w:rsidP="00CD62C3">
      <w:pPr>
        <w:pStyle w:val="Corpsdetexte"/>
        <w:rPr>
          <w:del w:id="120" w:author="Nadhirou SANDI" w:date="2023-07-21T10:46:00Z"/>
        </w:rPr>
      </w:pPr>
    </w:p>
    <w:bookmarkEnd w:id="112"/>
    <w:p w14:paraId="7DEA23BC" w14:textId="77777777" w:rsidR="007E048E" w:rsidRPr="00CD62C3" w:rsidRDefault="007E048E" w:rsidP="007E048E">
      <w:pPr>
        <w:pStyle w:val="N2"/>
      </w:pPr>
    </w:p>
    <w:p w14:paraId="5D1E2698" w14:textId="0AD0905C" w:rsidR="00CD62C3" w:rsidRPr="007E048E" w:rsidRDefault="00CD62C3" w:rsidP="00CD62C3">
      <w:pPr>
        <w:pStyle w:val="Corpsdetexte"/>
        <w:rPr>
          <w:b/>
        </w:rPr>
      </w:pPr>
      <w:r w:rsidRPr="007E048E">
        <w:rPr>
          <w:b/>
        </w:rPr>
        <w:t>Pour le Lot n°2 Réseaux secs</w:t>
      </w:r>
      <w:r w:rsidR="007E048E">
        <w:rPr>
          <w:b/>
        </w:rPr>
        <w:t> :</w:t>
      </w:r>
    </w:p>
    <w:p w14:paraId="68BB6C0F" w14:textId="0F541CD3" w:rsidR="00CD62C3" w:rsidRDefault="00CD62C3" w:rsidP="00CD62C3">
      <w:pPr>
        <w:pStyle w:val="Corpsdetexte"/>
        <w:rPr>
          <w:ins w:id="121" w:author="Nadhirou SANDI" w:date="2023-07-21T10:46:00Z"/>
        </w:rPr>
      </w:pPr>
      <w:r w:rsidRPr="00CD62C3">
        <w:t xml:space="preserve">        </w:t>
      </w:r>
      <w:sdt>
        <w:sdtPr>
          <w:id w:val="2061821563"/>
          <w14:checkbox>
            <w14:checked w14:val="0"/>
            <w14:checkedState w14:val="2612" w14:font="MS Gothic"/>
            <w14:uncheckedState w14:val="2610" w14:font="MS Gothic"/>
          </w14:checkbox>
        </w:sdtPr>
        <w:sdtEndPr/>
        <w:sdtContent>
          <w:r w:rsidR="007E048E">
            <w:rPr>
              <w:rFonts w:ascii="MS Gothic" w:eastAsia="MS Gothic" w:hAnsi="MS Gothic" w:hint="eastAsia"/>
            </w:rPr>
            <w:t>☐</w:t>
          </w:r>
        </w:sdtContent>
      </w:sdt>
      <w:r w:rsidR="007E048E" w:rsidRPr="00CD62C3">
        <w:t xml:space="preserve"> </w:t>
      </w:r>
      <w:proofErr w:type="gramStart"/>
      <w:r w:rsidRPr="00CD62C3">
        <w:t>refusent</w:t>
      </w:r>
      <w:proofErr w:type="gramEnd"/>
      <w:r w:rsidRPr="00CD62C3">
        <w:t xml:space="preserve"> de percevoir la ou les éventuelles avances prévues</w:t>
      </w:r>
    </w:p>
    <w:p w14:paraId="20FC6129" w14:textId="7114A751" w:rsidR="00571BED" w:rsidRPr="00CD62C3" w:rsidRDefault="00571BED" w:rsidP="00CD62C3">
      <w:pPr>
        <w:pStyle w:val="Corpsdetexte"/>
      </w:pPr>
      <w:ins w:id="122" w:author="Nadhirou SANDI" w:date="2023-07-21T10:46:00Z">
        <w:r w:rsidRPr="00CD62C3">
          <w:t xml:space="preserve">        </w:t>
        </w:r>
      </w:ins>
      <w:customXmlInsRangeStart w:id="123" w:author="Nadhirou SANDI" w:date="2023-07-21T10:46:00Z"/>
      <w:sdt>
        <w:sdtPr>
          <w:id w:val="-245419840"/>
          <w14:checkbox>
            <w14:checked w14:val="0"/>
            <w14:checkedState w14:val="2612" w14:font="MS Gothic"/>
            <w14:uncheckedState w14:val="2610" w14:font="MS Gothic"/>
          </w14:checkbox>
        </w:sdtPr>
        <w:sdtEndPr/>
        <w:sdtContent>
          <w:customXmlInsRangeEnd w:id="123"/>
          <w:ins w:id="124" w:author="Nadhirou SANDI" w:date="2023-07-21T10:46:00Z">
            <w:r>
              <w:rPr>
                <w:rFonts w:ascii="MS Gothic" w:eastAsia="MS Gothic" w:hAnsi="MS Gothic" w:hint="eastAsia"/>
              </w:rPr>
              <w:t>☐</w:t>
            </w:r>
          </w:ins>
          <w:customXmlInsRangeStart w:id="125" w:author="Nadhirou SANDI" w:date="2023-07-21T10:46:00Z"/>
        </w:sdtContent>
      </w:sdt>
      <w:customXmlInsRangeEnd w:id="125"/>
      <w:ins w:id="126" w:author="Nadhirou SANDI" w:date="2023-07-21T10:46:00Z">
        <w:r w:rsidRPr="00CD62C3">
          <w:t xml:space="preserve"> </w:t>
        </w:r>
        <w:proofErr w:type="gramStart"/>
        <w:r>
          <w:t>acceptent</w:t>
        </w:r>
        <w:proofErr w:type="gramEnd"/>
        <w:r w:rsidRPr="00CD62C3">
          <w:t xml:space="preserve"> de percevoir la ou les éventuelles avances prévues</w:t>
        </w:r>
      </w:ins>
    </w:p>
    <w:p w14:paraId="0CFE174D" w14:textId="77777777" w:rsidR="007E048E" w:rsidRDefault="00CD62C3" w:rsidP="007E048E">
      <w:pPr>
        <w:pStyle w:val="N2"/>
      </w:pPr>
      <w:r w:rsidRPr="007E048E">
        <w:t xml:space="preserve">    </w:t>
      </w:r>
    </w:p>
    <w:p w14:paraId="792D694A" w14:textId="63ECC2E8" w:rsidR="00CD62C3" w:rsidRPr="007E048E" w:rsidRDefault="00CD62C3" w:rsidP="00CD62C3">
      <w:pPr>
        <w:pStyle w:val="Corpsdetexte"/>
        <w:rPr>
          <w:b/>
        </w:rPr>
      </w:pPr>
      <w:r w:rsidRPr="007E048E">
        <w:rPr>
          <w:b/>
        </w:rPr>
        <w:t>Pour le Lot n°3 Paysage</w:t>
      </w:r>
      <w:r w:rsidR="007E048E">
        <w:rPr>
          <w:b/>
        </w:rPr>
        <w:t> :</w:t>
      </w:r>
    </w:p>
    <w:p w14:paraId="33806BEB" w14:textId="02894D17" w:rsidR="00CD62C3" w:rsidRDefault="00CD62C3" w:rsidP="00CD62C3">
      <w:pPr>
        <w:pStyle w:val="Corpsdetexte"/>
        <w:rPr>
          <w:ins w:id="127" w:author="Nadhirou SANDI" w:date="2023-07-21T10:46:00Z"/>
        </w:rPr>
      </w:pPr>
      <w:r w:rsidRPr="00CD62C3">
        <w:t xml:space="preserve">       </w:t>
      </w:r>
      <w:sdt>
        <w:sdtPr>
          <w:id w:val="621266287"/>
          <w14:checkbox>
            <w14:checked w14:val="0"/>
            <w14:checkedState w14:val="2612" w14:font="MS Gothic"/>
            <w14:uncheckedState w14:val="2610" w14:font="MS Gothic"/>
          </w14:checkbox>
        </w:sdtPr>
        <w:sdtEndPr/>
        <w:sdtContent>
          <w:r w:rsidR="007E048E">
            <w:rPr>
              <w:rFonts w:ascii="MS Gothic" w:eastAsia="MS Gothic" w:hAnsi="MS Gothic" w:hint="eastAsia"/>
            </w:rPr>
            <w:t>☐</w:t>
          </w:r>
        </w:sdtContent>
      </w:sdt>
      <w:r w:rsidR="007E048E" w:rsidRPr="00CD62C3">
        <w:t xml:space="preserve"> </w:t>
      </w:r>
      <w:proofErr w:type="gramStart"/>
      <w:r w:rsidRPr="00CD62C3">
        <w:t>refusent</w:t>
      </w:r>
      <w:proofErr w:type="gramEnd"/>
      <w:r w:rsidRPr="00CD62C3">
        <w:t xml:space="preserve"> de percevoir la ou les éventuelles avances prévues</w:t>
      </w:r>
    </w:p>
    <w:p w14:paraId="335B300B" w14:textId="328A9BF8" w:rsidR="00571BED" w:rsidRPr="00571BED" w:rsidRDefault="00571BED" w:rsidP="00CD62C3">
      <w:pPr>
        <w:pStyle w:val="Corpsdetexte"/>
        <w:rPr>
          <w:rPrChange w:id="128" w:author="Nadhirou SANDI" w:date="2023-07-21T10:46:00Z">
            <w:rPr>
              <w:b/>
              <w:bCs/>
            </w:rPr>
          </w:rPrChange>
        </w:rPr>
      </w:pPr>
      <w:ins w:id="129" w:author="Nadhirou SANDI" w:date="2023-07-21T10:46:00Z">
        <w:r w:rsidRPr="00CD62C3">
          <w:t xml:space="preserve">        </w:t>
        </w:r>
      </w:ins>
      <w:customXmlInsRangeStart w:id="130" w:author="Nadhirou SANDI" w:date="2023-07-21T10:46:00Z"/>
      <w:sdt>
        <w:sdtPr>
          <w:id w:val="-29807082"/>
          <w14:checkbox>
            <w14:checked w14:val="0"/>
            <w14:checkedState w14:val="2612" w14:font="MS Gothic"/>
            <w14:uncheckedState w14:val="2610" w14:font="MS Gothic"/>
          </w14:checkbox>
        </w:sdtPr>
        <w:sdtEndPr/>
        <w:sdtContent>
          <w:customXmlInsRangeEnd w:id="130"/>
          <w:ins w:id="131" w:author="Nadhirou SANDI" w:date="2023-07-21T10:46:00Z">
            <w:r>
              <w:rPr>
                <w:rFonts w:ascii="MS Gothic" w:eastAsia="MS Gothic" w:hAnsi="MS Gothic" w:hint="eastAsia"/>
              </w:rPr>
              <w:t>☐</w:t>
            </w:r>
          </w:ins>
          <w:customXmlInsRangeStart w:id="132" w:author="Nadhirou SANDI" w:date="2023-07-21T10:46:00Z"/>
        </w:sdtContent>
      </w:sdt>
      <w:customXmlInsRangeEnd w:id="132"/>
      <w:ins w:id="133" w:author="Nadhirou SANDI" w:date="2023-07-21T10:46:00Z">
        <w:r w:rsidRPr="00CD62C3">
          <w:t xml:space="preserve"> </w:t>
        </w:r>
        <w:proofErr w:type="gramStart"/>
        <w:r>
          <w:t>acceptent</w:t>
        </w:r>
        <w:proofErr w:type="gramEnd"/>
        <w:r w:rsidRPr="00CD62C3">
          <w:t xml:space="preserve"> de percevoir la ou les éventuelles avances prévues</w:t>
        </w:r>
      </w:ins>
    </w:p>
    <w:p w14:paraId="7C1058DC" w14:textId="432BF390" w:rsidR="000A29C2" w:rsidRPr="00571BED" w:rsidRDefault="000A29C2" w:rsidP="000A29C2">
      <w:pPr>
        <w:pStyle w:val="Titre1"/>
        <w:rPr>
          <w:rPrChange w:id="134" w:author="Nadhirou SANDI" w:date="2023-07-21T10:46:00Z">
            <w:rPr>
              <w:highlight w:val="yellow"/>
            </w:rPr>
          </w:rPrChange>
        </w:rPr>
      </w:pPr>
      <w:r w:rsidRPr="00571BED">
        <w:rPr>
          <w:rPrChange w:id="135" w:author="Nadhirou SANDI" w:date="2023-07-21T10:46:00Z">
            <w:rPr>
              <w:highlight w:val="yellow"/>
            </w:rPr>
          </w:rPrChange>
        </w:rPr>
        <w:t>Article 17 – Emploi de personnes en difficulté d'insertion</w:t>
      </w:r>
    </w:p>
    <w:p w14:paraId="1A2DE3C3" w14:textId="34FADD7C" w:rsidR="000A29C2" w:rsidRPr="00571BED" w:rsidRDefault="000A29C2" w:rsidP="000A29C2">
      <w:pPr>
        <w:pStyle w:val="Corpsdetexte"/>
        <w:rPr>
          <w:rPrChange w:id="136" w:author="Nadhirou SANDI" w:date="2023-07-21T10:46:00Z">
            <w:rPr>
              <w:highlight w:val="yellow"/>
            </w:rPr>
          </w:rPrChange>
        </w:rPr>
      </w:pPr>
      <w:r w:rsidRPr="00571BED">
        <w:rPr>
          <w:rPrChange w:id="137" w:author="Nadhirou SANDI" w:date="2023-07-21T10:46:00Z">
            <w:rPr>
              <w:highlight w:val="yellow"/>
            </w:rPr>
          </w:rPrChange>
        </w:rPr>
        <w:t>En application de l’article L</w:t>
      </w:r>
      <w:r w:rsidR="002D6318" w:rsidRPr="00571BED">
        <w:rPr>
          <w:rPrChange w:id="138" w:author="Nadhirou SANDI" w:date="2023-07-21T10:46:00Z">
            <w:rPr>
              <w:highlight w:val="yellow"/>
            </w:rPr>
          </w:rPrChange>
        </w:rPr>
        <w:t>. </w:t>
      </w:r>
      <w:r w:rsidRPr="00571BED">
        <w:rPr>
          <w:rPrChange w:id="139" w:author="Nadhirou SANDI" w:date="2023-07-21T10:46:00Z">
            <w:rPr>
              <w:highlight w:val="yellow"/>
            </w:rPr>
          </w:rPrChange>
        </w:rPr>
        <w:t xml:space="preserve">2112-2 du code de la commande publique, le titulaire s’engage à promouvoir l’emploi de personnes rencontrant des difficultés particulières d’insertion dans les conditions précisées dans le </w:t>
      </w:r>
      <w:proofErr w:type="spellStart"/>
      <w:r w:rsidRPr="00571BED">
        <w:rPr>
          <w:rPrChange w:id="140" w:author="Nadhirou SANDI" w:date="2023-07-21T10:46:00Z">
            <w:rPr>
              <w:highlight w:val="yellow"/>
            </w:rPr>
          </w:rPrChange>
        </w:rPr>
        <w:t>CCAP</w:t>
      </w:r>
      <w:proofErr w:type="spellEnd"/>
      <w:r w:rsidRPr="00571BED">
        <w:rPr>
          <w:rPrChange w:id="141" w:author="Nadhirou SANDI" w:date="2023-07-21T10:46:00Z">
            <w:rPr>
              <w:highlight w:val="yellow"/>
            </w:rPr>
          </w:rPrChange>
        </w:rPr>
        <w:t>.</w:t>
      </w:r>
    </w:p>
    <w:p w14:paraId="252E0CA9" w14:textId="6D8782C8" w:rsidR="000A29C2" w:rsidRDefault="000A29C2" w:rsidP="000A29C2">
      <w:pPr>
        <w:pStyle w:val="Corpsdetexte"/>
      </w:pPr>
      <w:r w:rsidRPr="00571BED">
        <w:rPr>
          <w:rPrChange w:id="142" w:author="Nadhirou SANDI" w:date="2023-07-21T10:46:00Z">
            <w:rPr>
              <w:highlight w:val="yellow"/>
            </w:rPr>
          </w:rPrChange>
        </w:rPr>
        <w:t>Il est entièrement responsable de l’ensemble des engagements qui s’imposent à lui dans le cadre du présent marché, notamment des délais, du prix et de la qualité des prestations rendues. Les difficultés qu’il pourrait rencontrer dans le cadre de sa participation au dispositif d’insertion seraient inopposables au pouvoir adjudicateur.</w:t>
      </w:r>
    </w:p>
    <w:p w14:paraId="4E457135" w14:textId="77777777" w:rsidR="002D6318" w:rsidRDefault="002D6318" w:rsidP="000A29C2">
      <w:pPr>
        <w:pStyle w:val="Corpsdetexte"/>
      </w:pPr>
    </w:p>
    <w:p w14:paraId="7ADAD99F" w14:textId="77777777" w:rsidR="005A35CB" w:rsidRDefault="005A35CB" w:rsidP="005A35CB">
      <w:pPr>
        <w:pStyle w:val="Titre1"/>
      </w:pPr>
      <w:r>
        <w:t>Article 19 – Signature du marché par le candidat individuel</w:t>
      </w:r>
    </w:p>
    <w:p w14:paraId="38DB9A0E" w14:textId="77777777" w:rsidR="005A35CB" w:rsidRPr="007E7F5F" w:rsidDel="008C2297" w:rsidRDefault="005A35CB" w:rsidP="005A35CB">
      <w:pPr>
        <w:pStyle w:val="Corpsdetexte"/>
        <w:rPr>
          <w:del w:id="143" w:author="Nadhirou SANDI" w:date="2023-07-21T11:18:00Z"/>
          <w:b/>
        </w:rPr>
      </w:pPr>
      <w:r w:rsidRPr="007E7F5F">
        <w:rPr>
          <w:b/>
        </w:rPr>
        <w:t>Fait en un seul original</w:t>
      </w:r>
    </w:p>
    <w:p w14:paraId="6F9EA5FE" w14:textId="03F8A902" w:rsidR="007E7F5F" w:rsidRDefault="007E7F5F" w:rsidP="005A35CB">
      <w:pPr>
        <w:pStyle w:val="Corpsdetexte"/>
      </w:pPr>
    </w:p>
    <w:tbl>
      <w:tblPr>
        <w:tblStyle w:val="TboMRS"/>
        <w:tblW w:w="9070" w:type="dxa"/>
        <w:tblInd w:w="0" w:type="dxa"/>
        <w:tblBorders>
          <w:top w:val="single" w:sz="4" w:space="0" w:color="28499A" w:themeColor="text1"/>
          <w:left w:val="single" w:sz="4" w:space="0" w:color="28499A" w:themeColor="text1"/>
          <w:bottom w:val="single" w:sz="4" w:space="0" w:color="28499A" w:themeColor="text1"/>
          <w:right w:val="single" w:sz="4" w:space="0" w:color="28499A" w:themeColor="text1"/>
          <w:insideH w:val="single" w:sz="4" w:space="0" w:color="28499A" w:themeColor="text1"/>
          <w:insideV w:val="single" w:sz="4" w:space="0" w:color="28499A" w:themeColor="text1"/>
        </w:tblBorders>
        <w:tblLook w:val="04A0" w:firstRow="1" w:lastRow="0" w:firstColumn="1" w:lastColumn="0" w:noHBand="0" w:noVBand="1"/>
      </w:tblPr>
      <w:tblGrid>
        <w:gridCol w:w="3823"/>
        <w:gridCol w:w="2224"/>
        <w:gridCol w:w="3023"/>
      </w:tblGrid>
      <w:tr w:rsidR="00C236D1" w14:paraId="47059AE4" w14:textId="77777777" w:rsidTr="007E7F5F">
        <w:trPr>
          <w:tblHeader/>
        </w:trPr>
        <w:tc>
          <w:tcPr>
            <w:tcW w:w="3823" w:type="dxa"/>
            <w:shd w:val="clear" w:color="auto" w:fill="9AAFE5" w:themeFill="text1" w:themeFillTint="66"/>
          </w:tcPr>
          <w:p w14:paraId="009967AC" w14:textId="4EB2CD84" w:rsidR="007E7F5F" w:rsidRDefault="007E7F5F" w:rsidP="007E7F5F">
            <w:pPr>
              <w:pStyle w:val="En-ttetableau"/>
            </w:pPr>
            <w:r>
              <w:lastRenderedPageBreak/>
              <w:t>Nom, prénom et qualité du signataire*</w:t>
            </w:r>
          </w:p>
        </w:tc>
        <w:tc>
          <w:tcPr>
            <w:tcW w:w="2224" w:type="dxa"/>
            <w:shd w:val="clear" w:color="auto" w:fill="9AAFE5" w:themeFill="text1" w:themeFillTint="66"/>
          </w:tcPr>
          <w:p w14:paraId="182AF479" w14:textId="209F0695" w:rsidR="007E7F5F" w:rsidRDefault="007E7F5F" w:rsidP="007E7F5F">
            <w:pPr>
              <w:pStyle w:val="En-ttetableau"/>
            </w:pPr>
            <w:r>
              <w:t>Lieu et date de signature</w:t>
            </w:r>
          </w:p>
        </w:tc>
        <w:tc>
          <w:tcPr>
            <w:tcW w:w="3023" w:type="dxa"/>
            <w:shd w:val="clear" w:color="auto" w:fill="9AAFE5" w:themeFill="text1" w:themeFillTint="66"/>
          </w:tcPr>
          <w:p w14:paraId="42F18845" w14:textId="205E50DC" w:rsidR="007E7F5F" w:rsidRDefault="007E7F5F" w:rsidP="007E7F5F">
            <w:pPr>
              <w:pStyle w:val="En-ttetableau"/>
            </w:pPr>
            <w:r>
              <w:t>Signature</w:t>
            </w:r>
          </w:p>
        </w:tc>
      </w:tr>
      <w:tr w:rsidR="007E7F5F" w14:paraId="1B6B9F49" w14:textId="77777777" w:rsidTr="007E7F5F">
        <w:trPr>
          <w:trHeight w:val="1201"/>
        </w:trPr>
        <w:tc>
          <w:tcPr>
            <w:tcW w:w="3823" w:type="dxa"/>
            <w:shd w:val="clear" w:color="auto" w:fill="auto"/>
          </w:tcPr>
          <w:p w14:paraId="3D13FA7D" w14:textId="77777777" w:rsidR="007E7F5F" w:rsidRDefault="007E7F5F" w:rsidP="005A35CB">
            <w:pPr>
              <w:pStyle w:val="Corpsdetexte"/>
            </w:pPr>
          </w:p>
        </w:tc>
        <w:tc>
          <w:tcPr>
            <w:tcW w:w="2224" w:type="dxa"/>
            <w:shd w:val="clear" w:color="auto" w:fill="auto"/>
          </w:tcPr>
          <w:p w14:paraId="427D6933" w14:textId="77777777" w:rsidR="007E7F5F" w:rsidRDefault="007E7F5F" w:rsidP="005A35CB">
            <w:pPr>
              <w:pStyle w:val="Corpsdetexte"/>
            </w:pPr>
          </w:p>
        </w:tc>
        <w:tc>
          <w:tcPr>
            <w:tcW w:w="3023" w:type="dxa"/>
            <w:shd w:val="clear" w:color="auto" w:fill="auto"/>
          </w:tcPr>
          <w:p w14:paraId="6039908F" w14:textId="77777777" w:rsidR="007E7F5F" w:rsidRDefault="007E7F5F" w:rsidP="005A35CB">
            <w:pPr>
              <w:pStyle w:val="Corpsdetexte"/>
            </w:pPr>
          </w:p>
        </w:tc>
      </w:tr>
    </w:tbl>
    <w:p w14:paraId="55BB2813" w14:textId="2B9E3687" w:rsidR="005A35CB" w:rsidRDefault="005A35CB" w:rsidP="005A35CB">
      <w:pPr>
        <w:pStyle w:val="Corpsdetexte"/>
      </w:pPr>
      <w:r>
        <w:tab/>
      </w:r>
      <w:r>
        <w:tab/>
      </w:r>
    </w:p>
    <w:p w14:paraId="07FD36EC" w14:textId="77777777" w:rsidR="005A35CB" w:rsidRDefault="005A35CB" w:rsidP="005A35CB">
      <w:pPr>
        <w:pStyle w:val="Corpsdetexte"/>
      </w:pPr>
    </w:p>
    <w:p w14:paraId="1830C34B" w14:textId="77777777" w:rsidR="005A35CB" w:rsidRDefault="005A35CB" w:rsidP="005A35CB">
      <w:pPr>
        <w:pStyle w:val="Corpsdetexte"/>
      </w:pPr>
      <w:r>
        <w:t>*Le signataire doit avoir le pouvoir d'engager la personne qu'il représente.</w:t>
      </w:r>
    </w:p>
    <w:p w14:paraId="21C0D9A2" w14:textId="77777777" w:rsidR="005A35CB" w:rsidRDefault="005A35CB" w:rsidP="00C97D83">
      <w:pPr>
        <w:pStyle w:val="Titre1"/>
      </w:pPr>
      <w:r>
        <w:t>Article 20 – Signature du marché en cas de groupement</w:t>
      </w:r>
    </w:p>
    <w:p w14:paraId="7E69D6F7" w14:textId="77777777" w:rsidR="005A35CB" w:rsidRPr="00C97D83" w:rsidRDefault="005A35CB" w:rsidP="005A35CB">
      <w:pPr>
        <w:pStyle w:val="Corpsdetexte"/>
        <w:rPr>
          <w:b/>
        </w:rPr>
      </w:pPr>
      <w:r w:rsidRPr="00C97D83">
        <w:rPr>
          <w:b/>
        </w:rPr>
        <w:t>Fait en un seul original</w:t>
      </w:r>
    </w:p>
    <w:p w14:paraId="3D68CDFF" w14:textId="77777777" w:rsidR="005A35CB" w:rsidRDefault="005A35CB" w:rsidP="005A35CB">
      <w:pPr>
        <w:pStyle w:val="Corpsdetexte"/>
      </w:pPr>
    </w:p>
    <w:p w14:paraId="7A45241F" w14:textId="77777777" w:rsidR="00EA4249" w:rsidRDefault="00EA4249" w:rsidP="00EA4249">
      <w:r>
        <w:t>Les membres du groupement d'opérateurs économiques désignent le mandataire suivant (article R. 2142-23 du code de la commande publique) :</w:t>
      </w:r>
    </w:p>
    <w:p w14:paraId="4987A84E" w14:textId="77777777" w:rsidR="00EA4249" w:rsidRDefault="00EA4249" w:rsidP="00EA4249">
      <w:pPr>
        <w:tabs>
          <w:tab w:val="right" w:leader="dot" w:pos="9066"/>
        </w:tabs>
      </w:pPr>
      <w:r w:rsidRPr="00FB1EAB">
        <w:rPr>
          <w:b/>
          <w:bCs/>
        </w:rPr>
        <w:t>Nom commercial et dénomination sociale du mandataire</w:t>
      </w:r>
      <w:r>
        <w:t> :</w:t>
      </w:r>
      <w:r>
        <w:tab/>
      </w:r>
    </w:p>
    <w:p w14:paraId="745099AA" w14:textId="77777777" w:rsidR="00EA4249" w:rsidRDefault="00EA4249" w:rsidP="00EA4249">
      <w:pPr>
        <w:tabs>
          <w:tab w:val="right" w:leader="dot" w:pos="9066"/>
        </w:tabs>
      </w:pPr>
      <w:r>
        <w:tab/>
      </w:r>
    </w:p>
    <w:p w14:paraId="53240D16" w14:textId="77777777" w:rsidR="00EA4249" w:rsidRDefault="00EA4249" w:rsidP="00EA4249"/>
    <w:p w14:paraId="2916E86C" w14:textId="146AD9AE" w:rsidR="00EA4249" w:rsidRDefault="00EA4249" w:rsidP="00EA4249">
      <w:r>
        <w:t xml:space="preserve">En cas de groupement conjoint, le mandataire du groupement est : conjoint </w:t>
      </w:r>
      <w:sdt>
        <w:sdtPr>
          <w:rPr>
            <w:sz w:val="20"/>
          </w:rPr>
          <w:id w:val="-1502966561"/>
          <w14:checkbox>
            <w14:checked w14:val="0"/>
            <w14:checkedState w14:val="2612" w14:font="MS Gothic"/>
            <w14:uncheckedState w14:val="2610" w14:font="MS Gothic"/>
          </w14:checkbox>
        </w:sdtPr>
        <w:sdtEndPr/>
        <w:sdtContent>
          <w:r w:rsidR="0086234B">
            <w:rPr>
              <w:rFonts w:ascii="MS Gothic" w:eastAsia="MS Gothic" w:hAnsi="MS Gothic" w:hint="eastAsia"/>
            </w:rPr>
            <w:t>☐</w:t>
          </w:r>
        </w:sdtContent>
      </w:sdt>
      <w:r w:rsidR="0086234B">
        <w:t xml:space="preserve"> </w:t>
      </w:r>
      <w:r>
        <w:t xml:space="preserve">ou solidaire </w:t>
      </w:r>
      <w:sdt>
        <w:sdtPr>
          <w:rPr>
            <w:sz w:val="20"/>
          </w:rPr>
          <w:id w:val="760801192"/>
          <w14:checkbox>
            <w14:checked w14:val="0"/>
            <w14:checkedState w14:val="2612" w14:font="MS Gothic"/>
            <w14:uncheckedState w14:val="2610" w14:font="MS Gothic"/>
          </w14:checkbox>
        </w:sdtPr>
        <w:sdtEndPr/>
        <w:sdtContent>
          <w:r w:rsidR="0086234B">
            <w:rPr>
              <w:rFonts w:ascii="MS Gothic" w:eastAsia="MS Gothic" w:hAnsi="MS Gothic" w:hint="eastAsia"/>
            </w:rPr>
            <w:t>☐</w:t>
          </w:r>
        </w:sdtContent>
      </w:sdt>
    </w:p>
    <w:p w14:paraId="6EDF527F" w14:textId="77777777" w:rsidR="00EA4249" w:rsidRDefault="00EA4249" w:rsidP="00EA4249"/>
    <w:p w14:paraId="086CB51F" w14:textId="713BB128" w:rsidR="00EA4249" w:rsidRDefault="008C2297" w:rsidP="0086234B">
      <w:pPr>
        <w:spacing w:before="120"/>
        <w:rPr>
          <w:u w:val="single"/>
        </w:rPr>
      </w:pPr>
      <w:sdt>
        <w:sdtPr>
          <w:rPr>
            <w:sz w:val="20"/>
          </w:rPr>
          <w:id w:val="-1652370004"/>
          <w14:checkbox>
            <w14:checked w14:val="0"/>
            <w14:checkedState w14:val="2612" w14:font="MS Gothic"/>
            <w14:uncheckedState w14:val="2610" w14:font="MS Gothic"/>
          </w14:checkbox>
        </w:sdtPr>
        <w:sdtEndPr/>
        <w:sdtContent>
          <w:r w:rsidR="0086234B">
            <w:rPr>
              <w:rFonts w:ascii="MS Gothic" w:eastAsia="MS Gothic" w:hAnsi="MS Gothic" w:hint="eastAsia"/>
            </w:rPr>
            <w:t>☐</w:t>
          </w:r>
        </w:sdtContent>
      </w:sdt>
      <w:r w:rsidR="0086234B" w:rsidRPr="00FB1EAB">
        <w:rPr>
          <w:b/>
          <w:bCs/>
        </w:rPr>
        <w:t xml:space="preserve"> </w:t>
      </w:r>
      <w:r w:rsidR="00EA4249" w:rsidRPr="00FB1EAB">
        <w:rPr>
          <w:b/>
          <w:bCs/>
        </w:rPr>
        <w:t>Les membres du groupement ont donné mandat au mandataire, qui signe le présent acte d'engagement</w:t>
      </w:r>
      <w:r w:rsidR="00EA4249">
        <w:t xml:space="preserve"> : </w:t>
      </w:r>
      <w:r w:rsidR="00EA4249">
        <w:rPr>
          <w:u w:val="single"/>
        </w:rPr>
        <w:t>(Cocher la ou les cases correspondantes.)</w:t>
      </w:r>
    </w:p>
    <w:p w14:paraId="4D6D17CA" w14:textId="45CAC02A" w:rsidR="00EA4249" w:rsidRDefault="008C2297" w:rsidP="0086234B">
      <w:pPr>
        <w:spacing w:before="120"/>
        <w:ind w:left="709"/>
      </w:pPr>
      <w:sdt>
        <w:sdtPr>
          <w:rPr>
            <w:sz w:val="20"/>
          </w:rPr>
          <w:id w:val="-1854415588"/>
          <w14:checkbox>
            <w14:checked w14:val="0"/>
            <w14:checkedState w14:val="2612" w14:font="MS Gothic"/>
            <w14:uncheckedState w14:val="2610" w14:font="MS Gothic"/>
          </w14:checkbox>
        </w:sdtPr>
        <w:sdtEndPr/>
        <w:sdtContent>
          <w:r w:rsidR="0086234B">
            <w:rPr>
              <w:rFonts w:ascii="MS Gothic" w:eastAsia="MS Gothic" w:hAnsi="MS Gothic" w:hint="eastAsia"/>
            </w:rPr>
            <w:t>☐</w:t>
          </w:r>
        </w:sdtContent>
      </w:sdt>
      <w:r w:rsidR="0086234B">
        <w:t xml:space="preserve"> </w:t>
      </w:r>
      <w:proofErr w:type="gramStart"/>
      <w:r w:rsidR="00EA4249">
        <w:t>pour</w:t>
      </w:r>
      <w:proofErr w:type="gramEnd"/>
      <w:r w:rsidR="00EA4249">
        <w:t xml:space="preserve"> signer le présent acte d'engagement en leur nom et pour leur compte, pour les représenter vis-à-vis de l'acheteur et pour coordonner l'ensemble des prestations ;</w:t>
      </w:r>
    </w:p>
    <w:p w14:paraId="6D367CB1" w14:textId="77777777" w:rsidR="00EA4249" w:rsidRDefault="00EA4249" w:rsidP="0086234B">
      <w:pPr>
        <w:spacing w:before="120"/>
        <w:ind w:left="709"/>
      </w:pPr>
      <w:r>
        <w:rPr>
          <w:u w:val="single"/>
        </w:rPr>
        <w:t>(</w:t>
      </w:r>
      <w:proofErr w:type="gramStart"/>
      <w:r>
        <w:rPr>
          <w:u w:val="single"/>
        </w:rPr>
        <w:t>joindre</w:t>
      </w:r>
      <w:proofErr w:type="gramEnd"/>
      <w:r>
        <w:rPr>
          <w:u w:val="single"/>
        </w:rPr>
        <w:t xml:space="preserve"> les pouvoirs en annexe du présent document. Dans le cas contraire, ces documents ont déjà été fournis)</w:t>
      </w:r>
      <w:r>
        <w:t xml:space="preserve"> </w:t>
      </w:r>
    </w:p>
    <w:p w14:paraId="5E5A8A1C" w14:textId="275A037B" w:rsidR="00EA4249" w:rsidRDefault="008C2297" w:rsidP="0086234B">
      <w:pPr>
        <w:spacing w:before="120"/>
        <w:ind w:left="709"/>
      </w:pPr>
      <w:sdt>
        <w:sdtPr>
          <w:rPr>
            <w:sz w:val="20"/>
          </w:rPr>
          <w:id w:val="79335783"/>
          <w14:checkbox>
            <w14:checked w14:val="0"/>
            <w14:checkedState w14:val="2612" w14:font="MS Gothic"/>
            <w14:uncheckedState w14:val="2610" w14:font="MS Gothic"/>
          </w14:checkbox>
        </w:sdtPr>
        <w:sdtEndPr/>
        <w:sdtContent>
          <w:r w:rsidR="0086234B">
            <w:rPr>
              <w:rFonts w:ascii="MS Gothic" w:eastAsia="MS Gothic" w:hAnsi="MS Gothic" w:hint="eastAsia"/>
            </w:rPr>
            <w:t>☐</w:t>
          </w:r>
        </w:sdtContent>
      </w:sdt>
      <w:r w:rsidR="0086234B">
        <w:t xml:space="preserve"> </w:t>
      </w:r>
      <w:proofErr w:type="gramStart"/>
      <w:r w:rsidR="00EA4249">
        <w:t>pour</w:t>
      </w:r>
      <w:proofErr w:type="gramEnd"/>
      <w:r w:rsidR="00EA4249">
        <w:t xml:space="preserve"> signer, en leur nom et pour leur compte, les modifications ultérieures du marché public ;</w:t>
      </w:r>
    </w:p>
    <w:p w14:paraId="52713F18" w14:textId="77777777" w:rsidR="00EA4249" w:rsidRDefault="00EA4249" w:rsidP="0086234B">
      <w:pPr>
        <w:spacing w:before="120"/>
        <w:ind w:left="709"/>
      </w:pPr>
      <w:r>
        <w:rPr>
          <w:u w:val="single"/>
        </w:rPr>
        <w:t>(</w:t>
      </w:r>
      <w:proofErr w:type="gramStart"/>
      <w:r>
        <w:rPr>
          <w:u w:val="single"/>
        </w:rPr>
        <w:t>joindre</w:t>
      </w:r>
      <w:proofErr w:type="gramEnd"/>
      <w:r>
        <w:rPr>
          <w:u w:val="single"/>
        </w:rPr>
        <w:t xml:space="preserve"> les pouvoirs en annexe du présent document. Dans le cas contraire, ces documents ont déjà été fournis)</w:t>
      </w:r>
      <w:r>
        <w:t xml:space="preserve"> </w:t>
      </w:r>
    </w:p>
    <w:p w14:paraId="5D8E5D46" w14:textId="19A9B5BD" w:rsidR="00EA4249" w:rsidRDefault="008C2297" w:rsidP="0086234B">
      <w:pPr>
        <w:spacing w:before="120"/>
        <w:ind w:left="709"/>
      </w:pPr>
      <w:sdt>
        <w:sdtPr>
          <w:rPr>
            <w:sz w:val="20"/>
          </w:rPr>
          <w:id w:val="1512264752"/>
          <w14:checkbox>
            <w14:checked w14:val="0"/>
            <w14:checkedState w14:val="2612" w14:font="MS Gothic"/>
            <w14:uncheckedState w14:val="2610" w14:font="MS Gothic"/>
          </w14:checkbox>
        </w:sdtPr>
        <w:sdtEndPr/>
        <w:sdtContent>
          <w:r w:rsidR="0086234B">
            <w:rPr>
              <w:rFonts w:ascii="MS Gothic" w:eastAsia="MS Gothic" w:hAnsi="MS Gothic" w:hint="eastAsia"/>
            </w:rPr>
            <w:t>☐</w:t>
          </w:r>
        </w:sdtContent>
      </w:sdt>
      <w:r w:rsidR="0086234B">
        <w:t xml:space="preserve"> </w:t>
      </w:r>
      <w:proofErr w:type="gramStart"/>
      <w:r w:rsidR="00EA4249">
        <w:t>ont</w:t>
      </w:r>
      <w:proofErr w:type="gramEnd"/>
      <w:r w:rsidR="00EA4249">
        <w:t xml:space="preserve"> donné mandat au mandataire dans les conditions définies par les pouvoirs joints en annexe</w:t>
      </w:r>
    </w:p>
    <w:p w14:paraId="399D334D" w14:textId="77777777" w:rsidR="00EA4249" w:rsidRDefault="00EA4249" w:rsidP="0086234B">
      <w:pPr>
        <w:spacing w:before="120"/>
      </w:pPr>
    </w:p>
    <w:p w14:paraId="5EC5E7E3" w14:textId="5227E449" w:rsidR="00EA4249" w:rsidRDefault="008C2297" w:rsidP="0086234B">
      <w:pPr>
        <w:spacing w:before="120"/>
      </w:pPr>
      <w:sdt>
        <w:sdtPr>
          <w:rPr>
            <w:sz w:val="20"/>
          </w:rPr>
          <w:id w:val="365263616"/>
          <w14:checkbox>
            <w14:checked w14:val="0"/>
            <w14:checkedState w14:val="2612" w14:font="MS Gothic"/>
            <w14:uncheckedState w14:val="2610" w14:font="MS Gothic"/>
          </w14:checkbox>
        </w:sdtPr>
        <w:sdtEndPr/>
        <w:sdtContent>
          <w:r w:rsidR="003B1405">
            <w:rPr>
              <w:rFonts w:ascii="MS Gothic" w:eastAsia="MS Gothic" w:hAnsi="MS Gothic" w:hint="eastAsia"/>
              <w:sz w:val="20"/>
            </w:rPr>
            <w:t>☐</w:t>
          </w:r>
        </w:sdtContent>
      </w:sdt>
      <w:r w:rsidR="0086234B" w:rsidRPr="00FB1EAB">
        <w:rPr>
          <w:b/>
          <w:bCs/>
        </w:rPr>
        <w:t xml:space="preserve"> </w:t>
      </w:r>
      <w:r w:rsidR="00EA4249" w:rsidRPr="00FB1EAB">
        <w:rPr>
          <w:b/>
          <w:bCs/>
        </w:rPr>
        <w:t>Les membres du groupement, qui signent le présent acte d'engagement</w:t>
      </w:r>
      <w:r w:rsidR="00EA4249">
        <w:t xml:space="preserve"> : </w:t>
      </w:r>
      <w:r w:rsidR="00EA4249">
        <w:rPr>
          <w:u w:val="single"/>
        </w:rPr>
        <w:t>(Cocher la case correspondante.)</w:t>
      </w:r>
      <w:r w:rsidR="00EA4249">
        <w:t xml:space="preserve"> </w:t>
      </w:r>
    </w:p>
    <w:p w14:paraId="695DE447" w14:textId="6C09E6B8" w:rsidR="00EA4249" w:rsidRDefault="008C2297" w:rsidP="0086234B">
      <w:pPr>
        <w:spacing w:before="120"/>
        <w:ind w:left="709"/>
      </w:pPr>
      <w:sdt>
        <w:sdtPr>
          <w:rPr>
            <w:sz w:val="20"/>
          </w:rPr>
          <w:id w:val="1797871773"/>
          <w14:checkbox>
            <w14:checked w14:val="0"/>
            <w14:checkedState w14:val="2612" w14:font="MS Gothic"/>
            <w14:uncheckedState w14:val="2610" w14:font="MS Gothic"/>
          </w14:checkbox>
        </w:sdtPr>
        <w:sdtEndPr/>
        <w:sdtContent>
          <w:r w:rsidR="0086234B">
            <w:rPr>
              <w:rFonts w:ascii="MS Gothic" w:eastAsia="MS Gothic" w:hAnsi="MS Gothic" w:hint="eastAsia"/>
            </w:rPr>
            <w:t>☐</w:t>
          </w:r>
        </w:sdtContent>
      </w:sdt>
      <w:r w:rsidR="0086234B">
        <w:t xml:space="preserve"> </w:t>
      </w:r>
      <w:proofErr w:type="gramStart"/>
      <w:r w:rsidR="00EA4249">
        <w:t>donnent</w:t>
      </w:r>
      <w:proofErr w:type="gramEnd"/>
      <w:r w:rsidR="00EA4249">
        <w:t xml:space="preserve"> mandat au mandataire, qui l'accepte, pour les représenter vis-à-vis de l'acheteur et pour coordonner l'ensemble des prestations</w:t>
      </w:r>
    </w:p>
    <w:p w14:paraId="520B5873" w14:textId="5D22F544" w:rsidR="00EA4249" w:rsidRDefault="008C2297" w:rsidP="0086234B">
      <w:pPr>
        <w:spacing w:before="120"/>
        <w:ind w:left="709"/>
      </w:pPr>
      <w:sdt>
        <w:sdtPr>
          <w:rPr>
            <w:sz w:val="20"/>
          </w:rPr>
          <w:id w:val="2005778122"/>
          <w14:checkbox>
            <w14:checked w14:val="0"/>
            <w14:checkedState w14:val="2612" w14:font="MS Gothic"/>
            <w14:uncheckedState w14:val="2610" w14:font="MS Gothic"/>
          </w14:checkbox>
        </w:sdtPr>
        <w:sdtEndPr/>
        <w:sdtContent>
          <w:r w:rsidR="0086234B">
            <w:rPr>
              <w:rFonts w:ascii="MS Gothic" w:eastAsia="MS Gothic" w:hAnsi="MS Gothic" w:hint="eastAsia"/>
            </w:rPr>
            <w:t>☐</w:t>
          </w:r>
        </w:sdtContent>
      </w:sdt>
      <w:r w:rsidR="00EA4249">
        <w:t xml:space="preserve"> </w:t>
      </w:r>
      <w:proofErr w:type="gramStart"/>
      <w:r w:rsidR="00EA4249">
        <w:t>donnent</w:t>
      </w:r>
      <w:proofErr w:type="gramEnd"/>
      <w:r w:rsidR="00EA4249">
        <w:t xml:space="preserve"> mandat au mandataire, qui l'accepte, pour signer, en leur nom et pour leur compte, les modifications ultérieures du marché public</w:t>
      </w:r>
    </w:p>
    <w:p w14:paraId="184D19C2" w14:textId="13210776" w:rsidR="00EA4249" w:rsidRDefault="008C2297" w:rsidP="0086234B">
      <w:pPr>
        <w:spacing w:before="120"/>
        <w:ind w:left="709"/>
      </w:pPr>
      <w:sdt>
        <w:sdtPr>
          <w:rPr>
            <w:sz w:val="20"/>
          </w:rPr>
          <w:id w:val="983426507"/>
          <w14:checkbox>
            <w14:checked w14:val="0"/>
            <w14:checkedState w14:val="2612" w14:font="MS Gothic"/>
            <w14:uncheckedState w14:val="2610" w14:font="MS Gothic"/>
          </w14:checkbox>
        </w:sdtPr>
        <w:sdtEndPr/>
        <w:sdtContent>
          <w:r w:rsidR="0086234B">
            <w:rPr>
              <w:rFonts w:ascii="MS Gothic" w:eastAsia="MS Gothic" w:hAnsi="MS Gothic" w:hint="eastAsia"/>
            </w:rPr>
            <w:t>☐</w:t>
          </w:r>
        </w:sdtContent>
      </w:sdt>
      <w:r w:rsidR="0086234B">
        <w:t xml:space="preserve"> </w:t>
      </w:r>
      <w:proofErr w:type="gramStart"/>
      <w:r w:rsidR="00EA4249">
        <w:t>donnent</w:t>
      </w:r>
      <w:proofErr w:type="gramEnd"/>
      <w:r w:rsidR="00EA4249">
        <w:t xml:space="preserve"> mandat au mandataire dans les conditions définies ci-dessous; </w:t>
      </w:r>
      <w:r w:rsidR="00EA4249">
        <w:rPr>
          <w:u w:val="single"/>
        </w:rPr>
        <w:t>(Donner des précisions sur l'étendue du mandat.)</w:t>
      </w:r>
      <w:r w:rsidR="00EA4249">
        <w:t xml:space="preserve"> </w:t>
      </w:r>
    </w:p>
    <w:p w14:paraId="7CCDA165" w14:textId="77777777" w:rsidR="00737E80" w:rsidRDefault="00737E80" w:rsidP="00737E80">
      <w:pPr>
        <w:spacing w:before="120"/>
      </w:pPr>
    </w:p>
    <w:p w14:paraId="05DC6024" w14:textId="20D75AD8" w:rsidR="005A35CB" w:rsidRDefault="00737E80" w:rsidP="00737E80">
      <w:pPr>
        <w:tabs>
          <w:tab w:val="right" w:leader="dot" w:pos="9066"/>
        </w:tabs>
      </w:pPr>
      <w:r>
        <w:rPr>
          <w:b/>
          <w:bCs/>
        </w:rPr>
        <w:tab/>
      </w:r>
      <w:r>
        <w:rPr>
          <w:b/>
          <w:bCs/>
        </w:rPr>
        <w:tab/>
      </w:r>
      <w:r>
        <w:rPr>
          <w:b/>
          <w:bCs/>
        </w:rPr>
        <w:tab/>
      </w:r>
      <w:r>
        <w:rPr>
          <w:b/>
          <w:bCs/>
        </w:rPr>
        <w:tab/>
      </w:r>
      <w:r>
        <w:rPr>
          <w:b/>
          <w:bCs/>
        </w:rPr>
        <w:tab/>
      </w:r>
      <w:r>
        <w:rPr>
          <w:b/>
          <w:bCs/>
        </w:rPr>
        <w:tab/>
      </w:r>
      <w:r>
        <w:rPr>
          <w:b/>
          <w:bCs/>
        </w:rPr>
        <w:tab/>
      </w:r>
      <w:r>
        <w:rPr>
          <w:b/>
          <w:bCs/>
        </w:rPr>
        <w:tab/>
      </w:r>
    </w:p>
    <w:tbl>
      <w:tblPr>
        <w:tblStyle w:val="TboMRS"/>
        <w:tblW w:w="9070" w:type="dxa"/>
        <w:tblInd w:w="0" w:type="dxa"/>
        <w:tblBorders>
          <w:top w:val="single" w:sz="4" w:space="0" w:color="28499A" w:themeColor="text1"/>
          <w:left w:val="single" w:sz="4" w:space="0" w:color="28499A" w:themeColor="text1"/>
          <w:bottom w:val="single" w:sz="4" w:space="0" w:color="28499A" w:themeColor="text1"/>
          <w:right w:val="single" w:sz="4" w:space="0" w:color="28499A" w:themeColor="text1"/>
          <w:insideH w:val="single" w:sz="4" w:space="0" w:color="28499A" w:themeColor="text1"/>
          <w:insideV w:val="single" w:sz="4" w:space="0" w:color="28499A" w:themeColor="text1"/>
        </w:tblBorders>
        <w:tblLook w:val="04A0" w:firstRow="1" w:lastRow="0" w:firstColumn="1" w:lastColumn="0" w:noHBand="0" w:noVBand="1"/>
      </w:tblPr>
      <w:tblGrid>
        <w:gridCol w:w="3823"/>
        <w:gridCol w:w="2224"/>
        <w:gridCol w:w="3023"/>
      </w:tblGrid>
      <w:tr w:rsidR="0086234B" w14:paraId="7348ED5B" w14:textId="77777777" w:rsidTr="00737E80">
        <w:trPr>
          <w:trHeight w:val="23"/>
          <w:tblHeader/>
        </w:trPr>
        <w:tc>
          <w:tcPr>
            <w:tcW w:w="3823" w:type="dxa"/>
            <w:shd w:val="clear" w:color="auto" w:fill="9AAFE5" w:themeFill="text1" w:themeFillTint="66"/>
          </w:tcPr>
          <w:p w14:paraId="09C0E839" w14:textId="77777777" w:rsidR="0086234B" w:rsidRDefault="0086234B" w:rsidP="00BC3B25">
            <w:pPr>
              <w:pStyle w:val="En-ttetableau"/>
            </w:pPr>
            <w:r>
              <w:t>Nom, prénom et qualité du signataire*</w:t>
            </w:r>
          </w:p>
        </w:tc>
        <w:tc>
          <w:tcPr>
            <w:tcW w:w="2224" w:type="dxa"/>
            <w:shd w:val="clear" w:color="auto" w:fill="9AAFE5" w:themeFill="text1" w:themeFillTint="66"/>
          </w:tcPr>
          <w:p w14:paraId="489990BF" w14:textId="77777777" w:rsidR="0086234B" w:rsidRDefault="0086234B" w:rsidP="00BC3B25">
            <w:pPr>
              <w:pStyle w:val="En-ttetableau"/>
            </w:pPr>
            <w:r>
              <w:t>Lieu et date de signature</w:t>
            </w:r>
          </w:p>
        </w:tc>
        <w:tc>
          <w:tcPr>
            <w:tcW w:w="3023" w:type="dxa"/>
            <w:shd w:val="clear" w:color="auto" w:fill="9AAFE5" w:themeFill="text1" w:themeFillTint="66"/>
          </w:tcPr>
          <w:p w14:paraId="4652D883" w14:textId="77777777" w:rsidR="0086234B" w:rsidRDefault="0086234B" w:rsidP="00BC3B25">
            <w:pPr>
              <w:pStyle w:val="En-ttetableau"/>
            </w:pPr>
            <w:r>
              <w:t>Signature</w:t>
            </w:r>
          </w:p>
        </w:tc>
      </w:tr>
      <w:tr w:rsidR="0086234B" w14:paraId="62F69281" w14:textId="77777777" w:rsidTr="00854A26">
        <w:trPr>
          <w:trHeight w:val="567"/>
        </w:trPr>
        <w:tc>
          <w:tcPr>
            <w:tcW w:w="3823" w:type="dxa"/>
            <w:shd w:val="clear" w:color="auto" w:fill="auto"/>
          </w:tcPr>
          <w:p w14:paraId="4FC6BF1C" w14:textId="77777777" w:rsidR="0086234B" w:rsidRDefault="0086234B" w:rsidP="00BC3B25">
            <w:pPr>
              <w:pStyle w:val="Corpsdetexte"/>
            </w:pPr>
          </w:p>
        </w:tc>
        <w:tc>
          <w:tcPr>
            <w:tcW w:w="2224" w:type="dxa"/>
            <w:shd w:val="clear" w:color="auto" w:fill="auto"/>
          </w:tcPr>
          <w:p w14:paraId="169E632D" w14:textId="77777777" w:rsidR="0086234B" w:rsidRDefault="0086234B" w:rsidP="00BC3B25">
            <w:pPr>
              <w:pStyle w:val="Corpsdetexte"/>
            </w:pPr>
          </w:p>
        </w:tc>
        <w:tc>
          <w:tcPr>
            <w:tcW w:w="3023" w:type="dxa"/>
            <w:shd w:val="clear" w:color="auto" w:fill="auto"/>
          </w:tcPr>
          <w:p w14:paraId="554F6C32" w14:textId="77777777" w:rsidR="0086234B" w:rsidRDefault="0086234B" w:rsidP="00BC3B25">
            <w:pPr>
              <w:pStyle w:val="Corpsdetexte"/>
            </w:pPr>
          </w:p>
        </w:tc>
      </w:tr>
      <w:tr w:rsidR="00737E80" w14:paraId="7575977E" w14:textId="77777777" w:rsidTr="00854A26">
        <w:trPr>
          <w:trHeight w:val="567"/>
        </w:trPr>
        <w:tc>
          <w:tcPr>
            <w:tcW w:w="3823" w:type="dxa"/>
            <w:shd w:val="clear" w:color="auto" w:fill="auto"/>
          </w:tcPr>
          <w:p w14:paraId="6BD41689" w14:textId="77777777" w:rsidR="00737E80" w:rsidRDefault="00737E80" w:rsidP="00BC3B25">
            <w:pPr>
              <w:pStyle w:val="Corpsdetexte"/>
            </w:pPr>
          </w:p>
        </w:tc>
        <w:tc>
          <w:tcPr>
            <w:tcW w:w="2224" w:type="dxa"/>
            <w:shd w:val="clear" w:color="auto" w:fill="auto"/>
          </w:tcPr>
          <w:p w14:paraId="42718260" w14:textId="77777777" w:rsidR="00737E80" w:rsidRDefault="00737E80" w:rsidP="00BC3B25">
            <w:pPr>
              <w:pStyle w:val="Corpsdetexte"/>
            </w:pPr>
          </w:p>
        </w:tc>
        <w:tc>
          <w:tcPr>
            <w:tcW w:w="3023" w:type="dxa"/>
            <w:shd w:val="clear" w:color="auto" w:fill="auto"/>
          </w:tcPr>
          <w:p w14:paraId="17A3796A" w14:textId="77777777" w:rsidR="00737E80" w:rsidRDefault="00737E80" w:rsidP="00BC3B25">
            <w:pPr>
              <w:pStyle w:val="Corpsdetexte"/>
            </w:pPr>
          </w:p>
        </w:tc>
      </w:tr>
      <w:tr w:rsidR="00737E80" w14:paraId="724A0514" w14:textId="77777777" w:rsidTr="00854A26">
        <w:trPr>
          <w:trHeight w:val="567"/>
        </w:trPr>
        <w:tc>
          <w:tcPr>
            <w:tcW w:w="3823" w:type="dxa"/>
            <w:shd w:val="clear" w:color="auto" w:fill="auto"/>
          </w:tcPr>
          <w:p w14:paraId="1C6C10A4" w14:textId="77777777" w:rsidR="00737E80" w:rsidRDefault="00737E80" w:rsidP="00BC3B25">
            <w:pPr>
              <w:pStyle w:val="Corpsdetexte"/>
            </w:pPr>
          </w:p>
        </w:tc>
        <w:tc>
          <w:tcPr>
            <w:tcW w:w="2224" w:type="dxa"/>
            <w:shd w:val="clear" w:color="auto" w:fill="auto"/>
          </w:tcPr>
          <w:p w14:paraId="78C71853" w14:textId="77777777" w:rsidR="00737E80" w:rsidRDefault="00737E80" w:rsidP="00BC3B25">
            <w:pPr>
              <w:pStyle w:val="Corpsdetexte"/>
            </w:pPr>
          </w:p>
        </w:tc>
        <w:tc>
          <w:tcPr>
            <w:tcW w:w="3023" w:type="dxa"/>
            <w:shd w:val="clear" w:color="auto" w:fill="auto"/>
          </w:tcPr>
          <w:p w14:paraId="08FD2390" w14:textId="77777777" w:rsidR="00737E80" w:rsidRDefault="00737E80" w:rsidP="00BC3B25">
            <w:pPr>
              <w:pStyle w:val="Corpsdetexte"/>
            </w:pPr>
          </w:p>
        </w:tc>
      </w:tr>
      <w:tr w:rsidR="00737E80" w14:paraId="57F76AA8" w14:textId="77777777" w:rsidTr="00854A26">
        <w:trPr>
          <w:trHeight w:val="567"/>
        </w:trPr>
        <w:tc>
          <w:tcPr>
            <w:tcW w:w="3823" w:type="dxa"/>
            <w:shd w:val="clear" w:color="auto" w:fill="auto"/>
          </w:tcPr>
          <w:p w14:paraId="1C178697" w14:textId="77777777" w:rsidR="00737E80" w:rsidRDefault="00737E80" w:rsidP="00BC3B25">
            <w:pPr>
              <w:pStyle w:val="Corpsdetexte"/>
            </w:pPr>
          </w:p>
        </w:tc>
        <w:tc>
          <w:tcPr>
            <w:tcW w:w="2224" w:type="dxa"/>
            <w:shd w:val="clear" w:color="auto" w:fill="auto"/>
          </w:tcPr>
          <w:p w14:paraId="4D932074" w14:textId="77777777" w:rsidR="00737E80" w:rsidRDefault="00737E80" w:rsidP="00BC3B25">
            <w:pPr>
              <w:pStyle w:val="Corpsdetexte"/>
            </w:pPr>
          </w:p>
        </w:tc>
        <w:tc>
          <w:tcPr>
            <w:tcW w:w="3023" w:type="dxa"/>
            <w:shd w:val="clear" w:color="auto" w:fill="auto"/>
          </w:tcPr>
          <w:p w14:paraId="2050D490" w14:textId="77777777" w:rsidR="00737E80" w:rsidRDefault="00737E80" w:rsidP="00BC3B25">
            <w:pPr>
              <w:pStyle w:val="Corpsdetexte"/>
            </w:pPr>
          </w:p>
        </w:tc>
      </w:tr>
      <w:tr w:rsidR="00737E80" w14:paraId="4A5ED308" w14:textId="77777777" w:rsidTr="00854A26">
        <w:trPr>
          <w:trHeight w:val="567"/>
        </w:trPr>
        <w:tc>
          <w:tcPr>
            <w:tcW w:w="3823" w:type="dxa"/>
            <w:shd w:val="clear" w:color="auto" w:fill="auto"/>
          </w:tcPr>
          <w:p w14:paraId="0EE912F3" w14:textId="77777777" w:rsidR="00737E80" w:rsidRDefault="00737E80" w:rsidP="00BC3B25">
            <w:pPr>
              <w:pStyle w:val="Corpsdetexte"/>
            </w:pPr>
          </w:p>
        </w:tc>
        <w:tc>
          <w:tcPr>
            <w:tcW w:w="2224" w:type="dxa"/>
            <w:shd w:val="clear" w:color="auto" w:fill="auto"/>
          </w:tcPr>
          <w:p w14:paraId="1E88A5F5" w14:textId="77777777" w:rsidR="00737E80" w:rsidRDefault="00737E80" w:rsidP="00BC3B25">
            <w:pPr>
              <w:pStyle w:val="Corpsdetexte"/>
            </w:pPr>
          </w:p>
        </w:tc>
        <w:tc>
          <w:tcPr>
            <w:tcW w:w="3023" w:type="dxa"/>
            <w:shd w:val="clear" w:color="auto" w:fill="auto"/>
          </w:tcPr>
          <w:p w14:paraId="7B536BE3" w14:textId="77777777" w:rsidR="00737E80" w:rsidRDefault="00737E80" w:rsidP="00BC3B25">
            <w:pPr>
              <w:pStyle w:val="Corpsdetexte"/>
            </w:pPr>
          </w:p>
        </w:tc>
      </w:tr>
      <w:tr w:rsidR="00737E80" w14:paraId="74F56D08" w14:textId="77777777" w:rsidTr="00854A26">
        <w:trPr>
          <w:trHeight w:val="567"/>
        </w:trPr>
        <w:tc>
          <w:tcPr>
            <w:tcW w:w="3823" w:type="dxa"/>
            <w:shd w:val="clear" w:color="auto" w:fill="auto"/>
          </w:tcPr>
          <w:p w14:paraId="4330F7D3" w14:textId="77777777" w:rsidR="00737E80" w:rsidRDefault="00737E80" w:rsidP="00BC3B25">
            <w:pPr>
              <w:pStyle w:val="Corpsdetexte"/>
            </w:pPr>
          </w:p>
        </w:tc>
        <w:tc>
          <w:tcPr>
            <w:tcW w:w="2224" w:type="dxa"/>
            <w:shd w:val="clear" w:color="auto" w:fill="auto"/>
          </w:tcPr>
          <w:p w14:paraId="48A02F38" w14:textId="77777777" w:rsidR="00737E80" w:rsidRDefault="00737E80" w:rsidP="00BC3B25">
            <w:pPr>
              <w:pStyle w:val="Corpsdetexte"/>
            </w:pPr>
          </w:p>
        </w:tc>
        <w:tc>
          <w:tcPr>
            <w:tcW w:w="3023" w:type="dxa"/>
            <w:shd w:val="clear" w:color="auto" w:fill="auto"/>
          </w:tcPr>
          <w:p w14:paraId="444061D1" w14:textId="77777777" w:rsidR="00737E80" w:rsidRDefault="00737E80" w:rsidP="00BC3B25">
            <w:pPr>
              <w:pStyle w:val="Corpsdetexte"/>
            </w:pPr>
          </w:p>
        </w:tc>
      </w:tr>
    </w:tbl>
    <w:p w14:paraId="72610643" w14:textId="77777777" w:rsidR="005A35CB" w:rsidRDefault="005A35CB" w:rsidP="005A35CB">
      <w:pPr>
        <w:pStyle w:val="Corpsdetexte"/>
      </w:pPr>
      <w:r>
        <w:t xml:space="preserve"> </w:t>
      </w:r>
      <w:r>
        <w:tab/>
      </w:r>
      <w:r>
        <w:tab/>
      </w:r>
    </w:p>
    <w:p w14:paraId="135078C0" w14:textId="7ACDCF26" w:rsidR="002D6318" w:rsidRDefault="005A35CB" w:rsidP="00854A26">
      <w:pPr>
        <w:pStyle w:val="Corpsdetexte"/>
      </w:pPr>
      <w:r>
        <w:t xml:space="preserve"> *Le signataire doit avoir le pouvoir d'engager la personne qu'il représente.</w:t>
      </w:r>
    </w:p>
    <w:p w14:paraId="7B24DB57" w14:textId="17DF8BA3" w:rsidR="004454EE" w:rsidRPr="00980BC9" w:rsidRDefault="004454EE" w:rsidP="009F1403">
      <w:pPr>
        <w:pStyle w:val="Titre1"/>
      </w:pPr>
      <w:r>
        <w:t>Article</w:t>
      </w:r>
      <w:r w:rsidR="00D95D45">
        <w:t> </w:t>
      </w:r>
      <w:r w:rsidR="004F2E50">
        <w:t>20</w:t>
      </w:r>
      <w:r>
        <w:t xml:space="preserve"> – Liste des annexes à l</w:t>
      </w:r>
      <w:r w:rsidR="00D95D45">
        <w:t>’</w:t>
      </w:r>
      <w:r>
        <w:t>acte d</w:t>
      </w:r>
      <w:r w:rsidR="00D95D45">
        <w:t>’</w:t>
      </w:r>
      <w:r>
        <w:t>engagement</w:t>
      </w:r>
    </w:p>
    <w:p w14:paraId="67F7966A" w14:textId="701DAFC3" w:rsidR="00A61D2A" w:rsidRPr="00A61D2A" w:rsidRDefault="00A61D2A" w:rsidP="00A61D2A">
      <w:pPr>
        <w:pStyle w:val="Listepuces2"/>
      </w:pPr>
      <w:r w:rsidRPr="00A61D2A">
        <w:t>Annexe</w:t>
      </w:r>
      <w:r w:rsidR="003A207F">
        <w:t xml:space="preserve"> 1</w:t>
      </w:r>
      <w:r w:rsidRPr="00A61D2A">
        <w:t xml:space="preserve"> - Désignation des comptes en cas d'établissements secondaires </w:t>
      </w:r>
    </w:p>
    <w:p w14:paraId="20524477" w14:textId="3FEF58A8" w:rsidR="00A61D2A" w:rsidRPr="00A61D2A" w:rsidRDefault="00A61D2A" w:rsidP="00A61D2A">
      <w:pPr>
        <w:pStyle w:val="Listepuces2"/>
      </w:pPr>
      <w:r w:rsidRPr="00A61D2A">
        <w:t>Annexe</w:t>
      </w:r>
      <w:r w:rsidR="003A207F">
        <w:t xml:space="preserve"> 2</w:t>
      </w:r>
      <w:r w:rsidRPr="00A61D2A">
        <w:t xml:space="preserve"> - Désignation des comptes en cas de répartition des prestations par membres </w:t>
      </w:r>
    </w:p>
    <w:p w14:paraId="0F19488C" w14:textId="2D395201" w:rsidR="00A61D2A" w:rsidRPr="00A61D2A" w:rsidRDefault="00A61D2A" w:rsidP="00A61D2A">
      <w:pPr>
        <w:pStyle w:val="Listepuces2"/>
      </w:pPr>
      <w:r w:rsidRPr="00A61D2A">
        <w:t xml:space="preserve">Annexe </w:t>
      </w:r>
      <w:r w:rsidR="003A207F">
        <w:t xml:space="preserve">3 </w:t>
      </w:r>
      <w:r w:rsidRPr="00A61D2A">
        <w:t>- En cas de sous-traitance</w:t>
      </w:r>
    </w:p>
    <w:p w14:paraId="2A74C441" w14:textId="75FC9BCB" w:rsidR="004454EE" w:rsidRDefault="004454EE" w:rsidP="009F1403">
      <w:pPr>
        <w:pStyle w:val="Titre1"/>
      </w:pPr>
      <w:r>
        <w:t>Article</w:t>
      </w:r>
      <w:r w:rsidR="00D95D45">
        <w:t> </w:t>
      </w:r>
      <w:r w:rsidR="004F2E50">
        <w:t>21</w:t>
      </w:r>
      <w:r>
        <w:t xml:space="preserve"> - Acceptation du marché (à remplir par le pouvoir adjudicateur)</w:t>
      </w:r>
    </w:p>
    <w:p w14:paraId="3DF7A304" w14:textId="3171E90D" w:rsidR="005D246C" w:rsidRPr="005D246C" w:rsidRDefault="005D246C" w:rsidP="005D246C">
      <w:pPr>
        <w:pStyle w:val="Corpsdetexte"/>
      </w:pPr>
      <w:r w:rsidRPr="005D246C">
        <w:t>L'offre acceptée pour valoir acte d'engagement est la suivante :</w:t>
      </w:r>
    </w:p>
    <w:p w14:paraId="39850811" w14:textId="77777777" w:rsidR="003B1405" w:rsidRPr="003B1405" w:rsidRDefault="003B1405" w:rsidP="003B1405">
      <w:pPr>
        <w:pStyle w:val="Corpsdetexte"/>
        <w:rPr>
          <w:b/>
        </w:rPr>
      </w:pPr>
      <w:r w:rsidRPr="003B1405">
        <w:rPr>
          <w:b/>
        </w:rPr>
        <w:t>Lot n°1 VRD :</w:t>
      </w:r>
    </w:p>
    <w:p w14:paraId="12ABAF8A" w14:textId="0C39C5CA" w:rsidR="003B1405" w:rsidRDefault="003B1405" w:rsidP="003B1405">
      <w:pPr>
        <w:tabs>
          <w:tab w:val="right" w:leader="dot" w:pos="9214"/>
        </w:tabs>
        <w:autoSpaceDE w:val="0"/>
        <w:autoSpaceDN w:val="0"/>
        <w:adjustRightInd w:val="0"/>
        <w:spacing w:before="120"/>
      </w:pPr>
      <w:r>
        <w:t xml:space="preserve">    </w:t>
      </w:r>
      <w:sdt>
        <w:sdtPr>
          <w:rPr>
            <w:sz w:val="20"/>
          </w:rPr>
          <w:id w:val="1658032471"/>
          <w14:checkbox>
            <w14:checked w14:val="0"/>
            <w14:checkedState w14:val="2612" w14:font="MS Gothic"/>
            <w14:uncheckedState w14:val="2610" w14:font="MS Gothic"/>
          </w14:checkbox>
        </w:sdtPr>
        <w:sdtEndPr/>
        <w:sdtContent>
          <w:r>
            <w:rPr>
              <w:rFonts w:ascii="MS Gothic" w:eastAsia="MS Gothic" w:hAnsi="MS Gothic" w:hint="eastAsia"/>
              <w:sz w:val="20"/>
            </w:rPr>
            <w:t>☐</w:t>
          </w:r>
        </w:sdtContent>
      </w:sdt>
      <w:r>
        <w:t xml:space="preserve"> Offre de base</w:t>
      </w:r>
    </w:p>
    <w:p w14:paraId="5F7A0325" w14:textId="100FFCF9" w:rsidR="003B1405" w:rsidRDefault="003B1405" w:rsidP="003B1405">
      <w:pPr>
        <w:tabs>
          <w:tab w:val="right" w:leader="dot" w:pos="9214"/>
        </w:tabs>
        <w:autoSpaceDE w:val="0"/>
        <w:autoSpaceDN w:val="0"/>
        <w:adjustRightInd w:val="0"/>
        <w:spacing w:before="120"/>
      </w:pPr>
      <w:r>
        <w:t xml:space="preserve">    </w:t>
      </w:r>
      <w:sdt>
        <w:sdtPr>
          <w:rPr>
            <w:sz w:val="20"/>
          </w:rPr>
          <w:id w:val="725961855"/>
          <w14:checkbox>
            <w14:checked w14:val="0"/>
            <w14:checkedState w14:val="2612" w14:font="MS Gothic"/>
            <w14:uncheckedState w14:val="2610" w14:font="MS Gothic"/>
          </w14:checkbox>
        </w:sdtPr>
        <w:sdtEndPr/>
        <w:sdtContent>
          <w:r>
            <w:rPr>
              <w:rFonts w:ascii="MS Gothic" w:eastAsia="MS Gothic" w:hAnsi="MS Gothic" w:hint="eastAsia"/>
              <w:sz w:val="20"/>
            </w:rPr>
            <w:t>☐</w:t>
          </w:r>
        </w:sdtContent>
      </w:sdt>
      <w:r>
        <w:t xml:space="preserve"> La variante</w:t>
      </w:r>
      <w:r>
        <w:tab/>
      </w:r>
    </w:p>
    <w:p w14:paraId="66D77D41" w14:textId="77777777" w:rsidR="003B1405" w:rsidRDefault="003B1405" w:rsidP="00C34FDA">
      <w:pPr>
        <w:pStyle w:val="N2"/>
      </w:pPr>
    </w:p>
    <w:p w14:paraId="73ED0625" w14:textId="77777777" w:rsidR="003B1405" w:rsidRPr="003B1405" w:rsidRDefault="003B1405" w:rsidP="003B1405">
      <w:pPr>
        <w:pStyle w:val="Corpsdetexte"/>
        <w:rPr>
          <w:b/>
        </w:rPr>
      </w:pPr>
      <w:r w:rsidRPr="003B1405">
        <w:rPr>
          <w:b/>
        </w:rPr>
        <w:lastRenderedPageBreak/>
        <w:t>Lot n°2 Réseaux secs :</w:t>
      </w:r>
    </w:p>
    <w:p w14:paraId="57FEA844" w14:textId="77777777" w:rsidR="00C34FDA" w:rsidRDefault="00C34FDA" w:rsidP="00C34FDA">
      <w:pPr>
        <w:tabs>
          <w:tab w:val="right" w:leader="dot" w:pos="9214"/>
        </w:tabs>
        <w:autoSpaceDE w:val="0"/>
        <w:autoSpaceDN w:val="0"/>
        <w:adjustRightInd w:val="0"/>
        <w:spacing w:before="120"/>
      </w:pPr>
      <w:r>
        <w:t xml:space="preserve">    </w:t>
      </w:r>
      <w:sdt>
        <w:sdtPr>
          <w:rPr>
            <w:sz w:val="20"/>
          </w:rPr>
          <w:id w:val="319626895"/>
          <w14:checkbox>
            <w14:checked w14:val="0"/>
            <w14:checkedState w14:val="2612" w14:font="MS Gothic"/>
            <w14:uncheckedState w14:val="2610" w14:font="MS Gothic"/>
          </w14:checkbox>
        </w:sdtPr>
        <w:sdtEndPr/>
        <w:sdtContent>
          <w:r>
            <w:rPr>
              <w:rFonts w:ascii="MS Gothic" w:eastAsia="MS Gothic" w:hAnsi="MS Gothic" w:hint="eastAsia"/>
              <w:sz w:val="20"/>
            </w:rPr>
            <w:t>☐</w:t>
          </w:r>
        </w:sdtContent>
      </w:sdt>
      <w:r>
        <w:t xml:space="preserve"> Offre de base</w:t>
      </w:r>
    </w:p>
    <w:p w14:paraId="0C726D05" w14:textId="77777777" w:rsidR="003B1405" w:rsidRDefault="003B1405" w:rsidP="00C34FDA">
      <w:pPr>
        <w:pStyle w:val="N2"/>
      </w:pPr>
    </w:p>
    <w:p w14:paraId="1CCD1D3A" w14:textId="77777777" w:rsidR="003B1405" w:rsidRPr="003B1405" w:rsidRDefault="003B1405" w:rsidP="003B1405">
      <w:pPr>
        <w:pStyle w:val="Corpsdetexte"/>
        <w:rPr>
          <w:b/>
        </w:rPr>
      </w:pPr>
      <w:r w:rsidRPr="003B1405">
        <w:rPr>
          <w:b/>
        </w:rPr>
        <w:t>Lot n°3 Paysage :</w:t>
      </w:r>
    </w:p>
    <w:p w14:paraId="7456B513" w14:textId="33AD5FA2" w:rsidR="00C34FDA" w:rsidDel="00571BED" w:rsidRDefault="00C34FDA" w:rsidP="00C34FDA">
      <w:pPr>
        <w:tabs>
          <w:tab w:val="right" w:leader="dot" w:pos="9214"/>
        </w:tabs>
        <w:autoSpaceDE w:val="0"/>
        <w:autoSpaceDN w:val="0"/>
        <w:adjustRightInd w:val="0"/>
        <w:spacing w:before="120"/>
        <w:rPr>
          <w:del w:id="144" w:author="Nadhirou SANDI" w:date="2023-07-21T10:47:00Z"/>
        </w:rPr>
      </w:pPr>
      <w:r>
        <w:t xml:space="preserve">    </w:t>
      </w:r>
      <w:sdt>
        <w:sdtPr>
          <w:rPr>
            <w:sz w:val="20"/>
          </w:rPr>
          <w:id w:val="-990711646"/>
          <w14:checkbox>
            <w14:checked w14:val="0"/>
            <w14:checkedState w14:val="2612" w14:font="MS Gothic"/>
            <w14:uncheckedState w14:val="2610" w14:font="MS Gothic"/>
          </w14:checkbox>
        </w:sdtPr>
        <w:sdtEndPr/>
        <w:sdtContent>
          <w:r w:rsidR="00257E4F">
            <w:rPr>
              <w:rFonts w:ascii="MS Gothic" w:eastAsia="MS Gothic" w:hAnsi="MS Gothic" w:hint="eastAsia"/>
              <w:sz w:val="20"/>
            </w:rPr>
            <w:t>☐</w:t>
          </w:r>
        </w:sdtContent>
      </w:sdt>
      <w:r>
        <w:t xml:space="preserve"> Offre de base</w:t>
      </w:r>
    </w:p>
    <w:p w14:paraId="48F1558B" w14:textId="77777777" w:rsidR="005D246C" w:rsidRDefault="005D246C" w:rsidP="004F2E50">
      <w:pPr>
        <w:tabs>
          <w:tab w:val="right" w:leader="dot" w:pos="9214"/>
        </w:tabs>
        <w:autoSpaceDE w:val="0"/>
        <w:autoSpaceDN w:val="0"/>
        <w:adjustRightInd w:val="0"/>
        <w:spacing w:before="120"/>
      </w:pPr>
    </w:p>
    <w:p w14:paraId="4E0ABFF2" w14:textId="20482181" w:rsidR="00C34FDA" w:rsidDel="00571BED" w:rsidRDefault="00C34FDA" w:rsidP="004F2E50">
      <w:pPr>
        <w:tabs>
          <w:tab w:val="right" w:leader="dot" w:pos="9214"/>
        </w:tabs>
        <w:autoSpaceDE w:val="0"/>
        <w:autoSpaceDN w:val="0"/>
        <w:adjustRightInd w:val="0"/>
        <w:spacing w:before="120"/>
        <w:rPr>
          <w:del w:id="145" w:author="Nadhirou SANDI" w:date="2023-07-21T10:47:00Z"/>
        </w:rPr>
      </w:pPr>
      <w:r>
        <w:t xml:space="preserve">Pour un montant de </w:t>
      </w:r>
      <w:r w:rsidR="00A9247E">
        <w:tab/>
      </w:r>
    </w:p>
    <w:p w14:paraId="72DC9EE2" w14:textId="77777777" w:rsidR="00A9247E" w:rsidDel="008C2297" w:rsidRDefault="00A9247E" w:rsidP="004F2E50">
      <w:pPr>
        <w:tabs>
          <w:tab w:val="right" w:leader="dot" w:pos="9214"/>
        </w:tabs>
        <w:autoSpaceDE w:val="0"/>
        <w:autoSpaceDN w:val="0"/>
        <w:adjustRightInd w:val="0"/>
        <w:spacing w:before="120"/>
        <w:rPr>
          <w:del w:id="146" w:author="Nadhirou SANDI" w:date="2023-07-21T11:19:00Z"/>
        </w:rPr>
      </w:pPr>
    </w:p>
    <w:p w14:paraId="134FD09E" w14:textId="73351FC3" w:rsidR="004454EE" w:rsidRDefault="00E13756" w:rsidP="004F2E50">
      <w:pPr>
        <w:tabs>
          <w:tab w:val="right" w:leader="dot" w:pos="9214"/>
        </w:tabs>
        <w:autoSpaceDE w:val="0"/>
        <w:autoSpaceDN w:val="0"/>
        <w:adjustRightInd w:val="0"/>
        <w:spacing w:before="120"/>
      </w:pPr>
      <w:r>
        <w:t>À</w:t>
      </w:r>
      <w:r w:rsidR="004454EE">
        <w:tab/>
      </w:r>
    </w:p>
    <w:p w14:paraId="7802F717" w14:textId="30E37BF8" w:rsidR="004454EE" w:rsidRDefault="00944E23" w:rsidP="004F2E50">
      <w:pPr>
        <w:tabs>
          <w:tab w:val="right" w:leader="dot" w:pos="9214"/>
        </w:tabs>
        <w:autoSpaceDE w:val="0"/>
        <w:autoSpaceDN w:val="0"/>
        <w:adjustRightInd w:val="0"/>
        <w:spacing w:before="120"/>
      </w:pPr>
      <w:r>
        <w:t>Le</w:t>
      </w:r>
      <w:r w:rsidR="004454EE">
        <w:tab/>
      </w:r>
    </w:p>
    <w:p w14:paraId="13ED61C0" w14:textId="4C0678C6" w:rsidR="004454EE" w:rsidRDefault="004454EE" w:rsidP="00A9247E">
      <w:pPr>
        <w:pStyle w:val="Corpsdetexte"/>
      </w:pPr>
      <w:r>
        <w:t>Signature de l</w:t>
      </w:r>
      <w:r w:rsidR="00D95D45">
        <w:t>’</w:t>
      </w:r>
      <w:r>
        <w:t>autorité compétente en vertu de Décret n°</w:t>
      </w:r>
      <w:r w:rsidR="00D95D45">
        <w:t> </w:t>
      </w:r>
      <w:r>
        <w:t>2017-341 du 15</w:t>
      </w:r>
      <w:r w:rsidR="00D95D45">
        <w:t> </w:t>
      </w:r>
      <w:r>
        <w:t>mars 2017 relatif à l</w:t>
      </w:r>
      <w:r w:rsidR="00D95D45">
        <w:t>’</w:t>
      </w:r>
      <w:r w:rsidR="00E9062A">
        <w:t>Établissement</w:t>
      </w:r>
      <w:r>
        <w:t xml:space="preserve"> public foncier et d</w:t>
      </w:r>
      <w:r w:rsidR="00D95D45">
        <w:t>’</w:t>
      </w:r>
      <w:r>
        <w:t>aménagement de Mayotte</w:t>
      </w:r>
      <w:r w:rsidR="00E13756">
        <w:t>.</w:t>
      </w:r>
    </w:p>
    <w:p w14:paraId="14CBD0AE" w14:textId="77777777" w:rsidR="00E13756" w:rsidRDefault="00E13756" w:rsidP="00A9247E">
      <w:pPr>
        <w:pStyle w:val="N2"/>
      </w:pPr>
    </w:p>
    <w:p w14:paraId="0A823396" w14:textId="77777777" w:rsidR="008C2297" w:rsidRDefault="008C2297" w:rsidP="00A9247E">
      <w:pPr>
        <w:pStyle w:val="Titre1"/>
        <w:rPr>
          <w:ins w:id="147" w:author="Nadhirou SANDI" w:date="2023-07-21T11:20:00Z"/>
        </w:rPr>
      </w:pPr>
    </w:p>
    <w:p w14:paraId="42310316" w14:textId="77777777" w:rsidR="008C2297" w:rsidRDefault="008C2297" w:rsidP="008C2297">
      <w:pPr>
        <w:pStyle w:val="Titre2"/>
        <w:rPr>
          <w:ins w:id="148" w:author="Nadhirou SANDI" w:date="2023-07-21T11:20:00Z"/>
        </w:rPr>
      </w:pPr>
    </w:p>
    <w:p w14:paraId="07D47491" w14:textId="77777777" w:rsidR="008C2297" w:rsidRDefault="008C2297" w:rsidP="008C2297">
      <w:pPr>
        <w:pStyle w:val="Titre3"/>
        <w:rPr>
          <w:ins w:id="149" w:author="Nadhirou SANDI" w:date="2023-07-21T11:20:00Z"/>
        </w:rPr>
      </w:pPr>
    </w:p>
    <w:p w14:paraId="1EF0DE21" w14:textId="77777777" w:rsidR="008C2297" w:rsidRDefault="008C2297" w:rsidP="008C2297">
      <w:pPr>
        <w:pStyle w:val="Titre4"/>
        <w:rPr>
          <w:ins w:id="150" w:author="Nadhirou SANDI" w:date="2023-07-21T11:20:00Z"/>
        </w:rPr>
      </w:pPr>
    </w:p>
    <w:p w14:paraId="195D6BEF" w14:textId="77777777" w:rsidR="008C2297" w:rsidRDefault="008C2297" w:rsidP="008C2297">
      <w:pPr>
        <w:pStyle w:val="Titre5"/>
        <w:rPr>
          <w:ins w:id="151" w:author="Nadhirou SANDI" w:date="2023-07-21T11:20:00Z"/>
        </w:rPr>
      </w:pPr>
    </w:p>
    <w:p w14:paraId="49E8BC38" w14:textId="77777777" w:rsidR="008C2297" w:rsidRDefault="008C2297" w:rsidP="008C2297">
      <w:pPr>
        <w:pStyle w:val="Titre6"/>
        <w:numPr>
          <w:ilvl w:val="0"/>
          <w:numId w:val="0"/>
        </w:numPr>
        <w:ind w:left="349" w:hanging="283"/>
        <w:rPr>
          <w:ins w:id="152" w:author="Nadhirou SANDI" w:date="2023-07-21T11:20:00Z"/>
        </w:rPr>
      </w:pPr>
    </w:p>
    <w:p w14:paraId="6877B008" w14:textId="77777777" w:rsidR="008C2297" w:rsidRDefault="008C2297" w:rsidP="008C2297">
      <w:pPr>
        <w:pStyle w:val="Corpsdetexte"/>
        <w:rPr>
          <w:ins w:id="153" w:author="Nadhirou SANDI" w:date="2023-07-21T11:20:00Z"/>
        </w:rPr>
      </w:pPr>
    </w:p>
    <w:p w14:paraId="0AF8846B" w14:textId="77777777" w:rsidR="008C2297" w:rsidRDefault="008C2297" w:rsidP="008C2297">
      <w:pPr>
        <w:pStyle w:val="Corpsdetexte"/>
        <w:rPr>
          <w:ins w:id="154" w:author="Nadhirou SANDI" w:date="2023-07-21T11:20:00Z"/>
        </w:rPr>
      </w:pPr>
    </w:p>
    <w:p w14:paraId="5606C078" w14:textId="77777777" w:rsidR="008C2297" w:rsidRDefault="008C2297" w:rsidP="008C2297">
      <w:pPr>
        <w:pStyle w:val="Corpsdetexte"/>
        <w:rPr>
          <w:ins w:id="155" w:author="Nadhirou SANDI" w:date="2023-07-21T11:20:00Z"/>
        </w:rPr>
      </w:pPr>
    </w:p>
    <w:p w14:paraId="42876471" w14:textId="77777777" w:rsidR="008C2297" w:rsidRDefault="008C2297" w:rsidP="008C2297">
      <w:pPr>
        <w:pStyle w:val="Corpsdetexte"/>
        <w:rPr>
          <w:ins w:id="156" w:author="Nadhirou SANDI" w:date="2023-07-21T11:20:00Z"/>
        </w:rPr>
      </w:pPr>
    </w:p>
    <w:p w14:paraId="55A5DD7E" w14:textId="77777777" w:rsidR="008C2297" w:rsidRDefault="008C2297" w:rsidP="008C2297">
      <w:pPr>
        <w:pStyle w:val="Corpsdetexte"/>
        <w:rPr>
          <w:ins w:id="157" w:author="Nadhirou SANDI" w:date="2023-07-21T11:20:00Z"/>
        </w:rPr>
      </w:pPr>
    </w:p>
    <w:p w14:paraId="33FD3098" w14:textId="77777777" w:rsidR="008C2297" w:rsidRDefault="008C2297" w:rsidP="008C2297">
      <w:pPr>
        <w:pStyle w:val="Corpsdetexte"/>
        <w:rPr>
          <w:ins w:id="158" w:author="Nadhirou SANDI" w:date="2023-07-21T11:20:00Z"/>
        </w:rPr>
      </w:pPr>
    </w:p>
    <w:p w14:paraId="6F5CA565" w14:textId="77777777" w:rsidR="008C2297" w:rsidRDefault="008C2297" w:rsidP="008C2297">
      <w:pPr>
        <w:pStyle w:val="Corpsdetexte"/>
        <w:rPr>
          <w:ins w:id="159" w:author="Nadhirou SANDI" w:date="2023-07-21T11:20:00Z"/>
        </w:rPr>
      </w:pPr>
    </w:p>
    <w:p w14:paraId="3411E4B1" w14:textId="77777777" w:rsidR="008C2297" w:rsidRDefault="008C2297" w:rsidP="008C2297">
      <w:pPr>
        <w:pStyle w:val="Corpsdetexte"/>
        <w:rPr>
          <w:ins w:id="160" w:author="Nadhirou SANDI" w:date="2023-07-21T11:20:00Z"/>
        </w:rPr>
      </w:pPr>
    </w:p>
    <w:p w14:paraId="1CDCD92D" w14:textId="77777777" w:rsidR="008C2297" w:rsidRDefault="008C2297" w:rsidP="008C2297">
      <w:pPr>
        <w:pStyle w:val="Corpsdetexte"/>
        <w:rPr>
          <w:ins w:id="161" w:author="Nadhirou SANDI" w:date="2023-07-21T11:20:00Z"/>
        </w:rPr>
      </w:pPr>
    </w:p>
    <w:p w14:paraId="27B3D1B8" w14:textId="77777777" w:rsidR="008C2297" w:rsidRDefault="008C2297" w:rsidP="008C2297">
      <w:pPr>
        <w:pStyle w:val="Corpsdetexte"/>
        <w:rPr>
          <w:ins w:id="162" w:author="Nadhirou SANDI" w:date="2023-07-21T11:20:00Z"/>
        </w:rPr>
      </w:pPr>
    </w:p>
    <w:p w14:paraId="3BEC66F8" w14:textId="77777777" w:rsidR="008C2297" w:rsidRDefault="008C2297" w:rsidP="008C2297">
      <w:pPr>
        <w:pStyle w:val="Corpsdetexte"/>
        <w:rPr>
          <w:ins w:id="163" w:author="Nadhirou SANDI" w:date="2023-07-21T11:20:00Z"/>
        </w:rPr>
      </w:pPr>
    </w:p>
    <w:p w14:paraId="1E9FDEAA" w14:textId="77777777" w:rsidR="008C2297" w:rsidRDefault="008C2297" w:rsidP="008C2297">
      <w:pPr>
        <w:pStyle w:val="Corpsdetexte"/>
        <w:rPr>
          <w:ins w:id="164" w:author="Nadhirou SANDI" w:date="2023-07-21T11:20:00Z"/>
        </w:rPr>
      </w:pPr>
    </w:p>
    <w:p w14:paraId="7DABEEFD" w14:textId="77777777" w:rsidR="008C2297" w:rsidRPr="008C2297" w:rsidRDefault="008C2297" w:rsidP="008C2297">
      <w:pPr>
        <w:pStyle w:val="Corpsdetexte"/>
        <w:rPr>
          <w:ins w:id="165" w:author="Nadhirou SANDI" w:date="2023-07-21T11:19:00Z"/>
        </w:rPr>
        <w:pPrChange w:id="166" w:author="Nadhirou SANDI" w:date="2023-07-21T11:20:00Z">
          <w:pPr>
            <w:pStyle w:val="Titre1"/>
          </w:pPr>
        </w:pPrChange>
      </w:pPr>
    </w:p>
    <w:p w14:paraId="5C35DC49" w14:textId="7C2EE3BD" w:rsidR="00A9247E" w:rsidRDefault="00A9247E" w:rsidP="00A9247E">
      <w:pPr>
        <w:pStyle w:val="Titre1"/>
      </w:pPr>
      <w:r w:rsidRPr="00A9247E">
        <w:lastRenderedPageBreak/>
        <w:t>Article 23 - Date d'effet du marché</w:t>
      </w:r>
    </w:p>
    <w:p w14:paraId="43482CF3" w14:textId="77777777" w:rsidR="001E7AB9" w:rsidRDefault="001E7AB9" w:rsidP="001E7AB9">
      <w:pPr>
        <w:pStyle w:val="Corpsdetexte"/>
      </w:pPr>
      <w:r w:rsidRPr="001E7AB9">
        <w:rPr>
          <w:u w:val="single"/>
        </w:rPr>
        <w:t>En cas d’envoi par le profil d'acheteur</w:t>
      </w:r>
      <w:r>
        <w:t xml:space="preserve"> :</w:t>
      </w:r>
    </w:p>
    <w:p w14:paraId="42F137E0" w14:textId="0BB9D312" w:rsidR="001E7AB9" w:rsidRDefault="001E7AB9" w:rsidP="001E7AB9">
      <w:pPr>
        <w:tabs>
          <w:tab w:val="right" w:leader="dot" w:pos="9214"/>
        </w:tabs>
        <w:autoSpaceDE w:val="0"/>
        <w:autoSpaceDN w:val="0"/>
        <w:adjustRightInd w:val="0"/>
        <w:spacing w:before="120"/>
      </w:pPr>
      <w:r>
        <w:t>Date de mise à disposition sur le profil d'acheteur</w:t>
      </w:r>
      <w:r>
        <w:tab/>
      </w:r>
    </w:p>
    <w:p w14:paraId="3AF95ECC" w14:textId="77777777" w:rsidR="001E7AB9" w:rsidRDefault="001E7AB9" w:rsidP="001E7AB9">
      <w:pPr>
        <w:pStyle w:val="Corpsdetexte"/>
      </w:pPr>
      <w:r>
        <w:t>Saisir ci-dessous la date de la première consultation par le titulaire et les références de l'accusé de réception</w:t>
      </w:r>
    </w:p>
    <w:p w14:paraId="0BB68A76" w14:textId="25CBD8B5" w:rsidR="001E7AB9" w:rsidRDefault="001E7AB9" w:rsidP="001E7AB9">
      <w:pPr>
        <w:tabs>
          <w:tab w:val="right" w:leader="dot" w:pos="9214"/>
        </w:tabs>
        <w:autoSpaceDE w:val="0"/>
        <w:autoSpaceDN w:val="0"/>
        <w:adjustRightInd w:val="0"/>
        <w:spacing w:before="120"/>
      </w:pPr>
      <w:r>
        <w:t>Consultation par le titulaire le</w:t>
      </w:r>
      <w:r>
        <w:tab/>
      </w:r>
    </w:p>
    <w:p w14:paraId="74EA75E1" w14:textId="28EEB455" w:rsidR="001E7AB9" w:rsidRDefault="001E7AB9" w:rsidP="001E7AB9">
      <w:pPr>
        <w:tabs>
          <w:tab w:val="right" w:leader="dot" w:pos="9214"/>
        </w:tabs>
        <w:autoSpaceDE w:val="0"/>
        <w:autoSpaceDN w:val="0"/>
        <w:adjustRightInd w:val="0"/>
        <w:spacing w:before="120"/>
      </w:pPr>
      <w:r>
        <w:t>Références :</w:t>
      </w:r>
      <w:r>
        <w:tab/>
      </w:r>
    </w:p>
    <w:p w14:paraId="61B92E99" w14:textId="7D8D11FF" w:rsidR="001E7AB9" w:rsidRDefault="0073135A" w:rsidP="001E7AB9">
      <w:pPr>
        <w:pStyle w:val="Corpsdetexte"/>
      </w:pPr>
      <w:r>
        <w:t xml:space="preserve">À </w:t>
      </w:r>
      <w:r w:rsidR="001E7AB9">
        <w:t>défaut de consultation par le titulaire, la notification est réputée faite huit jours après la mise à disposition.</w:t>
      </w:r>
    </w:p>
    <w:p w14:paraId="0E28FA0F" w14:textId="77777777" w:rsidR="001E7AB9" w:rsidRDefault="001E7AB9" w:rsidP="001E7AB9">
      <w:pPr>
        <w:pStyle w:val="Corpsdetexte"/>
      </w:pPr>
    </w:p>
    <w:p w14:paraId="550DCE37" w14:textId="77777777" w:rsidR="001E7AB9" w:rsidRPr="0073135A" w:rsidRDefault="001E7AB9" w:rsidP="001E7AB9">
      <w:pPr>
        <w:pStyle w:val="Corpsdetexte"/>
        <w:rPr>
          <w:u w:val="single"/>
        </w:rPr>
      </w:pPr>
      <w:r w:rsidRPr="0073135A">
        <w:rPr>
          <w:u w:val="single"/>
        </w:rPr>
        <w:t xml:space="preserve">En cas d’envoi électronique en </w:t>
      </w:r>
      <w:proofErr w:type="spellStart"/>
      <w:r w:rsidRPr="0073135A">
        <w:rPr>
          <w:u w:val="single"/>
        </w:rPr>
        <w:t>LRAR</w:t>
      </w:r>
      <w:proofErr w:type="spellEnd"/>
      <w:r w:rsidRPr="0073135A">
        <w:rPr>
          <w:u w:val="single"/>
        </w:rPr>
        <w:t xml:space="preserve"> :</w:t>
      </w:r>
    </w:p>
    <w:p w14:paraId="0DACF9BD" w14:textId="77777777" w:rsidR="001E7AB9" w:rsidRDefault="001E7AB9" w:rsidP="001E7AB9">
      <w:pPr>
        <w:pStyle w:val="Corpsdetexte"/>
      </w:pPr>
      <w:r>
        <w:t>Saisir ci-dessous la date de réception par le titulaire et les références du courrier électronique</w:t>
      </w:r>
    </w:p>
    <w:p w14:paraId="3FF56E66" w14:textId="50F50946" w:rsidR="001E7AB9" w:rsidRDefault="001E7AB9" w:rsidP="0073135A">
      <w:pPr>
        <w:tabs>
          <w:tab w:val="right" w:leader="dot" w:pos="9214"/>
        </w:tabs>
        <w:autoSpaceDE w:val="0"/>
        <w:autoSpaceDN w:val="0"/>
        <w:adjustRightInd w:val="0"/>
        <w:spacing w:before="120"/>
      </w:pPr>
      <w:r>
        <w:t>Reçu par le titulaire le</w:t>
      </w:r>
      <w:r w:rsidR="0073135A">
        <w:tab/>
      </w:r>
    </w:p>
    <w:p w14:paraId="695F9E62" w14:textId="77777777" w:rsidR="0073135A" w:rsidRDefault="0073135A" w:rsidP="0073135A">
      <w:pPr>
        <w:tabs>
          <w:tab w:val="right" w:leader="dot" w:pos="9214"/>
        </w:tabs>
        <w:autoSpaceDE w:val="0"/>
        <w:autoSpaceDN w:val="0"/>
        <w:adjustRightInd w:val="0"/>
        <w:spacing w:before="120"/>
      </w:pPr>
      <w:r>
        <w:t>Références :</w:t>
      </w:r>
      <w:r>
        <w:tab/>
      </w:r>
    </w:p>
    <w:p w14:paraId="4F57B8D0" w14:textId="77777777" w:rsidR="001E7AB9" w:rsidRDefault="001E7AB9" w:rsidP="001E7AB9">
      <w:pPr>
        <w:pStyle w:val="Corpsdetexte"/>
      </w:pPr>
    </w:p>
    <w:p w14:paraId="7359E68A" w14:textId="77777777" w:rsidR="001E7AB9" w:rsidRPr="0073135A" w:rsidRDefault="001E7AB9" w:rsidP="001E7AB9">
      <w:pPr>
        <w:pStyle w:val="Corpsdetexte"/>
        <w:rPr>
          <w:u w:val="single"/>
        </w:rPr>
      </w:pPr>
      <w:r w:rsidRPr="0073135A">
        <w:rPr>
          <w:u w:val="single"/>
        </w:rPr>
        <w:t xml:space="preserve">En cas d’envoi postal en </w:t>
      </w:r>
      <w:proofErr w:type="spellStart"/>
      <w:r w:rsidRPr="0073135A">
        <w:rPr>
          <w:u w:val="single"/>
        </w:rPr>
        <w:t>LRAR</w:t>
      </w:r>
      <w:proofErr w:type="spellEnd"/>
      <w:r w:rsidRPr="0073135A">
        <w:rPr>
          <w:u w:val="single"/>
        </w:rPr>
        <w:t xml:space="preserve"> :</w:t>
      </w:r>
    </w:p>
    <w:p w14:paraId="7C592655" w14:textId="6371A0B0" w:rsidR="00A9247E" w:rsidRDefault="001E7AB9" w:rsidP="001E7AB9">
      <w:pPr>
        <w:pStyle w:val="Corpsdetexte"/>
      </w:pPr>
      <w:r>
        <w:t>Coller ci-dessous l'avis de réception postal, daté et signé par le titulaire</w:t>
      </w:r>
      <w:r w:rsidR="0073135A">
        <w:t>.</w:t>
      </w:r>
    </w:p>
    <w:p w14:paraId="3A84A419" w14:textId="77777777" w:rsidR="0073135A" w:rsidRDefault="0073135A" w:rsidP="001E7AB9">
      <w:pPr>
        <w:pStyle w:val="Corpsdetexte"/>
      </w:pPr>
    </w:p>
    <w:p w14:paraId="20BE39E5" w14:textId="77777777" w:rsidR="0073135A" w:rsidRDefault="0073135A" w:rsidP="001E7AB9">
      <w:pPr>
        <w:pStyle w:val="Corpsdetexte"/>
      </w:pPr>
    </w:p>
    <w:p w14:paraId="225F6580" w14:textId="77777777" w:rsidR="0073135A" w:rsidRDefault="0073135A" w:rsidP="001E7AB9">
      <w:pPr>
        <w:pStyle w:val="Corpsdetexte"/>
      </w:pPr>
    </w:p>
    <w:p w14:paraId="7BE595F7" w14:textId="77777777" w:rsidR="0073135A" w:rsidDel="00740477" w:rsidRDefault="0073135A" w:rsidP="001E7AB9">
      <w:pPr>
        <w:pStyle w:val="Corpsdetexte"/>
        <w:rPr>
          <w:del w:id="167" w:author="Sophie BAUDOUX" w:date="2023-05-31T11:56:00Z"/>
        </w:rPr>
      </w:pPr>
    </w:p>
    <w:p w14:paraId="586D0974" w14:textId="77777777" w:rsidR="0073135A" w:rsidDel="00740477" w:rsidRDefault="0073135A" w:rsidP="001E7AB9">
      <w:pPr>
        <w:pStyle w:val="Corpsdetexte"/>
        <w:rPr>
          <w:del w:id="168" w:author="Sophie BAUDOUX" w:date="2023-05-31T11:56:00Z"/>
        </w:rPr>
      </w:pPr>
    </w:p>
    <w:p w14:paraId="1559588F" w14:textId="77777777" w:rsidR="0073135A" w:rsidDel="00740477" w:rsidRDefault="0073135A" w:rsidP="001E7AB9">
      <w:pPr>
        <w:pStyle w:val="Corpsdetexte"/>
        <w:rPr>
          <w:del w:id="169" w:author="Sophie BAUDOUX" w:date="2023-05-31T11:56:00Z"/>
        </w:rPr>
      </w:pPr>
    </w:p>
    <w:p w14:paraId="68C9594B" w14:textId="77777777" w:rsidR="0073135A" w:rsidDel="00740477" w:rsidRDefault="0073135A" w:rsidP="001E7AB9">
      <w:pPr>
        <w:pStyle w:val="Corpsdetexte"/>
        <w:rPr>
          <w:del w:id="170" w:author="Sophie BAUDOUX" w:date="2023-05-31T11:56:00Z"/>
        </w:rPr>
      </w:pPr>
    </w:p>
    <w:p w14:paraId="5D001764" w14:textId="77777777" w:rsidR="0073135A" w:rsidDel="00740477" w:rsidRDefault="0073135A" w:rsidP="001E7AB9">
      <w:pPr>
        <w:pStyle w:val="Corpsdetexte"/>
        <w:rPr>
          <w:del w:id="171" w:author="Sophie BAUDOUX" w:date="2023-05-31T11:56:00Z"/>
        </w:rPr>
      </w:pPr>
    </w:p>
    <w:p w14:paraId="58008DC3" w14:textId="77777777" w:rsidR="0073135A" w:rsidDel="008C2297" w:rsidRDefault="0073135A" w:rsidP="001E7AB9">
      <w:pPr>
        <w:pStyle w:val="Corpsdetexte"/>
        <w:rPr>
          <w:del w:id="172" w:author="Nadhirou SANDI" w:date="2023-07-21T11:21:00Z"/>
        </w:rPr>
      </w:pPr>
    </w:p>
    <w:p w14:paraId="6D666F93" w14:textId="77777777" w:rsidR="0073135A" w:rsidDel="008C2297" w:rsidRDefault="0073135A" w:rsidP="001E7AB9">
      <w:pPr>
        <w:pStyle w:val="Corpsdetexte"/>
        <w:rPr>
          <w:del w:id="173" w:author="Nadhirou SANDI" w:date="2023-07-21T11:21:00Z"/>
        </w:rPr>
      </w:pPr>
    </w:p>
    <w:p w14:paraId="00FCD5FD" w14:textId="77777777" w:rsidR="0073135A" w:rsidDel="008C2297" w:rsidRDefault="0073135A" w:rsidP="001E7AB9">
      <w:pPr>
        <w:pStyle w:val="Corpsdetexte"/>
        <w:rPr>
          <w:del w:id="174" w:author="Nadhirou SANDI" w:date="2023-07-21T11:21:00Z"/>
        </w:rPr>
      </w:pPr>
    </w:p>
    <w:p w14:paraId="582CA92F" w14:textId="77777777" w:rsidR="0073135A" w:rsidDel="008C2297" w:rsidRDefault="0073135A" w:rsidP="001E7AB9">
      <w:pPr>
        <w:pStyle w:val="Corpsdetexte"/>
        <w:rPr>
          <w:del w:id="175" w:author="Nadhirou SANDI" w:date="2023-07-21T11:21:00Z"/>
        </w:rPr>
      </w:pPr>
    </w:p>
    <w:p w14:paraId="31145C4D" w14:textId="77777777" w:rsidR="0073135A" w:rsidDel="008C2297" w:rsidRDefault="0073135A" w:rsidP="001E7AB9">
      <w:pPr>
        <w:pStyle w:val="Corpsdetexte"/>
        <w:rPr>
          <w:del w:id="176" w:author="Nadhirou SANDI" w:date="2023-07-21T11:20:00Z"/>
        </w:rPr>
      </w:pPr>
    </w:p>
    <w:p w14:paraId="18B0EE8D" w14:textId="77777777" w:rsidR="00803AF2" w:rsidRDefault="00803AF2" w:rsidP="001E7AB9">
      <w:pPr>
        <w:pStyle w:val="Corpsdetexte"/>
      </w:pPr>
    </w:p>
    <w:p w14:paraId="6A2F4A5A" w14:textId="77777777" w:rsidR="00803AF2" w:rsidRPr="00803AF2" w:rsidRDefault="00803AF2" w:rsidP="00803AF2">
      <w:pPr>
        <w:pStyle w:val="Corpsdetexte"/>
        <w:rPr>
          <w:u w:val="single"/>
        </w:rPr>
      </w:pPr>
      <w:r w:rsidRPr="00803AF2">
        <w:rPr>
          <w:u w:val="single"/>
        </w:rPr>
        <w:t>En cas de remise contre récépissé :</w:t>
      </w:r>
    </w:p>
    <w:p w14:paraId="33443EC1" w14:textId="77777777" w:rsidR="00803AF2" w:rsidRDefault="00803AF2" w:rsidP="00803AF2">
      <w:pPr>
        <w:pStyle w:val="Corpsdetexte"/>
      </w:pPr>
      <w:r>
        <w:t>Le titulaire signera la formule ci-dessous :</w:t>
      </w:r>
    </w:p>
    <w:p w14:paraId="5C2846B5" w14:textId="77777777" w:rsidR="00803AF2" w:rsidRDefault="00803AF2" w:rsidP="00803AF2">
      <w:pPr>
        <w:pStyle w:val="Corpsdetexte"/>
      </w:pPr>
      <w:r>
        <w:t>« Reçu à titre de notification une copie du présent marché »</w:t>
      </w:r>
    </w:p>
    <w:p w14:paraId="634CB805" w14:textId="2F543200" w:rsidR="00803AF2" w:rsidRDefault="00803AF2" w:rsidP="00803AF2">
      <w:pPr>
        <w:tabs>
          <w:tab w:val="right" w:leader="dot" w:pos="9214"/>
        </w:tabs>
        <w:autoSpaceDE w:val="0"/>
        <w:autoSpaceDN w:val="0"/>
        <w:adjustRightInd w:val="0"/>
        <w:spacing w:before="120"/>
      </w:pPr>
      <w:r>
        <w:t>À</w:t>
      </w:r>
      <w:r>
        <w:tab/>
      </w:r>
    </w:p>
    <w:p w14:paraId="113C78ED" w14:textId="77777777" w:rsidR="00803AF2" w:rsidRDefault="00803AF2" w:rsidP="00803AF2">
      <w:pPr>
        <w:tabs>
          <w:tab w:val="right" w:leader="dot" w:pos="9214"/>
        </w:tabs>
        <w:autoSpaceDE w:val="0"/>
        <w:autoSpaceDN w:val="0"/>
        <w:adjustRightInd w:val="0"/>
        <w:spacing w:before="120"/>
      </w:pPr>
      <w:r>
        <w:t>Le</w:t>
      </w:r>
      <w:r>
        <w:tab/>
      </w:r>
    </w:p>
    <w:p w14:paraId="118D3B10" w14:textId="418B692C" w:rsidR="00803AF2" w:rsidRDefault="00803AF2" w:rsidP="00803AF2">
      <w:pPr>
        <w:pStyle w:val="Corpsdetexte"/>
      </w:pPr>
      <w:r>
        <w:t>Signature du titulaire</w:t>
      </w:r>
    </w:p>
    <w:p w14:paraId="6E1E1A98" w14:textId="77777777" w:rsidR="008E7D5F" w:rsidRDefault="008E7D5F" w:rsidP="00803AF2">
      <w:pPr>
        <w:pStyle w:val="Corpsdetexte"/>
      </w:pPr>
    </w:p>
    <w:p w14:paraId="57FF9E12" w14:textId="77777777" w:rsidR="008E7D5F" w:rsidRDefault="008E7D5F" w:rsidP="00803AF2">
      <w:pPr>
        <w:pStyle w:val="Corpsdetexte"/>
        <w:rPr>
          <w:ins w:id="177" w:author="Nadhirou SANDI" w:date="2023-07-21T11:21:00Z"/>
        </w:rPr>
      </w:pPr>
    </w:p>
    <w:p w14:paraId="42C2C7FE" w14:textId="77777777" w:rsidR="008C2297" w:rsidRDefault="008C2297" w:rsidP="00803AF2">
      <w:pPr>
        <w:pStyle w:val="Corpsdetexte"/>
        <w:rPr>
          <w:ins w:id="178" w:author="Nadhirou SANDI" w:date="2023-07-21T11:21:00Z"/>
        </w:rPr>
      </w:pPr>
    </w:p>
    <w:p w14:paraId="5FF0AD39" w14:textId="77777777" w:rsidR="008C2297" w:rsidRDefault="008C2297" w:rsidP="00803AF2">
      <w:pPr>
        <w:pStyle w:val="Corpsdetexte"/>
        <w:rPr>
          <w:ins w:id="179" w:author="Nadhirou SANDI" w:date="2023-07-21T11:21:00Z"/>
        </w:rPr>
      </w:pPr>
    </w:p>
    <w:p w14:paraId="6969D42C" w14:textId="77777777" w:rsidR="008C2297" w:rsidRDefault="008C2297" w:rsidP="00803AF2">
      <w:pPr>
        <w:pStyle w:val="Corpsdetexte"/>
        <w:rPr>
          <w:ins w:id="180" w:author="Nadhirou SANDI" w:date="2023-07-21T11:21:00Z"/>
        </w:rPr>
      </w:pPr>
    </w:p>
    <w:p w14:paraId="74DC2507" w14:textId="77777777" w:rsidR="008C2297" w:rsidRDefault="008C2297" w:rsidP="00803AF2">
      <w:pPr>
        <w:pStyle w:val="Corpsdetexte"/>
        <w:rPr>
          <w:ins w:id="181" w:author="Nadhirou SANDI" w:date="2023-07-21T11:21:00Z"/>
        </w:rPr>
      </w:pPr>
    </w:p>
    <w:p w14:paraId="5DF2927C" w14:textId="77777777" w:rsidR="008C2297" w:rsidRDefault="008C2297" w:rsidP="00803AF2">
      <w:pPr>
        <w:pStyle w:val="Corpsdetexte"/>
      </w:pPr>
    </w:p>
    <w:p w14:paraId="729705BD" w14:textId="77777777" w:rsidR="008E7D5F" w:rsidRDefault="008E7D5F" w:rsidP="00803AF2">
      <w:pPr>
        <w:pStyle w:val="Corpsdetexte"/>
      </w:pPr>
    </w:p>
    <w:p w14:paraId="4E334083" w14:textId="115C91DA" w:rsidR="008E7D5F" w:rsidDel="00740477" w:rsidRDefault="008E7D5F" w:rsidP="00803AF2">
      <w:pPr>
        <w:pStyle w:val="Corpsdetexte"/>
        <w:rPr>
          <w:del w:id="182" w:author="Sophie BAUDOUX" w:date="2023-05-31T11:56:00Z"/>
        </w:rPr>
      </w:pPr>
    </w:p>
    <w:p w14:paraId="43EE650A" w14:textId="27541D35" w:rsidR="008E7D5F" w:rsidDel="00740477" w:rsidRDefault="008E7D5F" w:rsidP="00803AF2">
      <w:pPr>
        <w:pStyle w:val="Corpsdetexte"/>
        <w:rPr>
          <w:del w:id="183" w:author="Sophie BAUDOUX" w:date="2023-05-31T11:56:00Z"/>
        </w:rPr>
      </w:pPr>
    </w:p>
    <w:p w14:paraId="421E7792" w14:textId="60F138E4" w:rsidR="008E7D5F" w:rsidDel="00740477" w:rsidRDefault="008E7D5F" w:rsidP="00803AF2">
      <w:pPr>
        <w:pStyle w:val="Corpsdetexte"/>
        <w:rPr>
          <w:del w:id="184" w:author="Sophie BAUDOUX" w:date="2023-05-31T11:56:00Z"/>
        </w:rPr>
      </w:pPr>
    </w:p>
    <w:p w14:paraId="4CE144EC" w14:textId="21207D57" w:rsidR="008E7D5F" w:rsidDel="00740477" w:rsidRDefault="008E7D5F" w:rsidP="00803AF2">
      <w:pPr>
        <w:pStyle w:val="Corpsdetexte"/>
        <w:rPr>
          <w:del w:id="185" w:author="Sophie BAUDOUX" w:date="2023-05-31T11:56:00Z"/>
        </w:rPr>
      </w:pPr>
    </w:p>
    <w:p w14:paraId="50B876EE" w14:textId="77777777" w:rsidR="008E7D5F" w:rsidRPr="008E7D5F" w:rsidRDefault="008E7D5F" w:rsidP="008E7D5F">
      <w:pPr>
        <w:pStyle w:val="Corpsdetexte"/>
        <w:rPr>
          <w:b/>
          <w:bCs/>
        </w:rPr>
      </w:pPr>
      <w:r w:rsidRPr="008E7D5F">
        <w:rPr>
          <w:b/>
          <w:bCs/>
        </w:rPr>
        <w:t>Cadre pour nantissement ou cession de créance : (1)</w:t>
      </w:r>
    </w:p>
    <w:p w14:paraId="4FB767EB" w14:textId="77777777" w:rsidR="008E7D5F" w:rsidRPr="008E7D5F" w:rsidRDefault="008E7D5F" w:rsidP="008E7D5F">
      <w:pPr>
        <w:pStyle w:val="Corpsdetexte"/>
        <w:rPr>
          <w:u w:val="single"/>
        </w:rPr>
      </w:pPr>
      <w:r w:rsidRPr="008E7D5F">
        <w:rPr>
          <w:u w:val="single"/>
        </w:rPr>
        <w:t>Formule d'origine</w:t>
      </w:r>
    </w:p>
    <w:p w14:paraId="4A1A8BF2" w14:textId="77777777" w:rsidR="008E7D5F" w:rsidRDefault="008E7D5F" w:rsidP="008E7D5F">
      <w:pPr>
        <w:pStyle w:val="Corpsdetexte"/>
      </w:pPr>
      <w:r>
        <w:t>Copie délivrée en unique exemplaire pour être remise à l'établissement de crédit en cas de cession ou de nantissement de créance de :</w:t>
      </w:r>
    </w:p>
    <w:p w14:paraId="77779A21" w14:textId="77777777" w:rsidR="008E7D5F" w:rsidRDefault="008E7D5F" w:rsidP="008E7D5F">
      <w:pPr>
        <w:pStyle w:val="Corpsdetexte"/>
      </w:pPr>
    </w:p>
    <w:p w14:paraId="4260CE50" w14:textId="3714858F" w:rsidR="008E7D5F" w:rsidRDefault="008E7D5F" w:rsidP="008E7D5F">
      <w:pPr>
        <w:pStyle w:val="Listepuces2"/>
      </w:pPr>
      <w:r>
        <w:t>la totalité du marché (2)</w:t>
      </w:r>
    </w:p>
    <w:p w14:paraId="69A0FC24" w14:textId="5E59D385" w:rsidR="008E7D5F" w:rsidRDefault="008E7D5F" w:rsidP="009759E9">
      <w:pPr>
        <w:pStyle w:val="Listepuces2"/>
      </w:pPr>
      <w:r>
        <w:t>la partie des prestations évaluées à .................................................. euros (en lettres)</w:t>
      </w:r>
      <w:r w:rsidR="0087007E">
        <w:t xml:space="preserve"> </w:t>
      </w:r>
      <w:r>
        <w:t>que le titulaire n'envisage pas de confier à des sous-traitants bénéficiant du paiement direct.</w:t>
      </w:r>
    </w:p>
    <w:p w14:paraId="77B4FA28" w14:textId="6E933E58" w:rsidR="008E7D5F" w:rsidRDefault="008E7D5F" w:rsidP="0087007E">
      <w:pPr>
        <w:pStyle w:val="Listepuces2"/>
      </w:pPr>
      <w:r>
        <w:t>la partie des prestations évaluées à .................................................. euros (en lettres) et devant être exécutées par .................................................. en qualité de :</w:t>
      </w:r>
    </w:p>
    <w:p w14:paraId="74EDB90E" w14:textId="63FD515E" w:rsidR="008E7D5F" w:rsidRDefault="008E7D5F" w:rsidP="00257E4F">
      <w:pPr>
        <w:pStyle w:val="Corpsdetexte"/>
        <w:ind w:firstLine="567"/>
      </w:pPr>
      <w:r>
        <w:t xml:space="preserve">        </w:t>
      </w:r>
      <w:sdt>
        <w:sdtPr>
          <w:id w:val="1018973543"/>
          <w14:checkbox>
            <w14:checked w14:val="0"/>
            <w14:checkedState w14:val="2612" w14:font="MS Gothic"/>
            <w14:uncheckedState w14:val="2610" w14:font="MS Gothic"/>
          </w14:checkbox>
        </w:sdtPr>
        <w:sdtEndPr/>
        <w:sdtContent>
          <w:r w:rsidR="00257E4F">
            <w:rPr>
              <w:rFonts w:ascii="MS Gothic" w:eastAsia="MS Gothic" w:hAnsi="MS Gothic" w:hint="eastAsia"/>
            </w:rPr>
            <w:t>☐</w:t>
          </w:r>
        </w:sdtContent>
      </w:sdt>
      <w:r>
        <w:t xml:space="preserve"> </w:t>
      </w:r>
      <w:proofErr w:type="gramStart"/>
      <w:r>
        <w:t>cotraitant</w:t>
      </w:r>
      <w:proofErr w:type="gramEnd"/>
    </w:p>
    <w:p w14:paraId="5EE136E9" w14:textId="5B966D64" w:rsidR="008E7D5F" w:rsidRDefault="008E7D5F" w:rsidP="00257E4F">
      <w:pPr>
        <w:pStyle w:val="Corpsdetexte"/>
        <w:ind w:firstLine="567"/>
      </w:pPr>
      <w:r>
        <w:t xml:space="preserve">        </w:t>
      </w:r>
      <w:sdt>
        <w:sdtPr>
          <w:id w:val="-661162413"/>
          <w14:checkbox>
            <w14:checked w14:val="0"/>
            <w14:checkedState w14:val="2612" w14:font="MS Gothic"/>
            <w14:uncheckedState w14:val="2610" w14:font="MS Gothic"/>
          </w14:checkbox>
        </w:sdtPr>
        <w:sdtEndPr/>
        <w:sdtContent>
          <w:r w:rsidR="00257E4F">
            <w:rPr>
              <w:rFonts w:ascii="MS Gothic" w:eastAsia="MS Gothic" w:hAnsi="MS Gothic" w:hint="eastAsia"/>
            </w:rPr>
            <w:t>☐</w:t>
          </w:r>
        </w:sdtContent>
      </w:sdt>
      <w:r>
        <w:t xml:space="preserve"> </w:t>
      </w:r>
      <w:proofErr w:type="spellStart"/>
      <w:proofErr w:type="gramStart"/>
      <w:r>
        <w:t>soustraitant</w:t>
      </w:r>
      <w:proofErr w:type="spellEnd"/>
      <w:proofErr w:type="gramEnd"/>
    </w:p>
    <w:p w14:paraId="010466FC" w14:textId="77777777" w:rsidR="008E7D5F" w:rsidRDefault="008E7D5F" w:rsidP="008E7D5F">
      <w:pPr>
        <w:pStyle w:val="Corpsdetexte"/>
      </w:pPr>
    </w:p>
    <w:p w14:paraId="23882D5B" w14:textId="13BD41BD" w:rsidR="0087007E" w:rsidRDefault="0087007E" w:rsidP="0087007E">
      <w:pPr>
        <w:tabs>
          <w:tab w:val="right" w:leader="dot" w:pos="9214"/>
        </w:tabs>
        <w:autoSpaceDE w:val="0"/>
        <w:autoSpaceDN w:val="0"/>
        <w:adjustRightInd w:val="0"/>
        <w:spacing w:before="120"/>
      </w:pPr>
      <w:r>
        <w:t>À</w:t>
      </w:r>
      <w:r>
        <w:tab/>
      </w:r>
    </w:p>
    <w:p w14:paraId="3A40CF14" w14:textId="60AA2929" w:rsidR="0087007E" w:rsidRDefault="0087007E" w:rsidP="0087007E">
      <w:pPr>
        <w:tabs>
          <w:tab w:val="right" w:leader="dot" w:pos="9214"/>
        </w:tabs>
        <w:autoSpaceDE w:val="0"/>
        <w:autoSpaceDN w:val="0"/>
        <w:adjustRightInd w:val="0"/>
        <w:spacing w:before="120"/>
      </w:pPr>
      <w:r>
        <w:t>Le</w:t>
      </w:r>
      <w:r w:rsidR="00257E4F">
        <w:t xml:space="preserve"> (3)</w:t>
      </w:r>
      <w:r>
        <w:tab/>
      </w:r>
    </w:p>
    <w:p w14:paraId="0A4ADFB1" w14:textId="77777777" w:rsidR="008E7D5F" w:rsidRDefault="008E7D5F" w:rsidP="008E7D5F">
      <w:pPr>
        <w:pStyle w:val="Corpsdetexte"/>
      </w:pPr>
    </w:p>
    <w:p w14:paraId="75745038" w14:textId="77777777" w:rsidR="008E7D5F" w:rsidRDefault="008E7D5F" w:rsidP="008E7D5F">
      <w:pPr>
        <w:pStyle w:val="Corpsdetexte"/>
      </w:pPr>
    </w:p>
    <w:p w14:paraId="0A365E69" w14:textId="77777777" w:rsidR="008E7D5F" w:rsidRDefault="008E7D5F" w:rsidP="008E7D5F">
      <w:pPr>
        <w:pStyle w:val="Corpsdetexte"/>
      </w:pPr>
      <w:r>
        <w:t>Signature,</w:t>
      </w:r>
    </w:p>
    <w:p w14:paraId="62D086C8" w14:textId="77777777" w:rsidR="008E7D5F" w:rsidRDefault="008E7D5F" w:rsidP="008E7D5F">
      <w:pPr>
        <w:pStyle w:val="Corpsdetexte"/>
      </w:pPr>
    </w:p>
    <w:p w14:paraId="74CFA00A" w14:textId="77777777" w:rsidR="008E7D5F" w:rsidDel="008C2297" w:rsidRDefault="008E7D5F" w:rsidP="008E7D5F">
      <w:pPr>
        <w:pStyle w:val="Corpsdetexte"/>
        <w:rPr>
          <w:del w:id="186" w:author="Nadhirou SANDI" w:date="2023-07-21T11:21:00Z"/>
        </w:rPr>
      </w:pPr>
    </w:p>
    <w:p w14:paraId="5C3B835C" w14:textId="77777777" w:rsidR="008E7D5F" w:rsidRDefault="008E7D5F" w:rsidP="008E7D5F">
      <w:pPr>
        <w:pStyle w:val="Corpsdetexte"/>
      </w:pPr>
    </w:p>
    <w:p w14:paraId="722B57A1" w14:textId="77777777" w:rsidR="008E7D5F" w:rsidRDefault="008E7D5F" w:rsidP="008E7D5F">
      <w:pPr>
        <w:pStyle w:val="Corpsdetexte"/>
      </w:pPr>
    </w:p>
    <w:p w14:paraId="0CA34623" w14:textId="77777777" w:rsidR="008E7D5F" w:rsidRDefault="008E7D5F" w:rsidP="008E7D5F">
      <w:pPr>
        <w:pStyle w:val="Corpsdetexte"/>
      </w:pPr>
      <w:r>
        <w:t>(1) A remplir par le pouvoir adjudicateur en original sur une photocopie.</w:t>
      </w:r>
    </w:p>
    <w:p w14:paraId="6EC670D2" w14:textId="77777777" w:rsidR="008E7D5F" w:rsidRDefault="008E7D5F" w:rsidP="008E7D5F">
      <w:pPr>
        <w:pStyle w:val="Corpsdetexte"/>
      </w:pPr>
      <w:r>
        <w:t>(2) Rayer la mention inutile.</w:t>
      </w:r>
    </w:p>
    <w:p w14:paraId="4DE32CC3" w14:textId="77777777" w:rsidR="008E7D5F" w:rsidRDefault="008E7D5F" w:rsidP="008E7D5F">
      <w:pPr>
        <w:pStyle w:val="Corpsdetexte"/>
      </w:pPr>
      <w:r>
        <w:t>(3) Date et signature originales.</w:t>
      </w:r>
    </w:p>
    <w:p w14:paraId="1F391413" w14:textId="77777777" w:rsidR="008E7D5F" w:rsidRDefault="008E7D5F" w:rsidP="008E7D5F">
      <w:pPr>
        <w:pStyle w:val="Corpsdetexte"/>
      </w:pPr>
    </w:p>
    <w:p w14:paraId="6BC3F192" w14:textId="77777777" w:rsidR="008E7D5F" w:rsidRPr="00257E4F" w:rsidRDefault="008E7D5F" w:rsidP="008E7D5F">
      <w:pPr>
        <w:pStyle w:val="Corpsdetexte"/>
        <w:rPr>
          <w:b/>
          <w:bCs/>
        </w:rPr>
      </w:pPr>
      <w:r w:rsidRPr="00257E4F">
        <w:rPr>
          <w:b/>
          <w:bCs/>
        </w:rPr>
        <w:t>Annotations ultérieures éventuelles</w:t>
      </w:r>
    </w:p>
    <w:p w14:paraId="0BF1976E" w14:textId="0D4B0CF3" w:rsidR="00F23C64" w:rsidRDefault="008E7D5F" w:rsidP="003A207F">
      <w:pPr>
        <w:pStyle w:val="Corpsdetexte"/>
      </w:pPr>
      <w:r w:rsidRPr="00257E4F">
        <w:rPr>
          <w:rFonts w:eastAsia="Times New Roman" w:cs="Times New Roman"/>
          <w:sz w:val="21"/>
          <w:szCs w:val="20"/>
        </w:rPr>
        <w:t>Le titulaire souhaite ne pas confier l'exécution d'une partie des prestations à des sous-traitants</w:t>
      </w:r>
      <w:r>
        <w:t xml:space="preserve"> </w:t>
      </w:r>
      <w:r w:rsidR="00257E4F">
        <w:t>b</w:t>
      </w:r>
      <w:r>
        <w:t>énéficiant du paiement direct. Cette partie non sous-traitée est au maximum de</w:t>
      </w:r>
      <w:r w:rsidR="003A207F">
        <w:t>………………………………………………………………………………………………………………………</w:t>
      </w:r>
      <w:r>
        <w:t>euros TTC.</w:t>
      </w:r>
    </w:p>
    <w:p w14:paraId="133C82AC" w14:textId="77777777" w:rsidR="00F23C64" w:rsidRDefault="00F23C64">
      <w:pPr>
        <w:rPr>
          <w:rFonts w:eastAsiaTheme="minorHAnsi" w:cstheme="minorBidi"/>
          <w:sz w:val="20"/>
          <w:szCs w:val="22"/>
        </w:rPr>
      </w:pPr>
      <w:r>
        <w:br w:type="page"/>
      </w:r>
    </w:p>
    <w:p w14:paraId="537F7805" w14:textId="4638F57C" w:rsidR="004454EE" w:rsidRDefault="004454EE" w:rsidP="003A207F">
      <w:pPr>
        <w:pStyle w:val="Titre1"/>
      </w:pPr>
      <w:bookmarkStart w:id="187" w:name="_ANNEXE_1_-"/>
      <w:bookmarkEnd w:id="187"/>
      <w:r>
        <w:lastRenderedPageBreak/>
        <w:t>ANNEXE</w:t>
      </w:r>
      <w:r w:rsidR="00D95D45">
        <w:t> </w:t>
      </w:r>
      <w:r>
        <w:t xml:space="preserve">1 - </w:t>
      </w:r>
      <w:r w:rsidR="00E2775B" w:rsidRPr="00E2775B">
        <w:t>Désignation des comptes en cas d'établissements secondaires</w:t>
      </w:r>
    </w:p>
    <w:p w14:paraId="25DBB2D1" w14:textId="18C99D2F" w:rsidR="004454EE" w:rsidRDefault="003A207F" w:rsidP="003A207F">
      <w:pPr>
        <w:pStyle w:val="Corpsdetexte"/>
      </w:pPr>
      <w:r>
        <w:t>(</w:t>
      </w:r>
      <w:r w:rsidRPr="003A207F">
        <w:rPr>
          <w:u w:val="single"/>
        </w:rPr>
        <w:t>À reproduire pour chacun des cotraitants</w:t>
      </w:r>
      <w:r w:rsidR="004454EE">
        <w:t xml:space="preserve">) </w:t>
      </w:r>
    </w:p>
    <w:p w14:paraId="7867D1CA" w14:textId="5563339B" w:rsidR="004454EE" w:rsidRDefault="004454EE" w:rsidP="00C67842">
      <w:pPr>
        <w:pStyle w:val="Corpsdetexte"/>
      </w:pPr>
      <w:r>
        <w:t>Acheteur</w:t>
      </w:r>
      <w:r w:rsidR="00D95D45">
        <w:t> </w:t>
      </w:r>
      <w:r>
        <w:t xml:space="preserve">: </w:t>
      </w:r>
      <w:r w:rsidR="00E9062A">
        <w:t>Établissement</w:t>
      </w:r>
      <w:r>
        <w:t xml:space="preserve"> </w:t>
      </w:r>
      <w:r w:rsidR="00E9062A">
        <w:t>p</w:t>
      </w:r>
      <w:r>
        <w:t xml:space="preserve">ublic </w:t>
      </w:r>
      <w:r w:rsidR="00E9062A">
        <w:t>f</w:t>
      </w:r>
      <w:r>
        <w:t>oncier et d</w:t>
      </w:r>
      <w:r w:rsidR="00D95D45">
        <w:t>’</w:t>
      </w:r>
      <w:r w:rsidR="00E9062A">
        <w:t>a</w:t>
      </w:r>
      <w:r>
        <w:t>ménagement de Mayotte</w:t>
      </w:r>
    </w:p>
    <w:p w14:paraId="41E838BB" w14:textId="77777777" w:rsidR="004454EE" w:rsidRDefault="004454EE" w:rsidP="00C67842">
      <w:pPr>
        <w:pStyle w:val="Corpsdetexte"/>
      </w:pPr>
      <w:r>
        <w:t>Bd Marcel Henry Cavani</w:t>
      </w:r>
    </w:p>
    <w:p w14:paraId="04D52BA3" w14:textId="59BF95D4" w:rsidR="004454EE" w:rsidRDefault="004454EE" w:rsidP="00C67842">
      <w:pPr>
        <w:pStyle w:val="Corpsdetexte"/>
      </w:pPr>
      <w:proofErr w:type="spellStart"/>
      <w:r>
        <w:t>B.P</w:t>
      </w:r>
      <w:proofErr w:type="spellEnd"/>
      <w:r>
        <w:t>. 600</w:t>
      </w:r>
      <w:r w:rsidR="00D95D45">
        <w:t> </w:t>
      </w:r>
      <w:proofErr w:type="spellStart"/>
      <w:r>
        <w:t>Kawéni</w:t>
      </w:r>
      <w:proofErr w:type="spellEnd"/>
    </w:p>
    <w:p w14:paraId="00F7CD8E" w14:textId="77777777" w:rsidR="004454EE" w:rsidRDefault="004454EE" w:rsidP="00C67842">
      <w:pPr>
        <w:pStyle w:val="Corpsdetexte"/>
      </w:pPr>
      <w:r>
        <w:t>97600 MAMOUDZOU</w:t>
      </w:r>
    </w:p>
    <w:p w14:paraId="3D95830C" w14:textId="2F2FABFC" w:rsidR="004454EE" w:rsidRDefault="004454EE" w:rsidP="00C67842">
      <w:pPr>
        <w:pStyle w:val="Corpsdetexte"/>
      </w:pPr>
      <w:r>
        <w:t>02</w:t>
      </w:r>
      <w:r w:rsidR="00D95D45">
        <w:t> 66 63 39 </w:t>
      </w:r>
      <w:r>
        <w:t>60</w:t>
      </w:r>
    </w:p>
    <w:p w14:paraId="0CBB8512" w14:textId="7B48616D" w:rsidR="00727139" w:rsidRPr="007E0E85" w:rsidRDefault="00727139" w:rsidP="00C67842">
      <w:pPr>
        <w:pStyle w:val="Corpsdetexte"/>
        <w:rPr>
          <w:b/>
          <w:bCs/>
        </w:rPr>
      </w:pPr>
      <w:r w:rsidRPr="007E0E85">
        <w:rPr>
          <w:b/>
          <w:bCs/>
        </w:rPr>
        <w:t xml:space="preserve">Intitulé du marché : Travaux d’aménagement de la ZAE de </w:t>
      </w:r>
      <w:proofErr w:type="spellStart"/>
      <w:r w:rsidRPr="007E0E85">
        <w:rPr>
          <w:b/>
          <w:bCs/>
        </w:rPr>
        <w:t>Malamani</w:t>
      </w:r>
      <w:proofErr w:type="spellEnd"/>
    </w:p>
    <w:p w14:paraId="2BD1419F" w14:textId="77777777" w:rsidR="00E9062A" w:rsidRDefault="00E9062A" w:rsidP="00E9062A"/>
    <w:p w14:paraId="4B4B74AE" w14:textId="6F1760E8" w:rsidR="00534BC8" w:rsidRDefault="007102C4" w:rsidP="007102C4">
      <w:pPr>
        <w:pStyle w:val="Corpsdetexte"/>
        <w:rPr>
          <w:b/>
          <w:bCs/>
        </w:rPr>
      </w:pPr>
      <w:r w:rsidRPr="007102C4">
        <w:rPr>
          <w:b/>
          <w:bCs/>
        </w:rPr>
        <w:t>Désignation de l'opérateur économique de rattachement :</w:t>
      </w:r>
    </w:p>
    <w:p w14:paraId="1C8B7073" w14:textId="29D30D20" w:rsidR="007222F7" w:rsidRPr="007222F7" w:rsidRDefault="007222F7" w:rsidP="007222F7">
      <w:pPr>
        <w:tabs>
          <w:tab w:val="right" w:leader="dot" w:pos="9214"/>
        </w:tabs>
        <w:autoSpaceDE w:val="0"/>
        <w:autoSpaceDN w:val="0"/>
        <w:adjustRightInd w:val="0"/>
        <w:spacing w:before="120"/>
      </w:pPr>
      <w:r w:rsidRPr="007222F7">
        <w:t xml:space="preserve">Nom de l'opérateur économique </w:t>
      </w:r>
      <w:proofErr w:type="gramStart"/>
      <w:r w:rsidRPr="007222F7">
        <w:t>: .</w:t>
      </w:r>
      <w:proofErr w:type="gramEnd"/>
      <w:r>
        <w:tab/>
      </w:r>
    </w:p>
    <w:p w14:paraId="0203880E" w14:textId="2C65A3C0" w:rsidR="007102C4" w:rsidRDefault="007222F7" w:rsidP="007222F7">
      <w:pPr>
        <w:pStyle w:val="Corpsdetexte"/>
      </w:pPr>
      <w:r w:rsidRPr="007222F7">
        <w:t>Si des établissements secondaires sont susceptibles de réaliser ou de facturer les prestations, compléter le tableau ci-après et joindre les RIB correspondants.</w:t>
      </w:r>
    </w:p>
    <w:p w14:paraId="4B1D7CCC" w14:textId="77777777" w:rsidR="007102C4" w:rsidRDefault="007102C4" w:rsidP="002800FB">
      <w:pPr>
        <w:pStyle w:val="N2"/>
      </w:pPr>
    </w:p>
    <w:p w14:paraId="4E1BE6F8" w14:textId="77777777" w:rsidR="002800FB" w:rsidRDefault="002800FB" w:rsidP="00F23C64">
      <w:pPr>
        <w:pStyle w:val="N2"/>
      </w:pPr>
    </w:p>
    <w:tbl>
      <w:tblPr>
        <w:tblStyle w:val="TboMRS"/>
        <w:tblW w:w="9072" w:type="dxa"/>
        <w:tblInd w:w="0" w:type="dxa"/>
        <w:tblBorders>
          <w:top w:val="single" w:sz="4" w:space="0" w:color="28499A" w:themeColor="text1"/>
          <w:left w:val="single" w:sz="4" w:space="0" w:color="28499A" w:themeColor="text1"/>
          <w:bottom w:val="single" w:sz="4" w:space="0" w:color="28499A" w:themeColor="text1"/>
          <w:right w:val="single" w:sz="4" w:space="0" w:color="28499A" w:themeColor="text1"/>
          <w:insideH w:val="single" w:sz="4" w:space="0" w:color="28499A" w:themeColor="text1"/>
          <w:insideV w:val="single" w:sz="4" w:space="0" w:color="28499A" w:themeColor="text1"/>
        </w:tblBorders>
        <w:tblLayout w:type="fixed"/>
        <w:tblLook w:val="04A0" w:firstRow="1" w:lastRow="0" w:firstColumn="1" w:lastColumn="0" w:noHBand="0" w:noVBand="1"/>
      </w:tblPr>
      <w:tblGrid>
        <w:gridCol w:w="2268"/>
        <w:gridCol w:w="1980"/>
        <w:gridCol w:w="2268"/>
        <w:gridCol w:w="2556"/>
      </w:tblGrid>
      <w:tr w:rsidR="00C236D1" w14:paraId="0D122050" w14:textId="77777777" w:rsidTr="00F23C64">
        <w:trPr>
          <w:tblHeader/>
        </w:trPr>
        <w:tc>
          <w:tcPr>
            <w:tcW w:w="2268" w:type="dxa"/>
            <w:shd w:val="clear" w:color="auto" w:fill="9AAFE5" w:themeFill="text1" w:themeFillTint="66"/>
          </w:tcPr>
          <w:p w14:paraId="6B39818D" w14:textId="4BF3574A" w:rsidR="00F23C64" w:rsidRDefault="00F23C64" w:rsidP="00F23C64">
            <w:pPr>
              <w:pStyle w:val="En-ttetableau"/>
            </w:pPr>
            <w:r>
              <w:t>Nom établissement secondaire</w:t>
            </w:r>
          </w:p>
        </w:tc>
        <w:tc>
          <w:tcPr>
            <w:tcW w:w="1980" w:type="dxa"/>
            <w:shd w:val="clear" w:color="auto" w:fill="9AAFE5" w:themeFill="text1" w:themeFillTint="66"/>
          </w:tcPr>
          <w:p w14:paraId="182BF0A4" w14:textId="7DA3652B" w:rsidR="00F23C64" w:rsidRDefault="00F23C64" w:rsidP="00F23C64">
            <w:pPr>
              <w:pStyle w:val="En-ttetableau"/>
            </w:pPr>
            <w:r>
              <w:t>SIRET</w:t>
            </w:r>
          </w:p>
        </w:tc>
        <w:tc>
          <w:tcPr>
            <w:tcW w:w="2268" w:type="dxa"/>
            <w:shd w:val="clear" w:color="auto" w:fill="9AAFE5" w:themeFill="text1" w:themeFillTint="66"/>
          </w:tcPr>
          <w:p w14:paraId="68BB8523" w14:textId="23293163" w:rsidR="00F23C64" w:rsidRDefault="00F23C64" w:rsidP="00F23C64">
            <w:pPr>
              <w:pStyle w:val="En-ttetableau"/>
            </w:pPr>
            <w:r>
              <w:t>N° compte</w:t>
            </w:r>
          </w:p>
        </w:tc>
        <w:tc>
          <w:tcPr>
            <w:tcW w:w="2556" w:type="dxa"/>
            <w:shd w:val="clear" w:color="auto" w:fill="9AAFE5" w:themeFill="text1" w:themeFillTint="66"/>
          </w:tcPr>
          <w:p w14:paraId="7CEF8D71" w14:textId="421C3E8A" w:rsidR="00F23C64" w:rsidRDefault="00F23C64" w:rsidP="00F23C64">
            <w:pPr>
              <w:pStyle w:val="En-ttetableau"/>
            </w:pPr>
            <w:r>
              <w:t>Adresse</w:t>
            </w:r>
          </w:p>
        </w:tc>
      </w:tr>
      <w:tr w:rsidR="00F23C64" w14:paraId="36321878" w14:textId="77777777" w:rsidTr="00F23C64">
        <w:tc>
          <w:tcPr>
            <w:tcW w:w="2268" w:type="dxa"/>
            <w:shd w:val="clear" w:color="auto" w:fill="auto"/>
          </w:tcPr>
          <w:p w14:paraId="0B6E6512" w14:textId="77777777" w:rsidR="00F23C64" w:rsidRDefault="00F23C64" w:rsidP="00F23C64">
            <w:pPr>
              <w:pStyle w:val="Textetableau"/>
            </w:pPr>
          </w:p>
        </w:tc>
        <w:tc>
          <w:tcPr>
            <w:tcW w:w="1980" w:type="dxa"/>
            <w:shd w:val="clear" w:color="auto" w:fill="auto"/>
          </w:tcPr>
          <w:p w14:paraId="25282C5F" w14:textId="77777777" w:rsidR="00F23C64" w:rsidRDefault="00F23C64" w:rsidP="00F23C64">
            <w:pPr>
              <w:pStyle w:val="Textetableau"/>
            </w:pPr>
          </w:p>
        </w:tc>
        <w:tc>
          <w:tcPr>
            <w:tcW w:w="2268" w:type="dxa"/>
            <w:shd w:val="clear" w:color="auto" w:fill="auto"/>
          </w:tcPr>
          <w:p w14:paraId="113B0145" w14:textId="77777777" w:rsidR="00F23C64" w:rsidRDefault="00F23C64" w:rsidP="00F23C64">
            <w:pPr>
              <w:pStyle w:val="Textetableau"/>
            </w:pPr>
          </w:p>
        </w:tc>
        <w:tc>
          <w:tcPr>
            <w:tcW w:w="2556" w:type="dxa"/>
            <w:shd w:val="clear" w:color="auto" w:fill="auto"/>
          </w:tcPr>
          <w:p w14:paraId="1FAC75DB" w14:textId="77777777" w:rsidR="00F23C64" w:rsidRDefault="00F23C64" w:rsidP="00F23C64">
            <w:pPr>
              <w:pStyle w:val="Textetableau"/>
            </w:pPr>
          </w:p>
        </w:tc>
      </w:tr>
      <w:tr w:rsidR="00F23C64" w14:paraId="3B823210" w14:textId="77777777" w:rsidTr="00F23C64">
        <w:tc>
          <w:tcPr>
            <w:tcW w:w="2268" w:type="dxa"/>
            <w:shd w:val="clear" w:color="auto" w:fill="auto"/>
          </w:tcPr>
          <w:p w14:paraId="3AE17921" w14:textId="77777777" w:rsidR="00F23C64" w:rsidRDefault="00F23C64" w:rsidP="00F23C64">
            <w:pPr>
              <w:pStyle w:val="Textetableau"/>
            </w:pPr>
          </w:p>
        </w:tc>
        <w:tc>
          <w:tcPr>
            <w:tcW w:w="1980" w:type="dxa"/>
            <w:shd w:val="clear" w:color="auto" w:fill="auto"/>
          </w:tcPr>
          <w:p w14:paraId="76F0B00A" w14:textId="77777777" w:rsidR="00F23C64" w:rsidRDefault="00F23C64" w:rsidP="00F23C64">
            <w:pPr>
              <w:pStyle w:val="Textetableau"/>
            </w:pPr>
          </w:p>
        </w:tc>
        <w:tc>
          <w:tcPr>
            <w:tcW w:w="2268" w:type="dxa"/>
            <w:shd w:val="clear" w:color="auto" w:fill="auto"/>
          </w:tcPr>
          <w:p w14:paraId="0A9E73A9" w14:textId="77777777" w:rsidR="00F23C64" w:rsidRDefault="00F23C64" w:rsidP="00F23C64">
            <w:pPr>
              <w:pStyle w:val="Textetableau"/>
            </w:pPr>
          </w:p>
        </w:tc>
        <w:tc>
          <w:tcPr>
            <w:tcW w:w="2556" w:type="dxa"/>
            <w:shd w:val="clear" w:color="auto" w:fill="auto"/>
          </w:tcPr>
          <w:p w14:paraId="7BC7CFF7" w14:textId="77777777" w:rsidR="00F23C64" w:rsidRDefault="00F23C64" w:rsidP="00F23C64">
            <w:pPr>
              <w:pStyle w:val="Textetableau"/>
            </w:pPr>
          </w:p>
        </w:tc>
      </w:tr>
      <w:tr w:rsidR="00F23C64" w14:paraId="45FD0616" w14:textId="77777777" w:rsidTr="00F23C64">
        <w:tc>
          <w:tcPr>
            <w:tcW w:w="2268" w:type="dxa"/>
            <w:shd w:val="clear" w:color="auto" w:fill="auto"/>
          </w:tcPr>
          <w:p w14:paraId="0CC7690E" w14:textId="77777777" w:rsidR="00F23C64" w:rsidRDefault="00F23C64" w:rsidP="00F23C64">
            <w:pPr>
              <w:pStyle w:val="Textetableau"/>
            </w:pPr>
          </w:p>
        </w:tc>
        <w:tc>
          <w:tcPr>
            <w:tcW w:w="1980" w:type="dxa"/>
            <w:shd w:val="clear" w:color="auto" w:fill="auto"/>
          </w:tcPr>
          <w:p w14:paraId="5915FE60" w14:textId="77777777" w:rsidR="00F23C64" w:rsidRDefault="00F23C64" w:rsidP="00F23C64">
            <w:pPr>
              <w:pStyle w:val="Textetableau"/>
            </w:pPr>
          </w:p>
        </w:tc>
        <w:tc>
          <w:tcPr>
            <w:tcW w:w="2268" w:type="dxa"/>
            <w:shd w:val="clear" w:color="auto" w:fill="auto"/>
          </w:tcPr>
          <w:p w14:paraId="3BCC7CDF" w14:textId="77777777" w:rsidR="00F23C64" w:rsidRDefault="00F23C64" w:rsidP="00F23C64">
            <w:pPr>
              <w:pStyle w:val="Textetableau"/>
            </w:pPr>
          </w:p>
        </w:tc>
        <w:tc>
          <w:tcPr>
            <w:tcW w:w="2556" w:type="dxa"/>
            <w:shd w:val="clear" w:color="auto" w:fill="auto"/>
          </w:tcPr>
          <w:p w14:paraId="2EDF423E" w14:textId="77777777" w:rsidR="00F23C64" w:rsidRDefault="00F23C64" w:rsidP="00F23C64">
            <w:pPr>
              <w:pStyle w:val="Textetableau"/>
            </w:pPr>
          </w:p>
        </w:tc>
      </w:tr>
      <w:tr w:rsidR="00F23C64" w14:paraId="29C6AF6B" w14:textId="77777777" w:rsidTr="00F23C64">
        <w:tc>
          <w:tcPr>
            <w:tcW w:w="2268" w:type="dxa"/>
            <w:shd w:val="clear" w:color="auto" w:fill="auto"/>
          </w:tcPr>
          <w:p w14:paraId="16DF515D" w14:textId="77777777" w:rsidR="00F23C64" w:rsidRDefault="00F23C64" w:rsidP="00F23C64">
            <w:pPr>
              <w:pStyle w:val="Textetableau"/>
            </w:pPr>
          </w:p>
        </w:tc>
        <w:tc>
          <w:tcPr>
            <w:tcW w:w="1980" w:type="dxa"/>
            <w:shd w:val="clear" w:color="auto" w:fill="auto"/>
          </w:tcPr>
          <w:p w14:paraId="10410852" w14:textId="77777777" w:rsidR="00F23C64" w:rsidRDefault="00F23C64" w:rsidP="00F23C64">
            <w:pPr>
              <w:pStyle w:val="Textetableau"/>
            </w:pPr>
          </w:p>
        </w:tc>
        <w:tc>
          <w:tcPr>
            <w:tcW w:w="2268" w:type="dxa"/>
            <w:shd w:val="clear" w:color="auto" w:fill="auto"/>
          </w:tcPr>
          <w:p w14:paraId="29E8F9B9" w14:textId="77777777" w:rsidR="00F23C64" w:rsidRDefault="00F23C64" w:rsidP="00F23C64">
            <w:pPr>
              <w:pStyle w:val="Textetableau"/>
            </w:pPr>
          </w:p>
        </w:tc>
        <w:tc>
          <w:tcPr>
            <w:tcW w:w="2556" w:type="dxa"/>
            <w:shd w:val="clear" w:color="auto" w:fill="auto"/>
          </w:tcPr>
          <w:p w14:paraId="69C0F011" w14:textId="77777777" w:rsidR="00F23C64" w:rsidRDefault="00F23C64" w:rsidP="00F23C64">
            <w:pPr>
              <w:pStyle w:val="Textetableau"/>
            </w:pPr>
          </w:p>
        </w:tc>
      </w:tr>
      <w:tr w:rsidR="00F23C64" w14:paraId="3A826024" w14:textId="77777777" w:rsidTr="00F23C64">
        <w:tc>
          <w:tcPr>
            <w:tcW w:w="2268" w:type="dxa"/>
            <w:shd w:val="clear" w:color="auto" w:fill="auto"/>
          </w:tcPr>
          <w:p w14:paraId="46445D49" w14:textId="77777777" w:rsidR="00F23C64" w:rsidRDefault="00F23C64" w:rsidP="00F23C64">
            <w:pPr>
              <w:pStyle w:val="Textetableau"/>
            </w:pPr>
          </w:p>
        </w:tc>
        <w:tc>
          <w:tcPr>
            <w:tcW w:w="1980" w:type="dxa"/>
            <w:shd w:val="clear" w:color="auto" w:fill="auto"/>
          </w:tcPr>
          <w:p w14:paraId="47BB82F3" w14:textId="77777777" w:rsidR="00F23C64" w:rsidRDefault="00F23C64" w:rsidP="00F23C64">
            <w:pPr>
              <w:pStyle w:val="Textetableau"/>
            </w:pPr>
          </w:p>
        </w:tc>
        <w:tc>
          <w:tcPr>
            <w:tcW w:w="2268" w:type="dxa"/>
            <w:shd w:val="clear" w:color="auto" w:fill="auto"/>
          </w:tcPr>
          <w:p w14:paraId="7F9B7E6A" w14:textId="77777777" w:rsidR="00F23C64" w:rsidRDefault="00F23C64" w:rsidP="00F23C64">
            <w:pPr>
              <w:pStyle w:val="Textetableau"/>
            </w:pPr>
          </w:p>
        </w:tc>
        <w:tc>
          <w:tcPr>
            <w:tcW w:w="2556" w:type="dxa"/>
            <w:shd w:val="clear" w:color="auto" w:fill="auto"/>
          </w:tcPr>
          <w:p w14:paraId="0B4D960E" w14:textId="77777777" w:rsidR="00F23C64" w:rsidRDefault="00F23C64" w:rsidP="00F23C64">
            <w:pPr>
              <w:pStyle w:val="Textetableau"/>
            </w:pPr>
          </w:p>
        </w:tc>
      </w:tr>
      <w:tr w:rsidR="00F23C64" w14:paraId="67A8015F" w14:textId="77777777" w:rsidTr="00F23C64">
        <w:tc>
          <w:tcPr>
            <w:tcW w:w="2268" w:type="dxa"/>
            <w:shd w:val="clear" w:color="auto" w:fill="auto"/>
          </w:tcPr>
          <w:p w14:paraId="36AF22BD" w14:textId="77777777" w:rsidR="00F23C64" w:rsidRDefault="00F23C64" w:rsidP="00F23C64">
            <w:pPr>
              <w:pStyle w:val="Textetableau"/>
            </w:pPr>
          </w:p>
        </w:tc>
        <w:tc>
          <w:tcPr>
            <w:tcW w:w="1980" w:type="dxa"/>
            <w:shd w:val="clear" w:color="auto" w:fill="auto"/>
          </w:tcPr>
          <w:p w14:paraId="77D48872" w14:textId="77777777" w:rsidR="00F23C64" w:rsidRDefault="00F23C64" w:rsidP="00F23C64">
            <w:pPr>
              <w:pStyle w:val="Textetableau"/>
            </w:pPr>
          </w:p>
        </w:tc>
        <w:tc>
          <w:tcPr>
            <w:tcW w:w="2268" w:type="dxa"/>
            <w:shd w:val="clear" w:color="auto" w:fill="auto"/>
          </w:tcPr>
          <w:p w14:paraId="2F836AD0" w14:textId="77777777" w:rsidR="00F23C64" w:rsidRDefault="00F23C64" w:rsidP="00F23C64">
            <w:pPr>
              <w:pStyle w:val="Textetableau"/>
            </w:pPr>
          </w:p>
        </w:tc>
        <w:tc>
          <w:tcPr>
            <w:tcW w:w="2556" w:type="dxa"/>
            <w:shd w:val="clear" w:color="auto" w:fill="auto"/>
          </w:tcPr>
          <w:p w14:paraId="5FA56888" w14:textId="77777777" w:rsidR="00F23C64" w:rsidRDefault="00F23C64" w:rsidP="00F23C64">
            <w:pPr>
              <w:pStyle w:val="Textetableau"/>
            </w:pPr>
          </w:p>
        </w:tc>
      </w:tr>
      <w:tr w:rsidR="00F23C64" w14:paraId="581EB1D1" w14:textId="77777777" w:rsidTr="00F23C64">
        <w:tc>
          <w:tcPr>
            <w:tcW w:w="2268" w:type="dxa"/>
            <w:shd w:val="clear" w:color="auto" w:fill="auto"/>
          </w:tcPr>
          <w:p w14:paraId="33497CCB" w14:textId="77777777" w:rsidR="00F23C64" w:rsidRDefault="00F23C64" w:rsidP="00F23C64">
            <w:pPr>
              <w:pStyle w:val="Textetableau"/>
            </w:pPr>
          </w:p>
        </w:tc>
        <w:tc>
          <w:tcPr>
            <w:tcW w:w="1980" w:type="dxa"/>
            <w:shd w:val="clear" w:color="auto" w:fill="auto"/>
          </w:tcPr>
          <w:p w14:paraId="25454513" w14:textId="77777777" w:rsidR="00F23C64" w:rsidRDefault="00F23C64" w:rsidP="00F23C64">
            <w:pPr>
              <w:pStyle w:val="Textetableau"/>
            </w:pPr>
          </w:p>
        </w:tc>
        <w:tc>
          <w:tcPr>
            <w:tcW w:w="2268" w:type="dxa"/>
            <w:shd w:val="clear" w:color="auto" w:fill="auto"/>
          </w:tcPr>
          <w:p w14:paraId="6D77AEC2" w14:textId="77777777" w:rsidR="00F23C64" w:rsidRDefault="00F23C64" w:rsidP="00F23C64">
            <w:pPr>
              <w:pStyle w:val="Textetableau"/>
            </w:pPr>
          </w:p>
        </w:tc>
        <w:tc>
          <w:tcPr>
            <w:tcW w:w="2556" w:type="dxa"/>
            <w:shd w:val="clear" w:color="auto" w:fill="auto"/>
          </w:tcPr>
          <w:p w14:paraId="237845E9" w14:textId="77777777" w:rsidR="00F23C64" w:rsidRDefault="00F23C64" w:rsidP="00F23C64">
            <w:pPr>
              <w:pStyle w:val="Textetableau"/>
            </w:pPr>
          </w:p>
        </w:tc>
      </w:tr>
      <w:tr w:rsidR="00F23C64" w14:paraId="0ED24157" w14:textId="77777777" w:rsidTr="00F23C64">
        <w:tc>
          <w:tcPr>
            <w:tcW w:w="2268" w:type="dxa"/>
            <w:shd w:val="clear" w:color="auto" w:fill="auto"/>
          </w:tcPr>
          <w:p w14:paraId="2C988548" w14:textId="77777777" w:rsidR="00F23C64" w:rsidRDefault="00F23C64" w:rsidP="00F23C64">
            <w:pPr>
              <w:pStyle w:val="Textetableau"/>
            </w:pPr>
          </w:p>
        </w:tc>
        <w:tc>
          <w:tcPr>
            <w:tcW w:w="1980" w:type="dxa"/>
            <w:shd w:val="clear" w:color="auto" w:fill="auto"/>
          </w:tcPr>
          <w:p w14:paraId="723DD346" w14:textId="77777777" w:rsidR="00F23C64" w:rsidRDefault="00F23C64" w:rsidP="00F23C64">
            <w:pPr>
              <w:pStyle w:val="Textetableau"/>
            </w:pPr>
          </w:p>
        </w:tc>
        <w:tc>
          <w:tcPr>
            <w:tcW w:w="2268" w:type="dxa"/>
            <w:shd w:val="clear" w:color="auto" w:fill="auto"/>
          </w:tcPr>
          <w:p w14:paraId="48DF2681" w14:textId="77777777" w:rsidR="00F23C64" w:rsidRDefault="00F23C64" w:rsidP="00F23C64">
            <w:pPr>
              <w:pStyle w:val="Textetableau"/>
            </w:pPr>
          </w:p>
        </w:tc>
        <w:tc>
          <w:tcPr>
            <w:tcW w:w="2556" w:type="dxa"/>
            <w:shd w:val="clear" w:color="auto" w:fill="auto"/>
          </w:tcPr>
          <w:p w14:paraId="33D5094B" w14:textId="77777777" w:rsidR="00F23C64" w:rsidRDefault="00F23C64" w:rsidP="00F23C64">
            <w:pPr>
              <w:pStyle w:val="Textetableau"/>
            </w:pPr>
          </w:p>
        </w:tc>
      </w:tr>
      <w:tr w:rsidR="00F23C64" w14:paraId="48140FC6" w14:textId="77777777" w:rsidTr="00F23C64">
        <w:tc>
          <w:tcPr>
            <w:tcW w:w="2268" w:type="dxa"/>
            <w:shd w:val="clear" w:color="auto" w:fill="auto"/>
          </w:tcPr>
          <w:p w14:paraId="332157D6" w14:textId="77777777" w:rsidR="00F23C64" w:rsidRDefault="00F23C64" w:rsidP="00F23C64">
            <w:pPr>
              <w:pStyle w:val="Textetableau"/>
            </w:pPr>
          </w:p>
        </w:tc>
        <w:tc>
          <w:tcPr>
            <w:tcW w:w="1980" w:type="dxa"/>
            <w:shd w:val="clear" w:color="auto" w:fill="auto"/>
          </w:tcPr>
          <w:p w14:paraId="21336D2F" w14:textId="77777777" w:rsidR="00F23C64" w:rsidRDefault="00F23C64" w:rsidP="00F23C64">
            <w:pPr>
              <w:pStyle w:val="Textetableau"/>
            </w:pPr>
          </w:p>
        </w:tc>
        <w:tc>
          <w:tcPr>
            <w:tcW w:w="2268" w:type="dxa"/>
            <w:shd w:val="clear" w:color="auto" w:fill="auto"/>
          </w:tcPr>
          <w:p w14:paraId="4CF05FA4" w14:textId="77777777" w:rsidR="00F23C64" w:rsidRDefault="00F23C64" w:rsidP="00F23C64">
            <w:pPr>
              <w:pStyle w:val="Textetableau"/>
            </w:pPr>
          </w:p>
        </w:tc>
        <w:tc>
          <w:tcPr>
            <w:tcW w:w="2556" w:type="dxa"/>
            <w:shd w:val="clear" w:color="auto" w:fill="auto"/>
          </w:tcPr>
          <w:p w14:paraId="3C91FFEE" w14:textId="77777777" w:rsidR="00F23C64" w:rsidRDefault="00F23C64" w:rsidP="00F23C64">
            <w:pPr>
              <w:pStyle w:val="Textetableau"/>
            </w:pPr>
          </w:p>
        </w:tc>
      </w:tr>
    </w:tbl>
    <w:p w14:paraId="3EE13DA4" w14:textId="77777777" w:rsidR="00F23C64" w:rsidRDefault="00F23C64" w:rsidP="00F23C64">
      <w:pPr>
        <w:pStyle w:val="N2"/>
      </w:pPr>
    </w:p>
    <w:p w14:paraId="16B69CC6" w14:textId="02728B98" w:rsidR="00F23C64" w:rsidRDefault="00F23C64">
      <w:pPr>
        <w:rPr>
          <w:rFonts w:eastAsiaTheme="minorHAnsi" w:cstheme="minorBidi"/>
          <w:b/>
          <w:bCs/>
          <w:sz w:val="20"/>
          <w:szCs w:val="22"/>
        </w:rPr>
      </w:pPr>
      <w:r>
        <w:rPr>
          <w:b/>
          <w:bCs/>
        </w:rPr>
        <w:br w:type="page"/>
      </w:r>
    </w:p>
    <w:p w14:paraId="7F7C626A" w14:textId="52E5ABAD" w:rsidR="00F23C64" w:rsidRDefault="00F23C64" w:rsidP="00F23C64">
      <w:pPr>
        <w:pStyle w:val="Titre1"/>
      </w:pPr>
      <w:r>
        <w:lastRenderedPageBreak/>
        <w:t xml:space="preserve">ANNEXE 2 - </w:t>
      </w:r>
      <w:r w:rsidR="00E2775B" w:rsidRPr="00E2775B">
        <w:t>Désignation des comptes en cas de répartition des prestations par membres</w:t>
      </w:r>
    </w:p>
    <w:p w14:paraId="7645F75A" w14:textId="75D14FFC" w:rsidR="00E2775B" w:rsidRDefault="00E2775B" w:rsidP="00E2775B">
      <w:pPr>
        <w:pStyle w:val="Corpsdetexte"/>
      </w:pPr>
      <w:r>
        <w:t>Acheteur : Établissement public foncier et d’aménagement de Mayotte</w:t>
      </w:r>
    </w:p>
    <w:p w14:paraId="752F29F5" w14:textId="77777777" w:rsidR="00E2775B" w:rsidRDefault="00E2775B" w:rsidP="00E2775B">
      <w:pPr>
        <w:pStyle w:val="Corpsdetexte"/>
      </w:pPr>
      <w:r>
        <w:t>Bd Marcel Henry Cavani</w:t>
      </w:r>
    </w:p>
    <w:p w14:paraId="2D699C5C" w14:textId="79F66450" w:rsidR="00E2775B" w:rsidRDefault="00E2775B" w:rsidP="00E2775B">
      <w:pPr>
        <w:pStyle w:val="Corpsdetexte"/>
      </w:pPr>
      <w:proofErr w:type="spellStart"/>
      <w:r>
        <w:t>B.P</w:t>
      </w:r>
      <w:proofErr w:type="spellEnd"/>
      <w:r>
        <w:t>. 600 </w:t>
      </w:r>
      <w:proofErr w:type="spellStart"/>
      <w:r>
        <w:t>Kawéni</w:t>
      </w:r>
      <w:proofErr w:type="spellEnd"/>
    </w:p>
    <w:p w14:paraId="47A02EBE" w14:textId="77777777" w:rsidR="00E2775B" w:rsidRDefault="00E2775B" w:rsidP="00E2775B">
      <w:pPr>
        <w:pStyle w:val="Corpsdetexte"/>
      </w:pPr>
      <w:r>
        <w:t>97600 MAMOUDZOU</w:t>
      </w:r>
    </w:p>
    <w:p w14:paraId="672E0723" w14:textId="36252AB5" w:rsidR="00E2775B" w:rsidRDefault="00E2775B" w:rsidP="00E2775B">
      <w:pPr>
        <w:pStyle w:val="Corpsdetexte"/>
      </w:pPr>
      <w:r>
        <w:t>02 66 63 39 60</w:t>
      </w:r>
    </w:p>
    <w:p w14:paraId="6BD4BAEE" w14:textId="35499DD6" w:rsidR="00E2775B" w:rsidRDefault="00E2775B" w:rsidP="003A2348">
      <w:pPr>
        <w:pStyle w:val="Corpsdetexte"/>
        <w:tabs>
          <w:tab w:val="left" w:pos="6426"/>
        </w:tabs>
        <w:rPr>
          <w:b/>
          <w:bCs/>
        </w:rPr>
      </w:pPr>
      <w:r w:rsidRPr="007E0E85">
        <w:rPr>
          <w:b/>
          <w:bCs/>
        </w:rPr>
        <w:t xml:space="preserve">Intitulé du marché : Travaux d’aménagement de la ZAE de </w:t>
      </w:r>
      <w:proofErr w:type="spellStart"/>
      <w:r w:rsidRPr="007E0E85">
        <w:rPr>
          <w:b/>
          <w:bCs/>
        </w:rPr>
        <w:t>Malamani</w:t>
      </w:r>
      <w:proofErr w:type="spellEnd"/>
      <w:r w:rsidR="003A2348">
        <w:rPr>
          <w:b/>
          <w:bCs/>
        </w:rPr>
        <w:tab/>
      </w:r>
    </w:p>
    <w:p w14:paraId="7642BE5C" w14:textId="43085840" w:rsidR="003A2348" w:rsidRDefault="003A2348" w:rsidP="003A2348">
      <w:pPr>
        <w:pStyle w:val="Corpsdetexte"/>
      </w:pPr>
      <w:r w:rsidRPr="003A2348">
        <w:t>En cas de répartitions des prestations par membres du groupement, compléter le tableau ci-après et joindre les RIB correspondants.</w:t>
      </w:r>
    </w:p>
    <w:p w14:paraId="5C7BC426" w14:textId="77777777" w:rsidR="00124C7A" w:rsidRDefault="00124C7A" w:rsidP="003A2348">
      <w:pPr>
        <w:pStyle w:val="Corpsdetexte"/>
      </w:pPr>
    </w:p>
    <w:tbl>
      <w:tblPr>
        <w:tblStyle w:val="TboMRS"/>
        <w:tblW w:w="5000" w:type="pct"/>
        <w:tblInd w:w="0" w:type="dxa"/>
        <w:tblBorders>
          <w:top w:val="single" w:sz="4" w:space="0" w:color="28499A" w:themeColor="text1"/>
          <w:left w:val="single" w:sz="4" w:space="0" w:color="28499A" w:themeColor="text1"/>
          <w:bottom w:val="single" w:sz="4" w:space="0" w:color="28499A" w:themeColor="text1"/>
          <w:right w:val="single" w:sz="4" w:space="0" w:color="28499A" w:themeColor="text1"/>
          <w:insideH w:val="single" w:sz="4" w:space="0" w:color="28499A" w:themeColor="text1"/>
          <w:insideV w:val="single" w:sz="4" w:space="0" w:color="28499A" w:themeColor="text1"/>
        </w:tblBorders>
        <w:tblLook w:val="04A0" w:firstRow="1" w:lastRow="0" w:firstColumn="1" w:lastColumn="0" w:noHBand="0" w:noVBand="1"/>
      </w:tblPr>
      <w:tblGrid>
        <w:gridCol w:w="3018"/>
        <w:gridCol w:w="3019"/>
        <w:gridCol w:w="3017"/>
      </w:tblGrid>
      <w:tr w:rsidR="00124C7A" w14:paraId="440C6BAA" w14:textId="77777777" w:rsidTr="00124C7A">
        <w:trPr>
          <w:tblHeader/>
        </w:trPr>
        <w:tc>
          <w:tcPr>
            <w:tcW w:w="1667" w:type="pct"/>
            <w:shd w:val="clear" w:color="auto" w:fill="9AAFE5" w:themeFill="text1" w:themeFillTint="66"/>
          </w:tcPr>
          <w:p w14:paraId="1A237184" w14:textId="7DA46D59" w:rsidR="00124C7A" w:rsidRDefault="00124C7A" w:rsidP="00BC3B25">
            <w:pPr>
              <w:pStyle w:val="En-ttetableau"/>
            </w:pPr>
            <w:r>
              <w:t>Nom du membre du groupement</w:t>
            </w:r>
          </w:p>
        </w:tc>
        <w:tc>
          <w:tcPr>
            <w:tcW w:w="1667" w:type="pct"/>
            <w:shd w:val="clear" w:color="auto" w:fill="9AAFE5" w:themeFill="text1" w:themeFillTint="66"/>
          </w:tcPr>
          <w:p w14:paraId="5CC69670" w14:textId="77777777" w:rsidR="00124C7A" w:rsidRDefault="00124C7A" w:rsidP="00BC3B25">
            <w:pPr>
              <w:pStyle w:val="En-ttetableau"/>
            </w:pPr>
            <w:r>
              <w:t>SIRET</w:t>
            </w:r>
          </w:p>
        </w:tc>
        <w:tc>
          <w:tcPr>
            <w:tcW w:w="1667" w:type="pct"/>
            <w:shd w:val="clear" w:color="auto" w:fill="9AAFE5" w:themeFill="text1" w:themeFillTint="66"/>
          </w:tcPr>
          <w:p w14:paraId="49863D73" w14:textId="77777777" w:rsidR="00124C7A" w:rsidRDefault="00124C7A" w:rsidP="00BC3B25">
            <w:pPr>
              <w:pStyle w:val="En-ttetableau"/>
            </w:pPr>
            <w:r>
              <w:t>N° compte</w:t>
            </w:r>
          </w:p>
        </w:tc>
      </w:tr>
      <w:tr w:rsidR="00124C7A" w14:paraId="561D3DDF" w14:textId="77777777" w:rsidTr="00124C7A">
        <w:tc>
          <w:tcPr>
            <w:tcW w:w="1667" w:type="pct"/>
            <w:shd w:val="clear" w:color="auto" w:fill="auto"/>
          </w:tcPr>
          <w:p w14:paraId="2B8B4482" w14:textId="77777777" w:rsidR="00124C7A" w:rsidRDefault="00124C7A" w:rsidP="00BC3B25">
            <w:pPr>
              <w:pStyle w:val="Textetableau"/>
            </w:pPr>
          </w:p>
        </w:tc>
        <w:tc>
          <w:tcPr>
            <w:tcW w:w="1667" w:type="pct"/>
            <w:shd w:val="clear" w:color="auto" w:fill="auto"/>
          </w:tcPr>
          <w:p w14:paraId="18CFEA59" w14:textId="77777777" w:rsidR="00124C7A" w:rsidRDefault="00124C7A" w:rsidP="00BC3B25">
            <w:pPr>
              <w:pStyle w:val="Textetableau"/>
            </w:pPr>
          </w:p>
        </w:tc>
        <w:tc>
          <w:tcPr>
            <w:tcW w:w="1667" w:type="pct"/>
            <w:shd w:val="clear" w:color="auto" w:fill="auto"/>
          </w:tcPr>
          <w:p w14:paraId="7B5E17DE" w14:textId="77777777" w:rsidR="00124C7A" w:rsidRDefault="00124C7A" w:rsidP="00BC3B25">
            <w:pPr>
              <w:pStyle w:val="Textetableau"/>
            </w:pPr>
          </w:p>
        </w:tc>
      </w:tr>
      <w:tr w:rsidR="00124C7A" w14:paraId="0A0E09EA" w14:textId="77777777" w:rsidTr="00124C7A">
        <w:tc>
          <w:tcPr>
            <w:tcW w:w="1667" w:type="pct"/>
            <w:shd w:val="clear" w:color="auto" w:fill="auto"/>
          </w:tcPr>
          <w:p w14:paraId="3ADB7F29" w14:textId="77777777" w:rsidR="00124C7A" w:rsidRDefault="00124C7A" w:rsidP="00BC3B25">
            <w:pPr>
              <w:pStyle w:val="Textetableau"/>
            </w:pPr>
          </w:p>
        </w:tc>
        <w:tc>
          <w:tcPr>
            <w:tcW w:w="1667" w:type="pct"/>
            <w:shd w:val="clear" w:color="auto" w:fill="auto"/>
          </w:tcPr>
          <w:p w14:paraId="11AA17FF" w14:textId="77777777" w:rsidR="00124C7A" w:rsidRDefault="00124C7A" w:rsidP="00BC3B25">
            <w:pPr>
              <w:pStyle w:val="Textetableau"/>
            </w:pPr>
          </w:p>
        </w:tc>
        <w:tc>
          <w:tcPr>
            <w:tcW w:w="1667" w:type="pct"/>
            <w:shd w:val="clear" w:color="auto" w:fill="auto"/>
          </w:tcPr>
          <w:p w14:paraId="45674BC8" w14:textId="77777777" w:rsidR="00124C7A" w:rsidRDefault="00124C7A" w:rsidP="00BC3B25">
            <w:pPr>
              <w:pStyle w:val="Textetableau"/>
            </w:pPr>
          </w:p>
        </w:tc>
      </w:tr>
      <w:tr w:rsidR="00124C7A" w14:paraId="35AFEA17" w14:textId="77777777" w:rsidTr="00124C7A">
        <w:tc>
          <w:tcPr>
            <w:tcW w:w="1667" w:type="pct"/>
            <w:shd w:val="clear" w:color="auto" w:fill="auto"/>
          </w:tcPr>
          <w:p w14:paraId="579F1F36" w14:textId="77777777" w:rsidR="00124C7A" w:rsidRDefault="00124C7A" w:rsidP="00BC3B25">
            <w:pPr>
              <w:pStyle w:val="Textetableau"/>
            </w:pPr>
          </w:p>
        </w:tc>
        <w:tc>
          <w:tcPr>
            <w:tcW w:w="1667" w:type="pct"/>
            <w:shd w:val="clear" w:color="auto" w:fill="auto"/>
          </w:tcPr>
          <w:p w14:paraId="0E7D4638" w14:textId="77777777" w:rsidR="00124C7A" w:rsidRDefault="00124C7A" w:rsidP="00BC3B25">
            <w:pPr>
              <w:pStyle w:val="Textetableau"/>
            </w:pPr>
          </w:p>
        </w:tc>
        <w:tc>
          <w:tcPr>
            <w:tcW w:w="1667" w:type="pct"/>
            <w:shd w:val="clear" w:color="auto" w:fill="auto"/>
          </w:tcPr>
          <w:p w14:paraId="76FB7F86" w14:textId="77777777" w:rsidR="00124C7A" w:rsidRDefault="00124C7A" w:rsidP="00BC3B25">
            <w:pPr>
              <w:pStyle w:val="Textetableau"/>
            </w:pPr>
          </w:p>
        </w:tc>
      </w:tr>
      <w:tr w:rsidR="00124C7A" w14:paraId="3585BDE8" w14:textId="77777777" w:rsidTr="00124C7A">
        <w:tc>
          <w:tcPr>
            <w:tcW w:w="1667" w:type="pct"/>
            <w:shd w:val="clear" w:color="auto" w:fill="auto"/>
          </w:tcPr>
          <w:p w14:paraId="38B45769" w14:textId="77777777" w:rsidR="00124C7A" w:rsidRDefault="00124C7A" w:rsidP="00BC3B25">
            <w:pPr>
              <w:pStyle w:val="Textetableau"/>
            </w:pPr>
          </w:p>
        </w:tc>
        <w:tc>
          <w:tcPr>
            <w:tcW w:w="1667" w:type="pct"/>
            <w:shd w:val="clear" w:color="auto" w:fill="auto"/>
          </w:tcPr>
          <w:p w14:paraId="798A35ED" w14:textId="77777777" w:rsidR="00124C7A" w:rsidRDefault="00124C7A" w:rsidP="00BC3B25">
            <w:pPr>
              <w:pStyle w:val="Textetableau"/>
            </w:pPr>
          </w:p>
        </w:tc>
        <w:tc>
          <w:tcPr>
            <w:tcW w:w="1667" w:type="pct"/>
            <w:shd w:val="clear" w:color="auto" w:fill="auto"/>
          </w:tcPr>
          <w:p w14:paraId="4643BCAF" w14:textId="77777777" w:rsidR="00124C7A" w:rsidRDefault="00124C7A" w:rsidP="00BC3B25">
            <w:pPr>
              <w:pStyle w:val="Textetableau"/>
            </w:pPr>
          </w:p>
        </w:tc>
      </w:tr>
      <w:tr w:rsidR="00124C7A" w14:paraId="4AD77191" w14:textId="77777777" w:rsidTr="00124C7A">
        <w:tc>
          <w:tcPr>
            <w:tcW w:w="1667" w:type="pct"/>
            <w:shd w:val="clear" w:color="auto" w:fill="auto"/>
          </w:tcPr>
          <w:p w14:paraId="66D336C9" w14:textId="77777777" w:rsidR="00124C7A" w:rsidRDefault="00124C7A" w:rsidP="00BC3B25">
            <w:pPr>
              <w:pStyle w:val="Textetableau"/>
            </w:pPr>
          </w:p>
        </w:tc>
        <w:tc>
          <w:tcPr>
            <w:tcW w:w="1667" w:type="pct"/>
            <w:shd w:val="clear" w:color="auto" w:fill="auto"/>
          </w:tcPr>
          <w:p w14:paraId="4FE99E20" w14:textId="77777777" w:rsidR="00124C7A" w:rsidRDefault="00124C7A" w:rsidP="00BC3B25">
            <w:pPr>
              <w:pStyle w:val="Textetableau"/>
            </w:pPr>
          </w:p>
        </w:tc>
        <w:tc>
          <w:tcPr>
            <w:tcW w:w="1667" w:type="pct"/>
            <w:shd w:val="clear" w:color="auto" w:fill="auto"/>
          </w:tcPr>
          <w:p w14:paraId="50641B0C" w14:textId="77777777" w:rsidR="00124C7A" w:rsidRDefault="00124C7A" w:rsidP="00BC3B25">
            <w:pPr>
              <w:pStyle w:val="Textetableau"/>
            </w:pPr>
          </w:p>
        </w:tc>
      </w:tr>
      <w:tr w:rsidR="00124C7A" w14:paraId="18EB572D" w14:textId="77777777" w:rsidTr="00124C7A">
        <w:tc>
          <w:tcPr>
            <w:tcW w:w="1667" w:type="pct"/>
            <w:shd w:val="clear" w:color="auto" w:fill="auto"/>
          </w:tcPr>
          <w:p w14:paraId="462C971A" w14:textId="77777777" w:rsidR="00124C7A" w:rsidRDefault="00124C7A" w:rsidP="00BC3B25">
            <w:pPr>
              <w:pStyle w:val="Textetableau"/>
            </w:pPr>
          </w:p>
        </w:tc>
        <w:tc>
          <w:tcPr>
            <w:tcW w:w="1667" w:type="pct"/>
            <w:shd w:val="clear" w:color="auto" w:fill="auto"/>
          </w:tcPr>
          <w:p w14:paraId="37AD889A" w14:textId="77777777" w:rsidR="00124C7A" w:rsidRDefault="00124C7A" w:rsidP="00BC3B25">
            <w:pPr>
              <w:pStyle w:val="Textetableau"/>
            </w:pPr>
          </w:p>
        </w:tc>
        <w:tc>
          <w:tcPr>
            <w:tcW w:w="1667" w:type="pct"/>
            <w:shd w:val="clear" w:color="auto" w:fill="auto"/>
          </w:tcPr>
          <w:p w14:paraId="175E52B7" w14:textId="77777777" w:rsidR="00124C7A" w:rsidRDefault="00124C7A" w:rsidP="00BC3B25">
            <w:pPr>
              <w:pStyle w:val="Textetableau"/>
            </w:pPr>
          </w:p>
        </w:tc>
      </w:tr>
      <w:tr w:rsidR="00124C7A" w14:paraId="71238C0B" w14:textId="77777777" w:rsidTr="00124C7A">
        <w:tc>
          <w:tcPr>
            <w:tcW w:w="1667" w:type="pct"/>
            <w:shd w:val="clear" w:color="auto" w:fill="auto"/>
          </w:tcPr>
          <w:p w14:paraId="177C1837" w14:textId="77777777" w:rsidR="00124C7A" w:rsidRDefault="00124C7A" w:rsidP="00BC3B25">
            <w:pPr>
              <w:pStyle w:val="Textetableau"/>
            </w:pPr>
          </w:p>
        </w:tc>
        <w:tc>
          <w:tcPr>
            <w:tcW w:w="1667" w:type="pct"/>
            <w:shd w:val="clear" w:color="auto" w:fill="auto"/>
          </w:tcPr>
          <w:p w14:paraId="0EB9B8AC" w14:textId="77777777" w:rsidR="00124C7A" w:rsidRDefault="00124C7A" w:rsidP="00BC3B25">
            <w:pPr>
              <w:pStyle w:val="Textetableau"/>
            </w:pPr>
          </w:p>
        </w:tc>
        <w:tc>
          <w:tcPr>
            <w:tcW w:w="1667" w:type="pct"/>
            <w:shd w:val="clear" w:color="auto" w:fill="auto"/>
          </w:tcPr>
          <w:p w14:paraId="05EE44ED" w14:textId="77777777" w:rsidR="00124C7A" w:rsidRDefault="00124C7A" w:rsidP="00BC3B25">
            <w:pPr>
              <w:pStyle w:val="Textetableau"/>
            </w:pPr>
          </w:p>
        </w:tc>
      </w:tr>
      <w:tr w:rsidR="00124C7A" w14:paraId="32FF5243" w14:textId="77777777" w:rsidTr="00124C7A">
        <w:tc>
          <w:tcPr>
            <w:tcW w:w="1667" w:type="pct"/>
            <w:shd w:val="clear" w:color="auto" w:fill="auto"/>
          </w:tcPr>
          <w:p w14:paraId="7BC0821F" w14:textId="77777777" w:rsidR="00124C7A" w:rsidRDefault="00124C7A" w:rsidP="00BC3B25">
            <w:pPr>
              <w:pStyle w:val="Textetableau"/>
            </w:pPr>
          </w:p>
        </w:tc>
        <w:tc>
          <w:tcPr>
            <w:tcW w:w="1667" w:type="pct"/>
            <w:shd w:val="clear" w:color="auto" w:fill="auto"/>
          </w:tcPr>
          <w:p w14:paraId="234CD07B" w14:textId="77777777" w:rsidR="00124C7A" w:rsidRDefault="00124C7A" w:rsidP="00BC3B25">
            <w:pPr>
              <w:pStyle w:val="Textetableau"/>
            </w:pPr>
          </w:p>
        </w:tc>
        <w:tc>
          <w:tcPr>
            <w:tcW w:w="1667" w:type="pct"/>
            <w:shd w:val="clear" w:color="auto" w:fill="auto"/>
          </w:tcPr>
          <w:p w14:paraId="54E6C3D7" w14:textId="77777777" w:rsidR="00124C7A" w:rsidRDefault="00124C7A" w:rsidP="00BC3B25">
            <w:pPr>
              <w:pStyle w:val="Textetableau"/>
            </w:pPr>
          </w:p>
        </w:tc>
      </w:tr>
      <w:tr w:rsidR="00124C7A" w14:paraId="59CADB9F" w14:textId="77777777" w:rsidTr="00124C7A">
        <w:tc>
          <w:tcPr>
            <w:tcW w:w="1667" w:type="pct"/>
            <w:shd w:val="clear" w:color="auto" w:fill="auto"/>
          </w:tcPr>
          <w:p w14:paraId="0803AE42" w14:textId="77777777" w:rsidR="00124C7A" w:rsidRDefault="00124C7A" w:rsidP="00BC3B25">
            <w:pPr>
              <w:pStyle w:val="Textetableau"/>
            </w:pPr>
          </w:p>
        </w:tc>
        <w:tc>
          <w:tcPr>
            <w:tcW w:w="1667" w:type="pct"/>
            <w:shd w:val="clear" w:color="auto" w:fill="auto"/>
          </w:tcPr>
          <w:p w14:paraId="1040CC42" w14:textId="77777777" w:rsidR="00124C7A" w:rsidRDefault="00124C7A" w:rsidP="00BC3B25">
            <w:pPr>
              <w:pStyle w:val="Textetableau"/>
            </w:pPr>
          </w:p>
        </w:tc>
        <w:tc>
          <w:tcPr>
            <w:tcW w:w="1667" w:type="pct"/>
            <w:shd w:val="clear" w:color="auto" w:fill="auto"/>
          </w:tcPr>
          <w:p w14:paraId="20E8AEE2" w14:textId="77777777" w:rsidR="00124C7A" w:rsidRDefault="00124C7A" w:rsidP="00BC3B25">
            <w:pPr>
              <w:pStyle w:val="Textetableau"/>
            </w:pPr>
          </w:p>
        </w:tc>
      </w:tr>
    </w:tbl>
    <w:p w14:paraId="29E537D2" w14:textId="5D671B24" w:rsidR="00895BFD" w:rsidRDefault="00895BFD" w:rsidP="003A2348">
      <w:pPr>
        <w:pStyle w:val="Corpsdetexte"/>
      </w:pPr>
      <w:r>
        <w:br w:type="page"/>
      </w:r>
    </w:p>
    <w:p w14:paraId="5789176F" w14:textId="7E1F2FE8" w:rsidR="003A2348" w:rsidRDefault="00895BFD" w:rsidP="00895BFD">
      <w:pPr>
        <w:pStyle w:val="Titre1"/>
      </w:pPr>
      <w:r w:rsidRPr="00895BFD">
        <w:lastRenderedPageBreak/>
        <w:t>ANNEXE</w:t>
      </w:r>
      <w:r>
        <w:t xml:space="preserve"> 3</w:t>
      </w:r>
      <w:r w:rsidRPr="00895BFD">
        <w:t xml:space="preserve"> - En cas de sous-traitance : Demande d'acceptation d'un sous-traitant</w:t>
      </w:r>
    </w:p>
    <w:p w14:paraId="7C112216" w14:textId="2DE98043" w:rsidR="00895BFD" w:rsidRDefault="00895BFD" w:rsidP="00895BFD">
      <w:pPr>
        <w:pStyle w:val="Corpsdetexte"/>
      </w:pPr>
      <w:r>
        <w:t>(</w:t>
      </w:r>
      <w:r w:rsidRPr="003A207F">
        <w:rPr>
          <w:u w:val="single"/>
        </w:rPr>
        <w:t>À reproduire pour chacun des cotraitants</w:t>
      </w:r>
      <w:r>
        <w:t xml:space="preserve">) </w:t>
      </w:r>
    </w:p>
    <w:p w14:paraId="385591BD" w14:textId="45014DB0" w:rsidR="00895BFD" w:rsidRDefault="00895BFD" w:rsidP="00895BFD">
      <w:pPr>
        <w:pStyle w:val="Corpsdetexte"/>
      </w:pPr>
      <w:r>
        <w:t>Acheteur : Établissement public foncier et d’aménagement de Mayotte</w:t>
      </w:r>
    </w:p>
    <w:p w14:paraId="45C4E14B" w14:textId="77777777" w:rsidR="00895BFD" w:rsidRDefault="00895BFD" w:rsidP="00895BFD">
      <w:pPr>
        <w:pStyle w:val="Corpsdetexte"/>
      </w:pPr>
      <w:r>
        <w:t>Bd Marcel Henry Cavani</w:t>
      </w:r>
    </w:p>
    <w:p w14:paraId="2D03C7B9" w14:textId="5E0E3EEA" w:rsidR="00895BFD" w:rsidRDefault="00895BFD" w:rsidP="00895BFD">
      <w:pPr>
        <w:pStyle w:val="Corpsdetexte"/>
      </w:pPr>
      <w:proofErr w:type="spellStart"/>
      <w:r>
        <w:t>B.P</w:t>
      </w:r>
      <w:proofErr w:type="spellEnd"/>
      <w:r>
        <w:t>. 600 </w:t>
      </w:r>
      <w:proofErr w:type="spellStart"/>
      <w:r>
        <w:t>Kawéni</w:t>
      </w:r>
      <w:proofErr w:type="spellEnd"/>
    </w:p>
    <w:p w14:paraId="0511D702" w14:textId="77777777" w:rsidR="00895BFD" w:rsidRDefault="00895BFD" w:rsidP="00895BFD">
      <w:pPr>
        <w:pStyle w:val="Corpsdetexte"/>
      </w:pPr>
      <w:r>
        <w:t>97600 MAMOUDZOU</w:t>
      </w:r>
    </w:p>
    <w:p w14:paraId="18721031" w14:textId="35312E46" w:rsidR="00895BFD" w:rsidRDefault="00895BFD" w:rsidP="00895BFD">
      <w:pPr>
        <w:pStyle w:val="Corpsdetexte"/>
      </w:pPr>
      <w:r>
        <w:t>02 66 63 39 60</w:t>
      </w:r>
    </w:p>
    <w:p w14:paraId="5389A258" w14:textId="77777777" w:rsidR="006551CB" w:rsidRPr="006551CB" w:rsidRDefault="006551CB" w:rsidP="006551CB">
      <w:pPr>
        <w:pStyle w:val="Corpsdetexte"/>
      </w:pPr>
      <w:r w:rsidRPr="006551CB">
        <w:t>Comptable assignataire des paiements : Monsieur l'Agent Comptable de l'</w:t>
      </w:r>
      <w:proofErr w:type="spellStart"/>
      <w:r w:rsidRPr="006551CB">
        <w:t>EPFAM</w:t>
      </w:r>
      <w:proofErr w:type="spellEnd"/>
    </w:p>
    <w:p w14:paraId="73BA158F" w14:textId="6225F9D6" w:rsidR="00895BFD" w:rsidRPr="00895BFD" w:rsidRDefault="006551CB" w:rsidP="006551CB">
      <w:pPr>
        <w:pStyle w:val="Corpsdetexte"/>
      </w:pPr>
      <w:r w:rsidRPr="006551CB">
        <w:t xml:space="preserve">Intitulé du marché : Travaux d'aménagement de la ZAE de </w:t>
      </w:r>
      <w:proofErr w:type="spellStart"/>
      <w:r w:rsidRPr="006551CB">
        <w:t>Malamani</w:t>
      </w:r>
      <w:proofErr w:type="spellEnd"/>
    </w:p>
    <w:p w14:paraId="7F61F6EB" w14:textId="77777777" w:rsidR="002800FB" w:rsidRPr="007102C4" w:rsidRDefault="002800FB" w:rsidP="007102C4">
      <w:pPr>
        <w:pStyle w:val="Corpsdetexte"/>
        <w:rPr>
          <w:b/>
          <w:bCs/>
        </w:rPr>
      </w:pPr>
    </w:p>
    <w:p w14:paraId="1D545C22" w14:textId="7120F0FA" w:rsidR="004454EE" w:rsidRPr="006551CB" w:rsidRDefault="006551CB" w:rsidP="006551CB">
      <w:pPr>
        <w:pStyle w:val="Corpsdetexte"/>
        <w:rPr>
          <w:b/>
        </w:rPr>
      </w:pPr>
      <w:r w:rsidRPr="006551CB">
        <w:rPr>
          <w:b/>
        </w:rPr>
        <w:t>Sous-</w:t>
      </w:r>
      <w:r w:rsidR="004454EE" w:rsidRPr="00C236D1">
        <w:rPr>
          <w:b/>
        </w:rPr>
        <w:t xml:space="preserve">traitant n° </w:t>
      </w:r>
    </w:p>
    <w:p w14:paraId="2703108C" w14:textId="583CD878" w:rsidR="006551CB" w:rsidRDefault="006551CB" w:rsidP="006551CB">
      <w:pPr>
        <w:tabs>
          <w:tab w:val="right" w:leader="dot" w:pos="9214"/>
        </w:tabs>
        <w:autoSpaceDE w:val="0"/>
        <w:autoSpaceDN w:val="0"/>
        <w:adjustRightInd w:val="0"/>
        <w:spacing w:before="120"/>
      </w:pPr>
      <w:r>
        <w:t>Titulaire</w:t>
      </w:r>
      <w:r>
        <w:tab/>
      </w:r>
    </w:p>
    <w:p w14:paraId="485F3428" w14:textId="77777777" w:rsidR="00534BC8" w:rsidRPr="00D95D45" w:rsidRDefault="00534BC8" w:rsidP="00C236D1">
      <w:pPr>
        <w:pStyle w:val="Corpsdetexte"/>
      </w:pPr>
    </w:p>
    <w:p w14:paraId="2480A1B0" w14:textId="3A7061D4" w:rsidR="004454EE" w:rsidRPr="008F193E" w:rsidRDefault="006551CB" w:rsidP="006551CB">
      <w:pPr>
        <w:pStyle w:val="Corpsdetexte"/>
        <w:rPr>
          <w:b/>
          <w:bCs/>
        </w:rPr>
      </w:pPr>
      <w:r w:rsidRPr="008F193E">
        <w:rPr>
          <w:b/>
          <w:bCs/>
        </w:rPr>
        <w:t xml:space="preserve">1/ </w:t>
      </w:r>
      <w:r w:rsidR="004454EE" w:rsidRPr="00C236D1">
        <w:rPr>
          <w:rFonts w:eastAsia="Times New Roman" w:cs="Times New Roman"/>
          <w:b/>
          <w:bCs/>
          <w:sz w:val="21"/>
          <w:szCs w:val="20"/>
        </w:rPr>
        <w:t>Désignation du cotraitant</w:t>
      </w:r>
      <w:r w:rsidR="00D95D45" w:rsidRPr="008F193E">
        <w:rPr>
          <w:b/>
          <w:bCs/>
        </w:rPr>
        <w:t> </w:t>
      </w:r>
    </w:p>
    <w:p w14:paraId="75C798CD" w14:textId="77777777" w:rsidR="00384905" w:rsidRPr="00384905" w:rsidRDefault="00384905" w:rsidP="00C236D1">
      <w:pPr>
        <w:pStyle w:val="N2"/>
      </w:pPr>
    </w:p>
    <w:p w14:paraId="053DF5B3" w14:textId="4D4E6BC1" w:rsidR="004454EE" w:rsidRDefault="004454EE" w:rsidP="00790E14">
      <w:pPr>
        <w:autoSpaceDE w:val="0"/>
        <w:autoSpaceDN w:val="0"/>
        <w:adjustRightInd w:val="0"/>
        <w:rPr>
          <w:sz w:val="20"/>
        </w:rPr>
      </w:pPr>
      <w:r w:rsidRPr="00C67842">
        <w:rPr>
          <w:sz w:val="20"/>
        </w:rPr>
        <w:t>Je soussigné</w:t>
      </w:r>
      <w:r w:rsidR="00A20E40">
        <w:rPr>
          <w:sz w:val="20"/>
        </w:rPr>
        <w:t>,</w:t>
      </w:r>
    </w:p>
    <w:p w14:paraId="1A2CE1CF" w14:textId="77777777" w:rsidR="00A20E40" w:rsidRPr="00C67842" w:rsidRDefault="00A20E40" w:rsidP="00A20E40">
      <w:pPr>
        <w:pStyle w:val="N2"/>
      </w:pPr>
    </w:p>
    <w:p w14:paraId="35078601" w14:textId="6C510F26" w:rsidR="004454EE" w:rsidRPr="00C67842" w:rsidRDefault="004454EE" w:rsidP="00790E14">
      <w:pPr>
        <w:tabs>
          <w:tab w:val="right" w:leader="dot" w:pos="9214"/>
        </w:tabs>
        <w:autoSpaceDE w:val="0"/>
        <w:autoSpaceDN w:val="0"/>
        <w:adjustRightInd w:val="0"/>
        <w:rPr>
          <w:sz w:val="20"/>
        </w:rPr>
      </w:pPr>
      <w:r w:rsidRPr="00C67842">
        <w:rPr>
          <w:sz w:val="20"/>
        </w:rPr>
        <w:t>Nom et Prénom</w:t>
      </w:r>
      <w:r w:rsidR="00D95D45">
        <w:rPr>
          <w:sz w:val="20"/>
        </w:rPr>
        <w:t> </w:t>
      </w:r>
      <w:r w:rsidRPr="00C67842">
        <w:rPr>
          <w:sz w:val="20"/>
        </w:rPr>
        <w:t xml:space="preserve">: </w:t>
      </w:r>
      <w:r w:rsidRPr="00C67842">
        <w:rPr>
          <w:sz w:val="20"/>
        </w:rPr>
        <w:tab/>
      </w:r>
    </w:p>
    <w:p w14:paraId="7CACB41E" w14:textId="77777777" w:rsidR="00944E23" w:rsidRPr="00C67842" w:rsidRDefault="00944E23" w:rsidP="00790E14">
      <w:pPr>
        <w:rPr>
          <w:sz w:val="20"/>
        </w:rPr>
      </w:pPr>
    </w:p>
    <w:p w14:paraId="0886E859" w14:textId="7604E357" w:rsidR="004454EE" w:rsidRDefault="008C2297" w:rsidP="00790E14">
      <w:pPr>
        <w:rPr>
          <w:sz w:val="20"/>
        </w:rPr>
      </w:pPr>
      <w:sdt>
        <w:sdtPr>
          <w:rPr>
            <w:sz w:val="20"/>
          </w:rPr>
          <w:id w:val="-1037733061"/>
          <w14:checkbox>
            <w14:checked w14:val="0"/>
            <w14:checkedState w14:val="2612" w14:font="MS Gothic"/>
            <w14:uncheckedState w14:val="2610" w14:font="MS Gothic"/>
          </w14:checkbox>
        </w:sdtPr>
        <w:sdtEndPr/>
        <w:sdtContent>
          <w:r w:rsidR="00D95D45">
            <w:rPr>
              <w:rFonts w:ascii="MS Gothic" w:eastAsia="MS Gothic" w:hAnsi="MS Gothic" w:hint="eastAsia"/>
              <w:sz w:val="20"/>
            </w:rPr>
            <w:t>☐</w:t>
          </w:r>
        </w:sdtContent>
      </w:sdt>
      <w:r w:rsidR="004454EE" w:rsidRPr="00C67842">
        <w:rPr>
          <w:sz w:val="20"/>
        </w:rPr>
        <w:t xml:space="preserve"> Agissant en mon nom personnel</w:t>
      </w:r>
      <w:r w:rsidR="00D95D45">
        <w:rPr>
          <w:sz w:val="20"/>
        </w:rPr>
        <w:t> </w:t>
      </w:r>
      <w:r w:rsidR="004454EE" w:rsidRPr="00C67842">
        <w:rPr>
          <w:sz w:val="20"/>
        </w:rPr>
        <w:t>:</w:t>
      </w:r>
    </w:p>
    <w:p w14:paraId="113B491F" w14:textId="77777777" w:rsidR="00A20E40" w:rsidRPr="00C67842" w:rsidRDefault="00A20E40" w:rsidP="00A20E40">
      <w:pPr>
        <w:pStyle w:val="N2"/>
      </w:pPr>
    </w:p>
    <w:p w14:paraId="3A8C6524" w14:textId="34927E56" w:rsidR="004454EE" w:rsidRPr="00C67842" w:rsidRDefault="004454EE" w:rsidP="00790E14">
      <w:pPr>
        <w:tabs>
          <w:tab w:val="right" w:leader="dot" w:pos="9214"/>
        </w:tabs>
        <w:autoSpaceDE w:val="0"/>
        <w:autoSpaceDN w:val="0"/>
        <w:adjustRightInd w:val="0"/>
        <w:rPr>
          <w:sz w:val="20"/>
        </w:rPr>
      </w:pPr>
      <w:r w:rsidRPr="00C67842">
        <w:rPr>
          <w:sz w:val="20"/>
        </w:rPr>
        <w:t>Domicilié à</w:t>
      </w:r>
      <w:r w:rsidR="00D95D45">
        <w:rPr>
          <w:sz w:val="20"/>
        </w:rPr>
        <w:t> </w:t>
      </w:r>
      <w:r w:rsidRPr="00C67842">
        <w:rPr>
          <w:sz w:val="20"/>
        </w:rPr>
        <w:t xml:space="preserve">: </w:t>
      </w:r>
      <w:r w:rsidRPr="00C67842">
        <w:rPr>
          <w:sz w:val="20"/>
        </w:rPr>
        <w:tab/>
      </w:r>
    </w:p>
    <w:p w14:paraId="3710E281" w14:textId="34579BC0" w:rsidR="004454EE" w:rsidRPr="00C67842" w:rsidRDefault="004454EE" w:rsidP="00790E14">
      <w:pPr>
        <w:tabs>
          <w:tab w:val="right" w:leader="dot" w:pos="9214"/>
        </w:tabs>
        <w:autoSpaceDE w:val="0"/>
        <w:autoSpaceDN w:val="0"/>
        <w:adjustRightInd w:val="0"/>
        <w:rPr>
          <w:sz w:val="20"/>
        </w:rPr>
      </w:pPr>
      <w:r w:rsidRPr="00C67842">
        <w:rPr>
          <w:sz w:val="20"/>
        </w:rPr>
        <w:t>Immatriculé à l</w:t>
      </w:r>
      <w:r w:rsidR="00D95D45">
        <w:rPr>
          <w:sz w:val="20"/>
        </w:rPr>
        <w:t>’</w:t>
      </w:r>
      <w:r w:rsidRPr="00C67842">
        <w:rPr>
          <w:sz w:val="20"/>
        </w:rPr>
        <w:t>INSEE sous le n° SIRET</w:t>
      </w:r>
      <w:r w:rsidR="00D95D45">
        <w:rPr>
          <w:sz w:val="20"/>
        </w:rPr>
        <w:t> </w:t>
      </w:r>
      <w:r w:rsidRPr="00C67842">
        <w:rPr>
          <w:sz w:val="20"/>
        </w:rPr>
        <w:t xml:space="preserve">: </w:t>
      </w:r>
      <w:r w:rsidRPr="00C67842">
        <w:rPr>
          <w:sz w:val="20"/>
        </w:rPr>
        <w:tab/>
      </w:r>
    </w:p>
    <w:p w14:paraId="1DCE5332" w14:textId="1FFEF4E3" w:rsidR="004454EE" w:rsidRPr="00C67842" w:rsidRDefault="004454EE" w:rsidP="00790E14">
      <w:pPr>
        <w:tabs>
          <w:tab w:val="right" w:leader="dot" w:pos="9214"/>
        </w:tabs>
        <w:autoSpaceDE w:val="0"/>
        <w:autoSpaceDN w:val="0"/>
        <w:adjustRightInd w:val="0"/>
        <w:rPr>
          <w:sz w:val="20"/>
        </w:rPr>
      </w:pPr>
      <w:r w:rsidRPr="00C67842">
        <w:rPr>
          <w:sz w:val="20"/>
        </w:rPr>
        <w:t>Inscrit au Registre du Commerce et des Sociétés de</w:t>
      </w:r>
      <w:r w:rsidR="00D95D45">
        <w:rPr>
          <w:sz w:val="20"/>
        </w:rPr>
        <w:t> </w:t>
      </w:r>
      <w:r w:rsidRPr="00C67842">
        <w:rPr>
          <w:sz w:val="20"/>
        </w:rPr>
        <w:t xml:space="preserve">: </w:t>
      </w:r>
      <w:r w:rsidRPr="00C67842">
        <w:rPr>
          <w:sz w:val="20"/>
        </w:rPr>
        <w:tab/>
      </w:r>
    </w:p>
    <w:p w14:paraId="0F5A60F6" w14:textId="77777777" w:rsidR="004454EE" w:rsidRPr="00C67842" w:rsidRDefault="004454EE" w:rsidP="00790E14">
      <w:pPr>
        <w:tabs>
          <w:tab w:val="right" w:leader="dot" w:pos="9214"/>
        </w:tabs>
        <w:autoSpaceDE w:val="0"/>
        <w:autoSpaceDN w:val="0"/>
        <w:adjustRightInd w:val="0"/>
        <w:rPr>
          <w:sz w:val="20"/>
        </w:rPr>
      </w:pPr>
      <w:r w:rsidRPr="00C67842">
        <w:rPr>
          <w:sz w:val="20"/>
        </w:rPr>
        <w:t xml:space="preserve">Sous le n° </w:t>
      </w:r>
      <w:r w:rsidRPr="00C67842">
        <w:rPr>
          <w:sz w:val="20"/>
        </w:rPr>
        <w:tab/>
      </w:r>
    </w:p>
    <w:p w14:paraId="19466EE6" w14:textId="13055DAB" w:rsidR="004454EE" w:rsidRPr="00C67842" w:rsidRDefault="004454EE" w:rsidP="00790E14">
      <w:pPr>
        <w:tabs>
          <w:tab w:val="right" w:leader="dot" w:pos="9214"/>
        </w:tabs>
        <w:autoSpaceDE w:val="0"/>
        <w:autoSpaceDN w:val="0"/>
        <w:adjustRightInd w:val="0"/>
        <w:rPr>
          <w:sz w:val="20"/>
        </w:rPr>
      </w:pPr>
      <w:r w:rsidRPr="00C67842">
        <w:rPr>
          <w:sz w:val="20"/>
        </w:rPr>
        <w:t>Téléphone</w:t>
      </w:r>
      <w:r w:rsidR="00D95D45">
        <w:rPr>
          <w:sz w:val="20"/>
        </w:rPr>
        <w:t> </w:t>
      </w:r>
      <w:r w:rsidRPr="00C67842">
        <w:rPr>
          <w:sz w:val="20"/>
        </w:rPr>
        <w:t xml:space="preserve">: </w:t>
      </w:r>
      <w:r w:rsidRPr="00C67842">
        <w:rPr>
          <w:sz w:val="20"/>
        </w:rPr>
        <w:tab/>
      </w:r>
    </w:p>
    <w:p w14:paraId="3E192381" w14:textId="4FE71B3F" w:rsidR="004454EE" w:rsidRPr="00C67842" w:rsidRDefault="004454EE" w:rsidP="00790E14">
      <w:pPr>
        <w:tabs>
          <w:tab w:val="right" w:leader="dot" w:pos="9214"/>
        </w:tabs>
        <w:autoSpaceDE w:val="0"/>
        <w:autoSpaceDN w:val="0"/>
        <w:adjustRightInd w:val="0"/>
        <w:rPr>
          <w:sz w:val="20"/>
        </w:rPr>
      </w:pPr>
      <w:r w:rsidRPr="00C67842">
        <w:rPr>
          <w:sz w:val="20"/>
        </w:rPr>
        <w:t>Télécopie</w:t>
      </w:r>
      <w:r w:rsidR="00D95D45">
        <w:rPr>
          <w:sz w:val="20"/>
        </w:rPr>
        <w:t> </w:t>
      </w:r>
      <w:r w:rsidRPr="00C67842">
        <w:rPr>
          <w:sz w:val="20"/>
        </w:rPr>
        <w:t xml:space="preserve">: </w:t>
      </w:r>
      <w:r w:rsidRPr="00C67842">
        <w:rPr>
          <w:sz w:val="20"/>
        </w:rPr>
        <w:tab/>
      </w:r>
    </w:p>
    <w:p w14:paraId="6573DD4F" w14:textId="700D2D94" w:rsidR="004454EE" w:rsidRPr="00C67842" w:rsidRDefault="004454EE" w:rsidP="00790E14">
      <w:pPr>
        <w:tabs>
          <w:tab w:val="right" w:leader="dot" w:pos="9214"/>
        </w:tabs>
        <w:autoSpaceDE w:val="0"/>
        <w:autoSpaceDN w:val="0"/>
        <w:adjustRightInd w:val="0"/>
        <w:rPr>
          <w:sz w:val="20"/>
        </w:rPr>
      </w:pPr>
      <w:r w:rsidRPr="00C67842">
        <w:rPr>
          <w:sz w:val="20"/>
        </w:rPr>
        <w:t>Courriel</w:t>
      </w:r>
      <w:r w:rsidR="00D95D45">
        <w:rPr>
          <w:sz w:val="20"/>
        </w:rPr>
        <w:t> </w:t>
      </w:r>
      <w:r w:rsidRPr="00C67842">
        <w:rPr>
          <w:sz w:val="20"/>
        </w:rPr>
        <w:t xml:space="preserve">: </w:t>
      </w:r>
      <w:r w:rsidRPr="00C67842">
        <w:rPr>
          <w:sz w:val="20"/>
        </w:rPr>
        <w:tab/>
      </w:r>
    </w:p>
    <w:p w14:paraId="28FE0A8C" w14:textId="77777777" w:rsidR="004454EE" w:rsidRPr="00C67842" w:rsidRDefault="004454EE" w:rsidP="00790E14">
      <w:pPr>
        <w:tabs>
          <w:tab w:val="right" w:leader="dot" w:pos="9214"/>
        </w:tabs>
        <w:autoSpaceDE w:val="0"/>
        <w:autoSpaceDN w:val="0"/>
        <w:adjustRightInd w:val="0"/>
        <w:rPr>
          <w:sz w:val="20"/>
        </w:rPr>
      </w:pPr>
    </w:p>
    <w:p w14:paraId="34E77773" w14:textId="359D5503" w:rsidR="004454EE" w:rsidRPr="00C67842" w:rsidRDefault="008C2297" w:rsidP="00790E14">
      <w:pPr>
        <w:tabs>
          <w:tab w:val="right" w:leader="dot" w:pos="9214"/>
        </w:tabs>
        <w:autoSpaceDE w:val="0"/>
        <w:autoSpaceDN w:val="0"/>
        <w:adjustRightInd w:val="0"/>
        <w:rPr>
          <w:sz w:val="20"/>
        </w:rPr>
      </w:pPr>
      <w:sdt>
        <w:sdtPr>
          <w:rPr>
            <w:sz w:val="20"/>
          </w:rPr>
          <w:id w:val="-610438612"/>
          <w14:checkbox>
            <w14:checked w14:val="0"/>
            <w14:checkedState w14:val="2612" w14:font="MS Gothic"/>
            <w14:uncheckedState w14:val="2610" w14:font="MS Gothic"/>
          </w14:checkbox>
        </w:sdtPr>
        <w:sdtEndPr/>
        <w:sdtContent>
          <w:r w:rsidR="00D95D45">
            <w:rPr>
              <w:rFonts w:ascii="MS Gothic" w:eastAsia="MS Gothic" w:hAnsi="MS Gothic" w:hint="eastAsia"/>
              <w:sz w:val="20"/>
            </w:rPr>
            <w:t>☐</w:t>
          </w:r>
        </w:sdtContent>
      </w:sdt>
      <w:r w:rsidR="004454EE" w:rsidRPr="00C67842">
        <w:rPr>
          <w:sz w:val="20"/>
        </w:rPr>
        <w:t xml:space="preserve"> Agissant pour le nom et pour le compte de la société (intitulé complet et forme juridique de la société</w:t>
      </w:r>
      <w:r w:rsidR="00062272">
        <w:rPr>
          <w:sz w:val="20"/>
        </w:rPr>
        <w:t>)</w:t>
      </w:r>
      <w:r w:rsidR="00D95D45">
        <w:rPr>
          <w:sz w:val="20"/>
        </w:rPr>
        <w:t> </w:t>
      </w:r>
      <w:r w:rsidR="004454EE" w:rsidRPr="00C67842">
        <w:rPr>
          <w:sz w:val="20"/>
        </w:rPr>
        <w:t xml:space="preserve">: </w:t>
      </w:r>
      <w:r w:rsidR="004454EE" w:rsidRPr="00C67842">
        <w:rPr>
          <w:sz w:val="20"/>
        </w:rPr>
        <w:tab/>
      </w:r>
    </w:p>
    <w:p w14:paraId="2EDE4168" w14:textId="77777777" w:rsidR="004454EE" w:rsidRDefault="004454EE" w:rsidP="00790E14">
      <w:pPr>
        <w:tabs>
          <w:tab w:val="right" w:leader="dot" w:pos="9214"/>
        </w:tabs>
        <w:autoSpaceDE w:val="0"/>
        <w:autoSpaceDN w:val="0"/>
        <w:adjustRightInd w:val="0"/>
        <w:rPr>
          <w:sz w:val="20"/>
        </w:rPr>
      </w:pPr>
      <w:r w:rsidRPr="00C67842">
        <w:rPr>
          <w:sz w:val="20"/>
        </w:rPr>
        <w:tab/>
      </w:r>
    </w:p>
    <w:p w14:paraId="77A4A81B" w14:textId="77777777" w:rsidR="00A20E40" w:rsidRPr="00C67842" w:rsidRDefault="00A20E40" w:rsidP="00A20E40">
      <w:pPr>
        <w:pStyle w:val="N2"/>
      </w:pPr>
    </w:p>
    <w:p w14:paraId="1F800953" w14:textId="6FD32C6D" w:rsidR="004454EE" w:rsidRPr="00C67842" w:rsidRDefault="004454EE" w:rsidP="00790E14">
      <w:pPr>
        <w:tabs>
          <w:tab w:val="right" w:leader="dot" w:pos="9214"/>
        </w:tabs>
        <w:autoSpaceDE w:val="0"/>
        <w:autoSpaceDN w:val="0"/>
        <w:adjustRightInd w:val="0"/>
        <w:rPr>
          <w:sz w:val="20"/>
        </w:rPr>
      </w:pPr>
      <w:r w:rsidRPr="00C67842">
        <w:rPr>
          <w:sz w:val="20"/>
        </w:rPr>
        <w:t>Domicilié à</w:t>
      </w:r>
      <w:r w:rsidR="00D95D45">
        <w:rPr>
          <w:sz w:val="20"/>
        </w:rPr>
        <w:t> </w:t>
      </w:r>
      <w:r w:rsidRPr="00C67842">
        <w:rPr>
          <w:sz w:val="20"/>
        </w:rPr>
        <w:t xml:space="preserve">: </w:t>
      </w:r>
      <w:r w:rsidRPr="00C67842">
        <w:rPr>
          <w:sz w:val="20"/>
        </w:rPr>
        <w:tab/>
      </w:r>
    </w:p>
    <w:p w14:paraId="0DF28721" w14:textId="589E0D14" w:rsidR="004454EE" w:rsidRPr="00C67842" w:rsidRDefault="004454EE" w:rsidP="00790E14">
      <w:pPr>
        <w:tabs>
          <w:tab w:val="right" w:leader="dot" w:pos="9214"/>
        </w:tabs>
        <w:autoSpaceDE w:val="0"/>
        <w:autoSpaceDN w:val="0"/>
        <w:adjustRightInd w:val="0"/>
        <w:rPr>
          <w:sz w:val="20"/>
        </w:rPr>
      </w:pPr>
      <w:r w:rsidRPr="00C67842">
        <w:rPr>
          <w:sz w:val="20"/>
        </w:rPr>
        <w:t>Immatriculé à l</w:t>
      </w:r>
      <w:r w:rsidR="00D95D45">
        <w:rPr>
          <w:sz w:val="20"/>
        </w:rPr>
        <w:t>’</w:t>
      </w:r>
      <w:r w:rsidRPr="00C67842">
        <w:rPr>
          <w:sz w:val="20"/>
        </w:rPr>
        <w:t>INSEE sous le n° SIRET</w:t>
      </w:r>
      <w:r w:rsidR="00D95D45">
        <w:rPr>
          <w:sz w:val="20"/>
        </w:rPr>
        <w:t> </w:t>
      </w:r>
      <w:r w:rsidRPr="00C67842">
        <w:rPr>
          <w:sz w:val="20"/>
        </w:rPr>
        <w:t xml:space="preserve">: </w:t>
      </w:r>
      <w:r w:rsidRPr="00C67842">
        <w:rPr>
          <w:sz w:val="20"/>
        </w:rPr>
        <w:tab/>
      </w:r>
    </w:p>
    <w:p w14:paraId="2C36A587" w14:textId="42688CEF" w:rsidR="004454EE" w:rsidRPr="00C67842" w:rsidRDefault="004454EE" w:rsidP="00790E14">
      <w:pPr>
        <w:tabs>
          <w:tab w:val="right" w:leader="dot" w:pos="9214"/>
        </w:tabs>
        <w:autoSpaceDE w:val="0"/>
        <w:autoSpaceDN w:val="0"/>
        <w:adjustRightInd w:val="0"/>
        <w:rPr>
          <w:sz w:val="20"/>
        </w:rPr>
      </w:pPr>
      <w:r w:rsidRPr="00C67842">
        <w:rPr>
          <w:sz w:val="20"/>
        </w:rPr>
        <w:t>Inscrit au Registre du Commerce et des Sociétés de</w:t>
      </w:r>
      <w:r w:rsidR="00D95D45">
        <w:rPr>
          <w:sz w:val="20"/>
        </w:rPr>
        <w:t> </w:t>
      </w:r>
      <w:r w:rsidRPr="00C67842">
        <w:rPr>
          <w:sz w:val="20"/>
        </w:rPr>
        <w:t xml:space="preserve">: </w:t>
      </w:r>
      <w:r w:rsidRPr="00C67842">
        <w:rPr>
          <w:sz w:val="20"/>
        </w:rPr>
        <w:tab/>
      </w:r>
    </w:p>
    <w:p w14:paraId="4778E9C9" w14:textId="77777777" w:rsidR="004454EE" w:rsidRPr="00C67842" w:rsidRDefault="004454EE" w:rsidP="00790E14">
      <w:pPr>
        <w:tabs>
          <w:tab w:val="right" w:leader="dot" w:pos="9214"/>
        </w:tabs>
        <w:autoSpaceDE w:val="0"/>
        <w:autoSpaceDN w:val="0"/>
        <w:adjustRightInd w:val="0"/>
        <w:rPr>
          <w:sz w:val="20"/>
        </w:rPr>
      </w:pPr>
      <w:r w:rsidRPr="00C67842">
        <w:rPr>
          <w:sz w:val="20"/>
        </w:rPr>
        <w:t xml:space="preserve">Sous le n° </w:t>
      </w:r>
      <w:r w:rsidRPr="00C67842">
        <w:rPr>
          <w:sz w:val="20"/>
        </w:rPr>
        <w:tab/>
      </w:r>
    </w:p>
    <w:p w14:paraId="04AD9146" w14:textId="3FF39067" w:rsidR="004454EE" w:rsidRPr="00C67842" w:rsidRDefault="004454EE" w:rsidP="00790E14">
      <w:pPr>
        <w:tabs>
          <w:tab w:val="right" w:leader="dot" w:pos="9214"/>
        </w:tabs>
        <w:autoSpaceDE w:val="0"/>
        <w:autoSpaceDN w:val="0"/>
        <w:adjustRightInd w:val="0"/>
        <w:rPr>
          <w:sz w:val="20"/>
        </w:rPr>
      </w:pPr>
      <w:r w:rsidRPr="00C67842">
        <w:rPr>
          <w:sz w:val="20"/>
        </w:rPr>
        <w:t>Téléphone</w:t>
      </w:r>
      <w:r w:rsidR="00D95D45">
        <w:rPr>
          <w:sz w:val="20"/>
        </w:rPr>
        <w:t> </w:t>
      </w:r>
      <w:r w:rsidRPr="00C67842">
        <w:rPr>
          <w:sz w:val="20"/>
        </w:rPr>
        <w:t xml:space="preserve">: </w:t>
      </w:r>
      <w:r w:rsidRPr="00C67842">
        <w:rPr>
          <w:sz w:val="20"/>
        </w:rPr>
        <w:tab/>
      </w:r>
    </w:p>
    <w:p w14:paraId="11AAE853" w14:textId="7DF7A89D" w:rsidR="004454EE" w:rsidRPr="00C67842" w:rsidRDefault="004454EE" w:rsidP="00790E14">
      <w:pPr>
        <w:tabs>
          <w:tab w:val="right" w:leader="dot" w:pos="9214"/>
        </w:tabs>
        <w:autoSpaceDE w:val="0"/>
        <w:autoSpaceDN w:val="0"/>
        <w:adjustRightInd w:val="0"/>
        <w:rPr>
          <w:sz w:val="20"/>
        </w:rPr>
      </w:pPr>
      <w:r w:rsidRPr="00C67842">
        <w:rPr>
          <w:sz w:val="20"/>
        </w:rPr>
        <w:t>Télécopie</w:t>
      </w:r>
      <w:r w:rsidR="00D95D45">
        <w:rPr>
          <w:sz w:val="20"/>
        </w:rPr>
        <w:t> </w:t>
      </w:r>
      <w:r w:rsidRPr="00C67842">
        <w:rPr>
          <w:sz w:val="20"/>
        </w:rPr>
        <w:t xml:space="preserve">: </w:t>
      </w:r>
      <w:r w:rsidRPr="00C67842">
        <w:rPr>
          <w:sz w:val="20"/>
        </w:rPr>
        <w:tab/>
      </w:r>
    </w:p>
    <w:p w14:paraId="649F6CFA" w14:textId="210C9024" w:rsidR="004454EE" w:rsidRDefault="004454EE" w:rsidP="00790E14">
      <w:pPr>
        <w:tabs>
          <w:tab w:val="right" w:leader="dot" w:pos="9214"/>
        </w:tabs>
        <w:autoSpaceDE w:val="0"/>
        <w:autoSpaceDN w:val="0"/>
        <w:adjustRightInd w:val="0"/>
        <w:rPr>
          <w:sz w:val="20"/>
        </w:rPr>
      </w:pPr>
      <w:r w:rsidRPr="00C67842">
        <w:rPr>
          <w:sz w:val="20"/>
        </w:rPr>
        <w:t>Courriel</w:t>
      </w:r>
      <w:r w:rsidR="00D95D45">
        <w:rPr>
          <w:sz w:val="20"/>
        </w:rPr>
        <w:t> </w:t>
      </w:r>
      <w:r w:rsidRPr="00C67842">
        <w:rPr>
          <w:sz w:val="20"/>
        </w:rPr>
        <w:t xml:space="preserve">: </w:t>
      </w:r>
      <w:r w:rsidRPr="00C67842">
        <w:rPr>
          <w:sz w:val="20"/>
        </w:rPr>
        <w:tab/>
      </w:r>
    </w:p>
    <w:p w14:paraId="53E8113D" w14:textId="77777777" w:rsidR="00062272" w:rsidRDefault="00062272" w:rsidP="00790E14">
      <w:pPr>
        <w:tabs>
          <w:tab w:val="right" w:leader="dot" w:pos="9214"/>
        </w:tabs>
        <w:autoSpaceDE w:val="0"/>
        <w:autoSpaceDN w:val="0"/>
        <w:adjustRightInd w:val="0"/>
        <w:rPr>
          <w:sz w:val="20"/>
        </w:rPr>
      </w:pPr>
    </w:p>
    <w:p w14:paraId="5D028E72" w14:textId="77777777" w:rsidR="00CC3554" w:rsidRPr="00CC3554" w:rsidRDefault="00CC3554" w:rsidP="00CC3554">
      <w:pPr>
        <w:pStyle w:val="Corpsdetexte"/>
      </w:pPr>
      <w:r w:rsidRPr="00CC3554">
        <w:t>Le sous-traitant est-il une micro, une petite ou une moyenne entreprise au sens de la recommandation de la Commission du 6 mai 2003 ou un artisan au sens du I de l'article 19 de la loi du 5 juillet 1996 ?</w:t>
      </w:r>
    </w:p>
    <w:p w14:paraId="461F997C" w14:textId="7760E7F1" w:rsidR="00CC3554" w:rsidRPr="00CC3554" w:rsidRDefault="008C2297" w:rsidP="00CC3554">
      <w:pPr>
        <w:pStyle w:val="Corpsdetexte"/>
      </w:pPr>
      <w:sdt>
        <w:sdtPr>
          <w:id w:val="203763652"/>
          <w14:checkbox>
            <w14:checked w14:val="0"/>
            <w14:checkedState w14:val="2612" w14:font="MS Gothic"/>
            <w14:uncheckedState w14:val="2610" w14:font="MS Gothic"/>
          </w14:checkbox>
        </w:sdtPr>
        <w:sdtEndPr/>
        <w:sdtContent>
          <w:r w:rsidR="00294095">
            <w:rPr>
              <w:rFonts w:ascii="MS Gothic" w:eastAsia="MS Gothic" w:hAnsi="MS Gothic" w:hint="eastAsia"/>
            </w:rPr>
            <w:t>☐</w:t>
          </w:r>
        </w:sdtContent>
      </w:sdt>
      <w:r w:rsidR="00CC3554" w:rsidRPr="00C67842">
        <w:t xml:space="preserve"> </w:t>
      </w:r>
      <w:r w:rsidR="00CC3554" w:rsidRPr="00CC3554">
        <w:t>Oui</w:t>
      </w:r>
      <w:r w:rsidR="00CC3554">
        <w:t xml:space="preserve"> </w:t>
      </w:r>
      <w:r w:rsidR="00CC3554" w:rsidRPr="00CC3554">
        <w:t xml:space="preserve"> </w:t>
      </w:r>
      <w:sdt>
        <w:sdtPr>
          <w:id w:val="1896165901"/>
          <w14:checkbox>
            <w14:checked w14:val="0"/>
            <w14:checkedState w14:val="2612" w14:font="MS Gothic"/>
            <w14:uncheckedState w14:val="2610" w14:font="MS Gothic"/>
          </w14:checkbox>
        </w:sdtPr>
        <w:sdtEndPr/>
        <w:sdtContent>
          <w:r w:rsidR="00CC3554">
            <w:rPr>
              <w:rFonts w:ascii="MS Gothic" w:eastAsia="MS Gothic" w:hAnsi="MS Gothic" w:hint="eastAsia"/>
            </w:rPr>
            <w:t>☐</w:t>
          </w:r>
        </w:sdtContent>
      </w:sdt>
      <w:r w:rsidR="00CC3554" w:rsidRPr="00C67842">
        <w:t xml:space="preserve"> </w:t>
      </w:r>
      <w:r w:rsidR="00CC3554" w:rsidRPr="00CC3554">
        <w:t>Non</w:t>
      </w:r>
    </w:p>
    <w:p w14:paraId="454FFD5E" w14:textId="77777777" w:rsidR="00CC3554" w:rsidRPr="00CC3554" w:rsidRDefault="00CC3554" w:rsidP="00CC3554">
      <w:pPr>
        <w:tabs>
          <w:tab w:val="right" w:leader="dot" w:pos="9214"/>
        </w:tabs>
        <w:autoSpaceDE w:val="0"/>
        <w:autoSpaceDN w:val="0"/>
        <w:adjustRightInd w:val="0"/>
        <w:rPr>
          <w:sz w:val="20"/>
        </w:rPr>
      </w:pPr>
    </w:p>
    <w:p w14:paraId="28B7D864" w14:textId="77777777" w:rsidR="00CC3554" w:rsidRPr="00CC3554" w:rsidRDefault="00CC3554" w:rsidP="00CC3554">
      <w:pPr>
        <w:tabs>
          <w:tab w:val="right" w:leader="dot" w:pos="9214"/>
        </w:tabs>
        <w:autoSpaceDE w:val="0"/>
        <w:autoSpaceDN w:val="0"/>
        <w:adjustRightInd w:val="0"/>
        <w:rPr>
          <w:sz w:val="20"/>
        </w:rPr>
      </w:pPr>
    </w:p>
    <w:p w14:paraId="1E858260" w14:textId="6FB9B88E" w:rsidR="00062272" w:rsidRDefault="00CC3554" w:rsidP="00CC3554">
      <w:pPr>
        <w:pStyle w:val="Corpsdetexte"/>
      </w:pPr>
      <w:r w:rsidRPr="00CC3554">
        <w:t>Cette information a une incidence sur la périodicité de versement des acomptes (article R2191-22 du code de la commande publique)</w:t>
      </w:r>
      <w:r w:rsidR="00A3427D">
        <w:t>.</w:t>
      </w:r>
    </w:p>
    <w:p w14:paraId="0DB1CBB7" w14:textId="77777777" w:rsidR="00CC3554" w:rsidRDefault="00CC3554" w:rsidP="00CC3554">
      <w:pPr>
        <w:pStyle w:val="Corpsdetexte"/>
      </w:pPr>
    </w:p>
    <w:p w14:paraId="1C5BFA0A" w14:textId="77777777" w:rsidR="004454EE" w:rsidRDefault="004454EE" w:rsidP="00C236D1">
      <w:pPr>
        <w:pStyle w:val="Corpsdetexte"/>
      </w:pPr>
      <w:bookmarkStart w:id="188" w:name="_ANNEXE_2_-"/>
      <w:bookmarkEnd w:id="188"/>
    </w:p>
    <w:p w14:paraId="13B2F0A4" w14:textId="77777777" w:rsidR="00BE3697" w:rsidRPr="00BE3697" w:rsidRDefault="00A3427D" w:rsidP="00BE3697">
      <w:pPr>
        <w:pStyle w:val="Corpsdetexte"/>
        <w:rPr>
          <w:b/>
          <w:bCs/>
        </w:rPr>
      </w:pPr>
      <w:r>
        <w:rPr>
          <w:b/>
          <w:bCs/>
        </w:rPr>
        <w:t xml:space="preserve">2/ </w:t>
      </w:r>
      <w:r w:rsidR="00BE3697" w:rsidRPr="00BE3697">
        <w:rPr>
          <w:b/>
          <w:bCs/>
        </w:rPr>
        <w:t>Montant des prestations sous-traitées</w:t>
      </w:r>
    </w:p>
    <w:p w14:paraId="3D77EAA1" w14:textId="52C684D7" w:rsidR="00E9062A" w:rsidRDefault="00BE3697" w:rsidP="00BE3697">
      <w:pPr>
        <w:pStyle w:val="Corpsdetexte"/>
      </w:pPr>
      <w:r w:rsidRPr="00BE3697">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78A51EF4" w14:textId="77777777" w:rsidR="00516197" w:rsidRDefault="00516197" w:rsidP="00516197">
      <w:pPr>
        <w:pStyle w:val="Corpsdetexte"/>
      </w:pPr>
    </w:p>
    <w:p w14:paraId="06AAEE41" w14:textId="57DE7E4D" w:rsidR="00BE3697" w:rsidRDefault="00BE3697" w:rsidP="00516197">
      <w:pPr>
        <w:pStyle w:val="Corpsdetexte"/>
        <w:numPr>
          <w:ilvl w:val="0"/>
          <w:numId w:val="36"/>
        </w:numPr>
        <w:ind w:left="426"/>
      </w:pPr>
      <w:r>
        <w:t>Montant du contrat de sous-traitance dans le cas de prestations ne relevant pas du b) ci-dessous :</w:t>
      </w:r>
    </w:p>
    <w:p w14:paraId="4A847DE4" w14:textId="77777777" w:rsidR="00516197" w:rsidRDefault="00516197" w:rsidP="00516197">
      <w:pPr>
        <w:pStyle w:val="N2"/>
      </w:pPr>
    </w:p>
    <w:p w14:paraId="4483EA93" w14:textId="4C047A41" w:rsidR="00BE3697" w:rsidRDefault="00BE3697" w:rsidP="000875AA">
      <w:pPr>
        <w:pStyle w:val="Listepuces2"/>
        <w:tabs>
          <w:tab w:val="right" w:leader="dot" w:pos="9066"/>
        </w:tabs>
      </w:pPr>
      <w:r>
        <w:t xml:space="preserve">    Taux de la TVA :</w:t>
      </w:r>
      <w:r w:rsidR="00516197">
        <w:tab/>
      </w:r>
    </w:p>
    <w:p w14:paraId="13CADE39" w14:textId="7E264860" w:rsidR="00BE3697" w:rsidRDefault="00BE3697" w:rsidP="000875AA">
      <w:pPr>
        <w:pStyle w:val="Listepuces2"/>
        <w:tabs>
          <w:tab w:val="right" w:leader="dot" w:pos="9066"/>
        </w:tabs>
      </w:pPr>
      <w:r>
        <w:t xml:space="preserve">    Montant HT</w:t>
      </w:r>
      <w:r w:rsidR="00516197">
        <w:t> :</w:t>
      </w:r>
      <w:r w:rsidR="00516197">
        <w:tab/>
      </w:r>
    </w:p>
    <w:p w14:paraId="68BBFBDC" w14:textId="30132E14" w:rsidR="00BE3697" w:rsidRDefault="00BE3697" w:rsidP="000875AA">
      <w:pPr>
        <w:pStyle w:val="Listepuces2"/>
        <w:tabs>
          <w:tab w:val="right" w:leader="dot" w:pos="9066"/>
        </w:tabs>
      </w:pPr>
      <w:r>
        <w:t xml:space="preserve">    Montant TTC</w:t>
      </w:r>
      <w:r w:rsidR="00516197">
        <w:t> :</w:t>
      </w:r>
      <w:r w:rsidR="00516197">
        <w:tab/>
      </w:r>
      <w:r>
        <w:t>..............................................</w:t>
      </w:r>
    </w:p>
    <w:p w14:paraId="0EBA07E2" w14:textId="77777777" w:rsidR="00BE3697" w:rsidRDefault="00BE3697" w:rsidP="00516197">
      <w:pPr>
        <w:pStyle w:val="Listepuces2"/>
        <w:numPr>
          <w:ilvl w:val="0"/>
          <w:numId w:val="0"/>
        </w:numPr>
        <w:ind w:left="584"/>
      </w:pPr>
    </w:p>
    <w:p w14:paraId="6E725AAB" w14:textId="1F7D01A1" w:rsidR="00BE3697" w:rsidRDefault="00BE3697" w:rsidP="00F11110">
      <w:pPr>
        <w:pStyle w:val="Corpsdetexte"/>
        <w:numPr>
          <w:ilvl w:val="0"/>
          <w:numId w:val="36"/>
        </w:numPr>
        <w:ind w:left="426"/>
      </w:pPr>
      <w:r>
        <w:t>Montant du contrat de sous-traitance dans le cas de travaux sous-traités relevant du 2 nonies de l’article 283 du code général des impôts :</w:t>
      </w:r>
    </w:p>
    <w:p w14:paraId="340D4EF4" w14:textId="77777777" w:rsidR="00BE3697" w:rsidRDefault="00BE3697" w:rsidP="000875AA">
      <w:pPr>
        <w:pStyle w:val="N2"/>
      </w:pPr>
    </w:p>
    <w:p w14:paraId="7D9AB1CA" w14:textId="61871F79" w:rsidR="00BE3697" w:rsidRDefault="00BE3697" w:rsidP="000875AA">
      <w:pPr>
        <w:pStyle w:val="Listepuces2"/>
        <w:tabs>
          <w:tab w:val="right" w:leader="dot" w:pos="9066"/>
        </w:tabs>
      </w:pPr>
      <w:r>
        <w:t xml:space="preserve">    Taux de la TVA : auto-liquidation (la TVA est due par le titulaire)</w:t>
      </w:r>
      <w:r w:rsidR="000875AA">
        <w:t> :</w:t>
      </w:r>
      <w:r w:rsidR="000875AA">
        <w:tab/>
      </w:r>
    </w:p>
    <w:p w14:paraId="0EC7602F" w14:textId="74C35CEE" w:rsidR="00BE3697" w:rsidRDefault="00BE3697" w:rsidP="000875AA">
      <w:pPr>
        <w:pStyle w:val="Listepuces2"/>
        <w:tabs>
          <w:tab w:val="right" w:leader="dot" w:pos="9066"/>
        </w:tabs>
      </w:pPr>
      <w:r>
        <w:t xml:space="preserve">    Montant hors TVA</w:t>
      </w:r>
      <w:r w:rsidR="000875AA">
        <w:t> :</w:t>
      </w:r>
      <w:r w:rsidR="000875AA">
        <w:tab/>
      </w:r>
    </w:p>
    <w:p w14:paraId="3EE6E411" w14:textId="77777777" w:rsidR="004454EE" w:rsidRDefault="004454EE" w:rsidP="00446DE0">
      <w:pPr>
        <w:pStyle w:val="Corpsdetexte"/>
      </w:pPr>
    </w:p>
    <w:p w14:paraId="3AC8481A" w14:textId="4465CB3D" w:rsidR="004454EE" w:rsidRDefault="00F11110" w:rsidP="00F11110">
      <w:pPr>
        <w:pStyle w:val="Corpsdetexte"/>
        <w:rPr>
          <w:b/>
          <w:bCs/>
        </w:rPr>
      </w:pPr>
      <w:r>
        <w:rPr>
          <w:b/>
          <w:bCs/>
        </w:rPr>
        <w:t xml:space="preserve">3/ </w:t>
      </w:r>
      <w:r w:rsidR="004454EE" w:rsidRPr="00F11110">
        <w:rPr>
          <w:b/>
          <w:bCs/>
        </w:rPr>
        <w:t>Conditions de paiement du contrat de sous-traitance</w:t>
      </w:r>
    </w:p>
    <w:p w14:paraId="7021CD88" w14:textId="77777777" w:rsidR="00B85FBD" w:rsidRDefault="00CB6D9B">
      <w:pPr>
        <w:pStyle w:val="Corpsdetexte"/>
        <w:rPr>
          <w:u w:val="single"/>
        </w:rPr>
      </w:pPr>
      <w:r w:rsidRPr="00B85FBD">
        <w:rPr>
          <w:u w:val="single"/>
        </w:rPr>
        <w:t>Un RIB du so</w:t>
      </w:r>
      <w:r w:rsidR="00B85FBD" w:rsidRPr="00B85FBD">
        <w:rPr>
          <w:u w:val="single"/>
        </w:rPr>
        <w:t>us-traitant doit être joint</w:t>
      </w:r>
    </w:p>
    <w:p w14:paraId="4A178E8A" w14:textId="77777777" w:rsidR="00152CEB" w:rsidRPr="00B85FBD" w:rsidRDefault="00152CEB" w:rsidP="00152CEB">
      <w:pPr>
        <w:pStyle w:val="N2"/>
      </w:pPr>
    </w:p>
    <w:p w14:paraId="3BC7295A" w14:textId="0483E672" w:rsidR="004454EE" w:rsidRPr="00152CEB" w:rsidRDefault="00CB6D9B" w:rsidP="00152CEB">
      <w:pPr>
        <w:tabs>
          <w:tab w:val="right" w:leader="dot" w:pos="9214"/>
        </w:tabs>
        <w:autoSpaceDE w:val="0"/>
        <w:autoSpaceDN w:val="0"/>
        <w:adjustRightInd w:val="0"/>
        <w:spacing w:before="120"/>
        <w:rPr>
          <w:sz w:val="20"/>
        </w:rPr>
      </w:pPr>
      <w:r w:rsidRPr="00152CEB">
        <w:rPr>
          <w:sz w:val="20"/>
        </w:rPr>
        <w:t>Nom de l’établissement bancaire</w:t>
      </w:r>
      <w:r w:rsidR="00D95D45" w:rsidRPr="00152CEB">
        <w:rPr>
          <w:sz w:val="20"/>
        </w:rPr>
        <w:t> </w:t>
      </w:r>
      <w:r w:rsidR="004454EE" w:rsidRPr="00152CEB">
        <w:rPr>
          <w:sz w:val="20"/>
        </w:rPr>
        <w:t>:</w:t>
      </w:r>
      <w:r w:rsidR="00152CEB">
        <w:rPr>
          <w:sz w:val="20"/>
        </w:rPr>
        <w:tab/>
      </w:r>
    </w:p>
    <w:p w14:paraId="628A42CD" w14:textId="66BBDD7A" w:rsidR="004454EE" w:rsidRPr="00152CEB" w:rsidRDefault="00CB6D9B" w:rsidP="00C236D1">
      <w:pPr>
        <w:tabs>
          <w:tab w:val="right" w:leader="dot" w:pos="9214"/>
        </w:tabs>
        <w:autoSpaceDE w:val="0"/>
        <w:autoSpaceDN w:val="0"/>
        <w:adjustRightInd w:val="0"/>
        <w:spacing w:before="120"/>
        <w:rPr>
          <w:sz w:val="20"/>
        </w:rPr>
      </w:pPr>
      <w:r w:rsidRPr="00152CEB">
        <w:rPr>
          <w:sz w:val="20"/>
        </w:rPr>
        <w:t>Numéro de compte :</w:t>
      </w:r>
      <w:r w:rsidRPr="00152CEB">
        <w:rPr>
          <w:sz w:val="20"/>
        </w:rPr>
        <w:tab/>
      </w:r>
    </w:p>
    <w:p w14:paraId="6D319BE5" w14:textId="65B26A25" w:rsidR="004454EE" w:rsidRPr="00152CEB" w:rsidRDefault="00CB6D9B" w:rsidP="00C236D1">
      <w:pPr>
        <w:tabs>
          <w:tab w:val="right" w:leader="dot" w:pos="9214"/>
        </w:tabs>
        <w:autoSpaceDE w:val="0"/>
        <w:autoSpaceDN w:val="0"/>
        <w:adjustRightInd w:val="0"/>
        <w:spacing w:before="120"/>
        <w:rPr>
          <w:sz w:val="20"/>
        </w:rPr>
      </w:pPr>
      <w:r w:rsidRPr="00152CEB">
        <w:rPr>
          <w:sz w:val="20"/>
        </w:rPr>
        <w:t>M</w:t>
      </w:r>
      <w:r w:rsidR="004454EE" w:rsidRPr="00152CEB">
        <w:rPr>
          <w:sz w:val="20"/>
        </w:rPr>
        <w:t>odalités de variation des prix</w:t>
      </w:r>
      <w:r w:rsidR="00D95D45" w:rsidRPr="00152CEB">
        <w:rPr>
          <w:sz w:val="20"/>
        </w:rPr>
        <w:t> </w:t>
      </w:r>
      <w:r w:rsidR="004454EE" w:rsidRPr="00152CEB">
        <w:rPr>
          <w:sz w:val="20"/>
        </w:rPr>
        <w:t xml:space="preserve">: </w:t>
      </w:r>
      <w:r w:rsidR="00152CEB">
        <w:rPr>
          <w:sz w:val="20"/>
        </w:rPr>
        <w:tab/>
      </w:r>
    </w:p>
    <w:p w14:paraId="430B7C6B" w14:textId="77777777" w:rsidR="00CB6D9B" w:rsidRDefault="00CB6D9B" w:rsidP="00CB6D9B">
      <w:pPr>
        <w:pStyle w:val="Corpsdetexte"/>
      </w:pPr>
    </w:p>
    <w:p w14:paraId="7F38D117" w14:textId="2AB0EA71" w:rsidR="004454EE" w:rsidRDefault="00CB6D9B" w:rsidP="00CB6D9B">
      <w:pPr>
        <w:pStyle w:val="Corpsdetexte"/>
      </w:pPr>
      <w:r w:rsidRPr="00CB6D9B">
        <w:rPr>
          <w:i/>
          <w:iCs/>
        </w:rPr>
        <w:t>Les sous-traitants de premier rang bénéficient des dispositions relatives aux avances et acomptes</w:t>
      </w:r>
      <w:r>
        <w:t>.</w:t>
      </w:r>
    </w:p>
    <w:p w14:paraId="26B4149F" w14:textId="77777777" w:rsidR="00260266" w:rsidRDefault="00260266" w:rsidP="00260266">
      <w:pPr>
        <w:pStyle w:val="Corpsdetexte"/>
      </w:pPr>
    </w:p>
    <w:p w14:paraId="7D885809" w14:textId="1CF132DC" w:rsidR="00152CEB" w:rsidRDefault="00152CEB" w:rsidP="00152CEB">
      <w:pPr>
        <w:pStyle w:val="Corpsdetexte"/>
        <w:rPr>
          <w:b/>
          <w:bCs/>
        </w:rPr>
      </w:pPr>
      <w:r w:rsidRPr="00260266">
        <w:rPr>
          <w:b/>
          <w:bCs/>
        </w:rPr>
        <w:t xml:space="preserve">4/ </w:t>
      </w:r>
      <w:r w:rsidR="00260266" w:rsidRPr="00260266">
        <w:rPr>
          <w:b/>
          <w:bCs/>
        </w:rPr>
        <w:t>Sous-traitance de traitement de données à caractère personnel</w:t>
      </w:r>
    </w:p>
    <w:p w14:paraId="4D64E85D" w14:textId="490347DC" w:rsidR="00260266" w:rsidRPr="00260266" w:rsidRDefault="00260266" w:rsidP="00260266">
      <w:pPr>
        <w:pStyle w:val="Corpsdetexte"/>
      </w:pPr>
      <w:r w:rsidRPr="00260266">
        <w:t>(</w:t>
      </w:r>
      <w:r w:rsidR="00294095" w:rsidRPr="00294095">
        <w:rPr>
          <w:u w:val="single"/>
        </w:rPr>
        <w:t>À</w:t>
      </w:r>
      <w:r w:rsidRPr="00294095">
        <w:rPr>
          <w:u w:val="single"/>
        </w:rPr>
        <w:t xml:space="preserve"> compléter le cas échéant</w:t>
      </w:r>
      <w:r w:rsidRPr="00260266">
        <w:t>)</w:t>
      </w:r>
    </w:p>
    <w:p w14:paraId="33330F9A" w14:textId="77777777" w:rsidR="00260266" w:rsidRPr="00260266" w:rsidRDefault="00260266" w:rsidP="00294095">
      <w:pPr>
        <w:pStyle w:val="Corpsdetexte"/>
      </w:pPr>
      <w:r w:rsidRPr="00260266">
        <w:t>Le sous-traitant est autorisé à traiter les données à caractère personnel nécessaires pour fournir le ou les service(s) suivant(s) :</w:t>
      </w:r>
    </w:p>
    <w:p w14:paraId="48EA5C4A" w14:textId="73F81127" w:rsidR="00260266" w:rsidRPr="00294095" w:rsidRDefault="00260266" w:rsidP="00294095">
      <w:pPr>
        <w:tabs>
          <w:tab w:val="right" w:leader="dot" w:pos="9214"/>
        </w:tabs>
        <w:autoSpaceDE w:val="0"/>
        <w:autoSpaceDN w:val="0"/>
        <w:adjustRightInd w:val="0"/>
        <w:spacing w:before="120"/>
        <w:rPr>
          <w:sz w:val="20"/>
        </w:rPr>
      </w:pPr>
      <w:r w:rsidRPr="00294095">
        <w:rPr>
          <w:sz w:val="20"/>
        </w:rPr>
        <w:t xml:space="preserve">La durée du traitement est : </w:t>
      </w:r>
      <w:r w:rsidR="00294095">
        <w:rPr>
          <w:sz w:val="20"/>
        </w:rPr>
        <w:tab/>
      </w:r>
    </w:p>
    <w:p w14:paraId="61E35873" w14:textId="33288018" w:rsidR="00260266" w:rsidRPr="00294095" w:rsidRDefault="00260266" w:rsidP="00294095">
      <w:pPr>
        <w:tabs>
          <w:tab w:val="right" w:leader="dot" w:pos="9214"/>
        </w:tabs>
        <w:autoSpaceDE w:val="0"/>
        <w:autoSpaceDN w:val="0"/>
        <w:adjustRightInd w:val="0"/>
        <w:spacing w:before="120"/>
        <w:rPr>
          <w:sz w:val="20"/>
        </w:rPr>
      </w:pPr>
      <w:r w:rsidRPr="00294095">
        <w:rPr>
          <w:sz w:val="20"/>
        </w:rPr>
        <w:t xml:space="preserve">La nature des opérations réalisées sur les données est : </w:t>
      </w:r>
      <w:r w:rsidR="00294095">
        <w:rPr>
          <w:sz w:val="20"/>
        </w:rPr>
        <w:tab/>
      </w:r>
    </w:p>
    <w:p w14:paraId="69C51E40" w14:textId="2F131D8C" w:rsidR="00260266" w:rsidRPr="00294095" w:rsidRDefault="00260266" w:rsidP="00294095">
      <w:pPr>
        <w:tabs>
          <w:tab w:val="right" w:leader="dot" w:pos="9214"/>
        </w:tabs>
        <w:autoSpaceDE w:val="0"/>
        <w:autoSpaceDN w:val="0"/>
        <w:adjustRightInd w:val="0"/>
        <w:spacing w:before="120"/>
        <w:rPr>
          <w:sz w:val="20"/>
        </w:rPr>
      </w:pPr>
      <w:r w:rsidRPr="00294095">
        <w:rPr>
          <w:sz w:val="20"/>
        </w:rPr>
        <w:t xml:space="preserve">La ou les finalité(s) du traitement sont : </w:t>
      </w:r>
      <w:r w:rsidR="00294095">
        <w:rPr>
          <w:sz w:val="20"/>
        </w:rPr>
        <w:tab/>
      </w:r>
    </w:p>
    <w:p w14:paraId="4A265B5C" w14:textId="2D1B9E54" w:rsidR="00260266" w:rsidRPr="00294095" w:rsidRDefault="00260266" w:rsidP="00294095">
      <w:pPr>
        <w:tabs>
          <w:tab w:val="right" w:leader="dot" w:pos="9214"/>
        </w:tabs>
        <w:autoSpaceDE w:val="0"/>
        <w:autoSpaceDN w:val="0"/>
        <w:adjustRightInd w:val="0"/>
        <w:spacing w:before="120"/>
        <w:rPr>
          <w:sz w:val="20"/>
        </w:rPr>
      </w:pPr>
      <w:r w:rsidRPr="00294095">
        <w:rPr>
          <w:sz w:val="20"/>
        </w:rPr>
        <w:t xml:space="preserve">Les données à caractère personnel traitées sont : </w:t>
      </w:r>
      <w:r w:rsidR="00294095">
        <w:rPr>
          <w:sz w:val="20"/>
        </w:rPr>
        <w:tab/>
      </w:r>
    </w:p>
    <w:p w14:paraId="3C8BB7A8" w14:textId="66BB1BDB" w:rsidR="00260266" w:rsidRPr="00294095" w:rsidRDefault="00260266" w:rsidP="00294095">
      <w:pPr>
        <w:tabs>
          <w:tab w:val="right" w:leader="dot" w:pos="9214"/>
        </w:tabs>
        <w:autoSpaceDE w:val="0"/>
        <w:autoSpaceDN w:val="0"/>
        <w:adjustRightInd w:val="0"/>
        <w:spacing w:before="120"/>
        <w:rPr>
          <w:sz w:val="20"/>
        </w:rPr>
      </w:pPr>
      <w:r w:rsidRPr="00294095">
        <w:rPr>
          <w:sz w:val="20"/>
        </w:rPr>
        <w:t>Les catégories de personnes concernées sont :</w:t>
      </w:r>
      <w:r w:rsidR="00294095">
        <w:rPr>
          <w:sz w:val="20"/>
        </w:rPr>
        <w:tab/>
      </w:r>
    </w:p>
    <w:p w14:paraId="57117CB3" w14:textId="77777777" w:rsidR="00260266" w:rsidRPr="00260266" w:rsidRDefault="00260266" w:rsidP="00260266">
      <w:pPr>
        <w:pStyle w:val="Corpsdetexte"/>
        <w:rPr>
          <w:b/>
          <w:bCs/>
        </w:rPr>
      </w:pPr>
    </w:p>
    <w:p w14:paraId="54E9C29B" w14:textId="77777777" w:rsidR="00260266" w:rsidRPr="00260266" w:rsidRDefault="00260266" w:rsidP="00260266">
      <w:pPr>
        <w:pStyle w:val="Corpsdetexte"/>
        <w:rPr>
          <w:b/>
          <w:bCs/>
        </w:rPr>
      </w:pPr>
    </w:p>
    <w:p w14:paraId="26DB9D83" w14:textId="77777777" w:rsidR="00260266" w:rsidRPr="00260266" w:rsidRDefault="00260266" w:rsidP="00294095">
      <w:pPr>
        <w:pStyle w:val="Corpsdetexte"/>
      </w:pPr>
      <w:r w:rsidRPr="00260266">
        <w:t>Le soumissionnaire/titulaire déclare que :</w:t>
      </w:r>
    </w:p>
    <w:p w14:paraId="52365EF7" w14:textId="209DEBB6" w:rsidR="00260266" w:rsidRPr="00260266" w:rsidRDefault="008C2297" w:rsidP="00294095">
      <w:pPr>
        <w:pStyle w:val="Corpsdetexte"/>
      </w:pPr>
      <w:sdt>
        <w:sdtPr>
          <w:id w:val="-59482899"/>
          <w14:checkbox>
            <w14:checked w14:val="0"/>
            <w14:checkedState w14:val="2612" w14:font="MS Gothic"/>
            <w14:uncheckedState w14:val="2610" w14:font="MS Gothic"/>
          </w14:checkbox>
        </w:sdtPr>
        <w:sdtEndPr/>
        <w:sdtContent>
          <w:r w:rsidR="00294095">
            <w:rPr>
              <w:rFonts w:ascii="MS Gothic" w:eastAsia="MS Gothic" w:hAnsi="MS Gothic" w:hint="eastAsia"/>
            </w:rPr>
            <w:t>☐</w:t>
          </w:r>
        </w:sdtContent>
      </w:sdt>
      <w:r w:rsidR="00260266" w:rsidRPr="00260266">
        <w:t xml:space="preserve"> Le sous-traitant présente des garanties suffisantes pour la mise en œuvre de mesures techniques et organisationnelles propres à assurer la protection des données personnelles ;</w:t>
      </w:r>
    </w:p>
    <w:p w14:paraId="3DD2B285" w14:textId="3F6169AF" w:rsidR="00260266" w:rsidRDefault="008C2297" w:rsidP="00294095">
      <w:pPr>
        <w:pStyle w:val="Corpsdetexte"/>
      </w:pPr>
      <w:sdt>
        <w:sdtPr>
          <w:id w:val="-442152646"/>
          <w14:checkbox>
            <w14:checked w14:val="0"/>
            <w14:checkedState w14:val="2612" w14:font="MS Gothic"/>
            <w14:uncheckedState w14:val="2610" w14:font="MS Gothic"/>
          </w14:checkbox>
        </w:sdtPr>
        <w:sdtEndPr/>
        <w:sdtContent>
          <w:r w:rsidR="00294095">
            <w:rPr>
              <w:rFonts w:ascii="MS Gothic" w:eastAsia="MS Gothic" w:hAnsi="MS Gothic" w:hint="eastAsia"/>
            </w:rPr>
            <w:t>☐</w:t>
          </w:r>
        </w:sdtContent>
      </w:sdt>
      <w:r w:rsidR="00260266" w:rsidRPr="00260266">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w:t>
      </w:r>
      <w:proofErr w:type="spellStart"/>
      <w:r w:rsidR="00260266" w:rsidRPr="00260266">
        <w:t>RGPD</w:t>
      </w:r>
      <w:proofErr w:type="spellEnd"/>
      <w:r w:rsidR="00260266" w:rsidRPr="00260266">
        <w:t>).</w:t>
      </w:r>
    </w:p>
    <w:p w14:paraId="745FDB19" w14:textId="77777777" w:rsidR="00294095" w:rsidRPr="00260266" w:rsidRDefault="00294095" w:rsidP="00294095">
      <w:pPr>
        <w:pStyle w:val="Corpsdetexte"/>
      </w:pPr>
    </w:p>
    <w:p w14:paraId="41BA6314" w14:textId="32B9FA67" w:rsidR="004454EE" w:rsidRDefault="00294095" w:rsidP="00294095">
      <w:pPr>
        <w:pStyle w:val="Corpsdetexte"/>
      </w:pPr>
      <w:r>
        <w:t xml:space="preserve">5/ </w:t>
      </w:r>
      <w:r w:rsidR="004454EE" w:rsidRPr="00294095">
        <w:t>Déclaration du sous-traitant</w:t>
      </w:r>
    </w:p>
    <w:p w14:paraId="2677DCB2" w14:textId="05C5BA35" w:rsidR="004454EE" w:rsidRDefault="008C2297" w:rsidP="00294095">
      <w:pPr>
        <w:pStyle w:val="Corpsdetexte"/>
      </w:pPr>
      <w:sdt>
        <w:sdtPr>
          <w:id w:val="-1536573593"/>
          <w14:checkbox>
            <w14:checked w14:val="0"/>
            <w14:checkedState w14:val="2612" w14:font="MS Gothic"/>
            <w14:uncheckedState w14:val="2610" w14:font="MS Gothic"/>
          </w14:checkbox>
        </w:sdtPr>
        <w:sdtEndPr/>
        <w:sdtContent>
          <w:r w:rsidR="00D95D45">
            <w:rPr>
              <w:rFonts w:ascii="MS Gothic" w:eastAsia="MS Gothic" w:hAnsi="MS Gothic" w:hint="eastAsia"/>
            </w:rPr>
            <w:t>☐</w:t>
          </w:r>
        </w:sdtContent>
      </w:sdt>
      <w:r w:rsidR="004454EE">
        <w:t xml:space="preserve"> Le sous-traitant déclare sur l</w:t>
      </w:r>
      <w:r w:rsidR="00D95D45">
        <w:t>’</w:t>
      </w:r>
      <w:r w:rsidR="004454EE">
        <w:t>honneur n</w:t>
      </w:r>
      <w:r w:rsidR="00D95D45">
        <w:t>’</w:t>
      </w:r>
      <w:r w:rsidR="004454EE">
        <w:t>entrer dans aucun des cas d</w:t>
      </w:r>
      <w:r w:rsidR="00D95D45">
        <w:t>’</w:t>
      </w:r>
      <w:r w:rsidR="004454EE">
        <w:t>interdiction de soumissionner prévus aux articles</w:t>
      </w:r>
      <w:r w:rsidR="00D95D45">
        <w:t> </w:t>
      </w:r>
      <w:r w:rsidR="004454EE">
        <w:t>L</w:t>
      </w:r>
      <w:r w:rsidR="00EF2159">
        <w:t>. </w:t>
      </w:r>
      <w:r w:rsidR="004454EE">
        <w:t>2141-1 à L</w:t>
      </w:r>
      <w:r w:rsidR="00EF2159">
        <w:t>. </w:t>
      </w:r>
      <w:r w:rsidR="004454EE">
        <w:t>2141-5 et L</w:t>
      </w:r>
      <w:r w:rsidR="00EF2159">
        <w:t>. </w:t>
      </w:r>
      <w:r w:rsidR="004454EE">
        <w:t>2141-7 à L</w:t>
      </w:r>
      <w:r w:rsidR="00EF2159">
        <w:t>. </w:t>
      </w:r>
      <w:r w:rsidR="004454EE">
        <w:t>2141-10 du code de la commande publique.</w:t>
      </w:r>
    </w:p>
    <w:p w14:paraId="5F5A57C1" w14:textId="0D8548B7" w:rsidR="004454EE" w:rsidRDefault="004454EE" w:rsidP="00294095">
      <w:pPr>
        <w:pStyle w:val="Corpsdetexte"/>
      </w:pPr>
      <w:r>
        <w:t>Le sous-traitant demande à bénéficier d</w:t>
      </w:r>
      <w:r w:rsidR="00D95D45">
        <w:t>’</w:t>
      </w:r>
      <w:r>
        <w:t>une avance</w:t>
      </w:r>
    </w:p>
    <w:p w14:paraId="27E55EB5" w14:textId="7A6BC03C" w:rsidR="004454EE" w:rsidRDefault="008C2297" w:rsidP="00294095">
      <w:pPr>
        <w:pStyle w:val="Corpsdetexte"/>
      </w:pPr>
      <w:sdt>
        <w:sdtPr>
          <w:id w:val="872343914"/>
          <w14:checkbox>
            <w14:checked w14:val="0"/>
            <w14:checkedState w14:val="2612" w14:font="MS Gothic"/>
            <w14:uncheckedState w14:val="2610" w14:font="MS Gothic"/>
          </w14:checkbox>
        </w:sdtPr>
        <w:sdtEndPr/>
        <w:sdtContent>
          <w:r w:rsidR="00D95D45">
            <w:rPr>
              <w:rFonts w:ascii="MS Gothic" w:eastAsia="MS Gothic" w:hAnsi="MS Gothic" w:hint="eastAsia"/>
            </w:rPr>
            <w:t>☐</w:t>
          </w:r>
        </w:sdtContent>
      </w:sdt>
      <w:r w:rsidR="004454EE">
        <w:t xml:space="preserve"> </w:t>
      </w:r>
      <w:proofErr w:type="gramStart"/>
      <w:r w:rsidR="004454EE">
        <w:t>oui</w:t>
      </w:r>
      <w:proofErr w:type="gramEnd"/>
      <w:r w:rsidR="004454EE">
        <w:t xml:space="preserve"> </w:t>
      </w:r>
      <w:sdt>
        <w:sdtPr>
          <w:id w:val="-1243874929"/>
          <w14:checkbox>
            <w14:checked w14:val="0"/>
            <w14:checkedState w14:val="2612" w14:font="MS Gothic"/>
            <w14:uncheckedState w14:val="2610" w14:font="MS Gothic"/>
          </w14:checkbox>
        </w:sdtPr>
        <w:sdtEndPr/>
        <w:sdtContent>
          <w:r w:rsidR="00D95D45">
            <w:rPr>
              <w:rFonts w:ascii="MS Gothic" w:eastAsia="MS Gothic" w:hAnsi="MS Gothic" w:hint="eastAsia"/>
            </w:rPr>
            <w:t>☐</w:t>
          </w:r>
        </w:sdtContent>
      </w:sdt>
      <w:r w:rsidR="004454EE">
        <w:t xml:space="preserve"> non</w:t>
      </w:r>
    </w:p>
    <w:p w14:paraId="551C3ACB" w14:textId="77777777" w:rsidR="00EF2159" w:rsidRDefault="00EF2159" w:rsidP="00294095">
      <w:pPr>
        <w:pStyle w:val="Corpsdetexte"/>
      </w:pPr>
    </w:p>
    <w:p w14:paraId="256F0632" w14:textId="77777777" w:rsidR="004454EE" w:rsidRPr="00EF2159" w:rsidRDefault="004454EE" w:rsidP="00EF2159">
      <w:pPr>
        <w:tabs>
          <w:tab w:val="right" w:leader="dot" w:pos="9214"/>
        </w:tabs>
        <w:autoSpaceDE w:val="0"/>
        <w:autoSpaceDN w:val="0"/>
        <w:adjustRightInd w:val="0"/>
        <w:spacing w:before="120"/>
        <w:rPr>
          <w:sz w:val="20"/>
        </w:rPr>
      </w:pPr>
      <w:r w:rsidRPr="00EF2159">
        <w:rPr>
          <w:sz w:val="20"/>
        </w:rPr>
        <w:t>Fait à………………………………………………………………………………</w:t>
      </w:r>
      <w:proofErr w:type="gramStart"/>
      <w:r w:rsidRPr="00EF2159">
        <w:rPr>
          <w:sz w:val="20"/>
        </w:rPr>
        <w:t>…….</w:t>
      </w:r>
      <w:proofErr w:type="gramEnd"/>
      <w:r w:rsidRPr="00EF2159">
        <w:rPr>
          <w:sz w:val="20"/>
        </w:rPr>
        <w:t xml:space="preserve">., le </w:t>
      </w:r>
      <w:r w:rsidRPr="00EF2159">
        <w:rPr>
          <w:sz w:val="20"/>
        </w:rPr>
        <w:tab/>
      </w:r>
    </w:p>
    <w:p w14:paraId="2F4D67BC" w14:textId="77777777" w:rsidR="004454EE" w:rsidRDefault="004454EE" w:rsidP="00294095">
      <w:pPr>
        <w:pStyle w:val="Corpsdetexte"/>
      </w:pPr>
      <w:r>
        <w:t>Le sous-traitant,</w:t>
      </w:r>
    </w:p>
    <w:p w14:paraId="47915A48" w14:textId="77777777" w:rsidR="004454EE" w:rsidRDefault="004454EE" w:rsidP="00790E14">
      <w:pPr>
        <w:tabs>
          <w:tab w:val="right" w:leader="dot" w:pos="9214"/>
        </w:tabs>
        <w:autoSpaceDE w:val="0"/>
        <w:autoSpaceDN w:val="0"/>
        <w:adjustRightInd w:val="0"/>
      </w:pPr>
    </w:p>
    <w:p w14:paraId="2A820566" w14:textId="77777777" w:rsidR="004E246A" w:rsidRDefault="004E246A" w:rsidP="004E246A">
      <w:pPr>
        <w:pStyle w:val="Corpsdetexte"/>
        <w:rPr>
          <w:b/>
          <w:bCs/>
        </w:rPr>
      </w:pPr>
    </w:p>
    <w:p w14:paraId="366635F7" w14:textId="77777777" w:rsidR="004E246A" w:rsidRDefault="004E246A" w:rsidP="004E246A">
      <w:pPr>
        <w:pStyle w:val="Corpsdetexte"/>
        <w:rPr>
          <w:b/>
          <w:bCs/>
        </w:rPr>
      </w:pPr>
    </w:p>
    <w:p w14:paraId="2AD629BB" w14:textId="4342AED4" w:rsidR="004454EE" w:rsidRPr="00EF2159" w:rsidRDefault="004E246A" w:rsidP="00C236D1">
      <w:pPr>
        <w:pStyle w:val="Corpsdetexte"/>
        <w:rPr>
          <w:b/>
          <w:bCs/>
        </w:rPr>
      </w:pPr>
      <w:r>
        <w:rPr>
          <w:b/>
          <w:bCs/>
        </w:rPr>
        <w:t xml:space="preserve">6/ </w:t>
      </w:r>
      <w:r w:rsidR="004454EE" w:rsidRPr="00EF2159">
        <w:rPr>
          <w:b/>
          <w:bCs/>
        </w:rPr>
        <w:t>Déclaration du titulaire</w:t>
      </w:r>
    </w:p>
    <w:p w14:paraId="750BAFF1" w14:textId="0A9A9C40" w:rsidR="004454EE" w:rsidRDefault="004454EE" w:rsidP="004E246A">
      <w:pPr>
        <w:pStyle w:val="Corpsdetexte"/>
      </w:pPr>
      <w:r>
        <w:t>Le titulaire déclare que son sous-traitant remplit les conditions pour avoir droit au paiement direct (tel est le cas si le montant du contrat de sous-traitance est supérieur à 600</w:t>
      </w:r>
      <w:r w:rsidR="00D95D45">
        <w:t> </w:t>
      </w:r>
      <w:r>
        <w:t>euros TTC)</w:t>
      </w:r>
    </w:p>
    <w:p w14:paraId="5C69958D" w14:textId="136BF2A5" w:rsidR="004454EE" w:rsidRDefault="008C2297" w:rsidP="004E246A">
      <w:pPr>
        <w:pStyle w:val="Corpsdetexte"/>
      </w:pPr>
      <w:sdt>
        <w:sdtPr>
          <w:id w:val="-1126612068"/>
          <w14:checkbox>
            <w14:checked w14:val="0"/>
            <w14:checkedState w14:val="2612" w14:font="MS Gothic"/>
            <w14:uncheckedState w14:val="2610" w14:font="MS Gothic"/>
          </w14:checkbox>
        </w:sdtPr>
        <w:sdtEndPr/>
        <w:sdtContent>
          <w:r w:rsidR="00D95D45">
            <w:rPr>
              <w:rFonts w:ascii="MS Gothic" w:eastAsia="MS Gothic" w:hAnsi="MS Gothic" w:hint="eastAsia"/>
            </w:rPr>
            <w:t>☐</w:t>
          </w:r>
        </w:sdtContent>
      </w:sdt>
      <w:r w:rsidR="004454EE">
        <w:t xml:space="preserve"> </w:t>
      </w:r>
      <w:proofErr w:type="gramStart"/>
      <w:r w:rsidR="004454EE">
        <w:t>oui</w:t>
      </w:r>
      <w:proofErr w:type="gramEnd"/>
      <w:r w:rsidR="004454EE">
        <w:t xml:space="preserve"> </w:t>
      </w:r>
      <w:sdt>
        <w:sdtPr>
          <w:id w:val="659348748"/>
          <w14:checkbox>
            <w14:checked w14:val="0"/>
            <w14:checkedState w14:val="2612" w14:font="MS Gothic"/>
            <w14:uncheckedState w14:val="2610" w14:font="MS Gothic"/>
          </w14:checkbox>
        </w:sdtPr>
        <w:sdtEndPr/>
        <w:sdtContent>
          <w:r w:rsidR="00D95D45">
            <w:rPr>
              <w:rFonts w:ascii="MS Gothic" w:eastAsia="MS Gothic" w:hAnsi="MS Gothic" w:hint="eastAsia"/>
            </w:rPr>
            <w:t>☐</w:t>
          </w:r>
        </w:sdtContent>
      </w:sdt>
      <w:r w:rsidR="004454EE">
        <w:t xml:space="preserve"> non</w:t>
      </w:r>
    </w:p>
    <w:p w14:paraId="599B3CBB" w14:textId="77777777" w:rsidR="004454EE" w:rsidRPr="004E246A" w:rsidRDefault="004454EE" w:rsidP="004E246A">
      <w:pPr>
        <w:tabs>
          <w:tab w:val="right" w:leader="dot" w:pos="9214"/>
        </w:tabs>
        <w:autoSpaceDE w:val="0"/>
        <w:autoSpaceDN w:val="0"/>
        <w:adjustRightInd w:val="0"/>
        <w:spacing w:before="120"/>
        <w:rPr>
          <w:sz w:val="20"/>
        </w:rPr>
      </w:pPr>
      <w:r w:rsidRPr="004E246A">
        <w:rPr>
          <w:sz w:val="20"/>
        </w:rPr>
        <w:t xml:space="preserve">Fait à …………………………………………………………………………………………, le </w:t>
      </w:r>
      <w:r w:rsidRPr="004E246A">
        <w:rPr>
          <w:sz w:val="20"/>
        </w:rPr>
        <w:tab/>
      </w:r>
    </w:p>
    <w:p w14:paraId="3375AB19" w14:textId="77777777" w:rsidR="004454EE" w:rsidRDefault="004454EE" w:rsidP="004E246A">
      <w:pPr>
        <w:pStyle w:val="Corpsdetexte"/>
      </w:pPr>
      <w:r>
        <w:t>Le soumissionnaire ou le titulaire,</w:t>
      </w:r>
    </w:p>
    <w:p w14:paraId="4431BDC4" w14:textId="77777777" w:rsidR="004454EE" w:rsidRDefault="004454EE" w:rsidP="004E246A">
      <w:pPr>
        <w:pStyle w:val="Corpsdetexte"/>
      </w:pPr>
    </w:p>
    <w:p w14:paraId="3030F7A0" w14:textId="77777777" w:rsidR="004E246A" w:rsidRDefault="004E246A" w:rsidP="004E246A">
      <w:pPr>
        <w:pStyle w:val="Corpsdetexte"/>
      </w:pPr>
    </w:p>
    <w:p w14:paraId="32784503" w14:textId="77777777" w:rsidR="004E246A" w:rsidRDefault="004E246A" w:rsidP="004E246A">
      <w:pPr>
        <w:pStyle w:val="Corpsdetexte"/>
      </w:pPr>
    </w:p>
    <w:p w14:paraId="4A67F647" w14:textId="77777777" w:rsidR="004E246A" w:rsidRDefault="004E246A" w:rsidP="004E246A">
      <w:pPr>
        <w:pStyle w:val="Corpsdetexte"/>
      </w:pPr>
    </w:p>
    <w:p w14:paraId="245FF433" w14:textId="77777777" w:rsidR="004E246A" w:rsidRDefault="004E246A" w:rsidP="004E246A">
      <w:pPr>
        <w:pStyle w:val="Corpsdetexte"/>
      </w:pPr>
    </w:p>
    <w:p w14:paraId="6BF261E4" w14:textId="77777777" w:rsidR="004E246A" w:rsidRDefault="004E246A" w:rsidP="004E246A">
      <w:pPr>
        <w:pStyle w:val="Corpsdetexte"/>
      </w:pPr>
    </w:p>
    <w:p w14:paraId="0B5BA53A" w14:textId="77777777" w:rsidR="004E246A" w:rsidRDefault="004E246A" w:rsidP="004E246A">
      <w:pPr>
        <w:pStyle w:val="Corpsdetexte"/>
      </w:pPr>
    </w:p>
    <w:p w14:paraId="50DA671F" w14:textId="77777777" w:rsidR="004E246A" w:rsidRDefault="004E246A" w:rsidP="004E246A">
      <w:pPr>
        <w:pStyle w:val="Corpsdetexte"/>
      </w:pPr>
    </w:p>
    <w:p w14:paraId="6A8CC7C4" w14:textId="4780E899" w:rsidR="004454EE" w:rsidRDefault="004454EE" w:rsidP="00C236D1">
      <w:pPr>
        <w:pStyle w:val="Corpsdetexte"/>
      </w:pPr>
      <w:r>
        <w:t>La notification du marché emporte acceptation du sous-traitant et agrément de ses conditions de paiement par l</w:t>
      </w:r>
      <w:r w:rsidR="00D95D45">
        <w:t>’</w:t>
      </w:r>
      <w:r>
        <w:t>acheteur.</w:t>
      </w:r>
    </w:p>
    <w:sectPr w:rsidR="004454EE" w:rsidSect="00243C21">
      <w:headerReference w:type="default" r:id="rId17"/>
      <w:footerReference w:type="default" r:id="rId18"/>
      <w:pgSz w:w="11900" w:h="16840"/>
      <w:pgMar w:top="2254" w:right="1418" w:bottom="1418" w:left="1418" w:header="709" w:footer="56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Sophie BAUDOUX" w:date="2023-05-25T10:50:00Z" w:initials="SB">
    <w:p w14:paraId="409DA9C4" w14:textId="77777777" w:rsidR="00B2712F" w:rsidRDefault="00B2712F" w:rsidP="00B63DBC">
      <w:pPr>
        <w:pStyle w:val="Commentaire"/>
      </w:pPr>
      <w:r>
        <w:rPr>
          <w:rStyle w:val="Marquedecommentaire"/>
        </w:rPr>
        <w:annotationRef/>
      </w:r>
      <w:r>
        <w:t>vérifier</w:t>
      </w:r>
    </w:p>
  </w:comment>
  <w:comment w:id="10" w:author="Sophie BAUDOUX" w:date="2023-05-24T07:19:00Z" w:initials="SB">
    <w:p w14:paraId="0A2D1B16" w14:textId="77777777" w:rsidR="00A17DFE" w:rsidRDefault="00461D3F" w:rsidP="00B62396">
      <w:pPr>
        <w:pStyle w:val="Commentaire"/>
      </w:pPr>
      <w:r>
        <w:rPr>
          <w:rStyle w:val="Marquedecommentaire"/>
        </w:rPr>
        <w:annotationRef/>
      </w:r>
      <w:r w:rsidR="00A17DFE">
        <w:t>Vérifier</w:t>
      </w:r>
    </w:p>
  </w:comment>
  <w:comment w:id="45" w:author="Sophie BAUDOUX" w:date="2023-05-24T07:34:00Z" w:initials="SB">
    <w:p w14:paraId="00F4BF6C" w14:textId="77777777" w:rsidR="009436C0" w:rsidRDefault="009436C0" w:rsidP="009436C0">
      <w:pPr>
        <w:pStyle w:val="Commentaire"/>
      </w:pPr>
      <w:r>
        <w:rPr>
          <w:rStyle w:val="Marquedecommentaire"/>
        </w:rPr>
        <w:annotationRef/>
      </w:r>
      <w:r>
        <w:t xml:space="preserve">Confirmer période de préparation </w:t>
      </w:r>
    </w:p>
  </w:comment>
  <w:comment w:id="48" w:author="Sophie BAUDOUX" w:date="2023-05-24T07:34:00Z" w:initials="SB">
    <w:p w14:paraId="60BAF491" w14:textId="77777777" w:rsidR="009436C0" w:rsidRDefault="009436C0" w:rsidP="009436C0">
      <w:pPr>
        <w:pStyle w:val="Commentaire"/>
      </w:pPr>
      <w:r>
        <w:rPr>
          <w:rStyle w:val="Marquedecommentaire"/>
        </w:rPr>
        <w:annotationRef/>
      </w:r>
      <w:r>
        <w:t xml:space="preserve">Confirmer période de préparation </w:t>
      </w:r>
    </w:p>
  </w:comment>
  <w:comment w:id="57" w:author="Sophie BAUDOUX" w:date="2023-05-31T10:05:00Z" w:initials="SB">
    <w:p w14:paraId="2C81E5DC" w14:textId="77777777" w:rsidR="001A0E90" w:rsidRDefault="001A0E90" w:rsidP="009623E5">
      <w:pPr>
        <w:pStyle w:val="Commentaire"/>
      </w:pPr>
      <w:r>
        <w:rPr>
          <w:rStyle w:val="Marquedecommentaire"/>
        </w:rPr>
        <w:annotationRef/>
      </w:r>
      <w:r>
        <w:t>24 mois</w:t>
      </w:r>
    </w:p>
  </w:comment>
  <w:comment w:id="78" w:author="Sophie BAUDOUX" w:date="2023-05-24T07:34:00Z" w:initials="SB">
    <w:p w14:paraId="2C885DD0" w14:textId="77777777" w:rsidR="008C2297" w:rsidRDefault="008C2297" w:rsidP="008C2297">
      <w:pPr>
        <w:pStyle w:val="Commentaire"/>
      </w:pPr>
      <w:r>
        <w:rPr>
          <w:rStyle w:val="Marquedecommentaire"/>
        </w:rPr>
        <w:annotationRef/>
      </w:r>
      <w:r>
        <w:t xml:space="preserve">Confirmer période de préparation </w:t>
      </w:r>
    </w:p>
  </w:comment>
  <w:comment w:id="91" w:author="Sophie BAUDOUX" w:date="2023-05-24T07:34:00Z" w:initials="SB">
    <w:p w14:paraId="0683D1C7" w14:textId="77777777" w:rsidR="008C2297" w:rsidRDefault="008C2297" w:rsidP="008C2297">
      <w:pPr>
        <w:pStyle w:val="Commentaire"/>
      </w:pPr>
      <w:r>
        <w:rPr>
          <w:rStyle w:val="Marquedecommentaire"/>
        </w:rPr>
        <w:annotationRef/>
      </w:r>
      <w:r>
        <w:t xml:space="preserve">Confirmer période de préparation </w:t>
      </w:r>
    </w:p>
  </w:comment>
  <w:comment w:id="107" w:author="Sophie BAUDOUX" w:date="2023-05-31T10:05:00Z" w:initials="SB">
    <w:p w14:paraId="0A137146" w14:textId="77777777" w:rsidR="008C2297" w:rsidRDefault="008C2297" w:rsidP="008C2297">
      <w:pPr>
        <w:pStyle w:val="Commentaire"/>
      </w:pPr>
      <w:r>
        <w:rPr>
          <w:rStyle w:val="Marquedecommentaire"/>
        </w:rPr>
        <w:annotationRef/>
      </w:r>
      <w:r>
        <w:t>24 mois</w:t>
      </w:r>
    </w:p>
  </w:comment>
  <w:comment w:id="110" w:author="Sophie BAUDOUX" w:date="2023-05-25T09:44:00Z" w:initials="SB">
    <w:p w14:paraId="56700141" w14:textId="45ABD455" w:rsidR="00B80187" w:rsidRDefault="00B80187" w:rsidP="002A19EC">
      <w:pPr>
        <w:pStyle w:val="Commentaire"/>
      </w:pPr>
      <w:r>
        <w:rPr>
          <w:rStyle w:val="Marquedecommentaire"/>
        </w:rPr>
        <w:annotationRef/>
      </w:r>
      <w:r>
        <w:t>À confirmer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09DA9C4" w15:done="0"/>
  <w15:commentEx w15:paraId="0A2D1B16" w15:done="0"/>
  <w15:commentEx w15:paraId="00F4BF6C" w15:done="0"/>
  <w15:commentEx w15:paraId="60BAF491" w15:done="0"/>
  <w15:commentEx w15:paraId="2C81E5DC" w15:done="0"/>
  <w15:commentEx w15:paraId="2C885DD0" w15:done="0"/>
  <w15:commentEx w15:paraId="0683D1C7" w15:done="0"/>
  <w15:commentEx w15:paraId="0A137146" w15:done="0"/>
  <w15:commentEx w15:paraId="5670014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19BBDA" w16cex:dateUtc="2023-05-25T07:50:00Z"/>
  <w16cex:commentExtensible w16cex:durableId="281838FE" w16cex:dateUtc="2023-05-24T04:19:00Z"/>
  <w16cex:commentExtensible w16cex:durableId="28183C97" w16cex:dateUtc="2023-05-24T04:34:00Z"/>
  <w16cex:commentExtensible w16cex:durableId="2819ABCF" w16cex:dateUtc="2023-05-24T04:34:00Z"/>
  <w16cex:commentExtensible w16cex:durableId="28219A5F" w16cex:dateUtc="2023-05-31T07:05:00Z"/>
  <w16cex:commentExtensible w16cex:durableId="2864E798" w16cex:dateUtc="2023-05-24T04:34:00Z"/>
  <w16cex:commentExtensible w16cex:durableId="2864E797" w16cex:dateUtc="2023-05-24T04:34:00Z"/>
  <w16cex:commentExtensible w16cex:durableId="2864E796" w16cex:dateUtc="2023-05-31T07:05:00Z"/>
  <w16cex:commentExtensible w16cex:durableId="2819AC78" w16cex:dateUtc="2023-05-25T06: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09DA9C4" w16cid:durableId="2819BBDA"/>
  <w16cid:commentId w16cid:paraId="0A2D1B16" w16cid:durableId="281838FE"/>
  <w16cid:commentId w16cid:paraId="00F4BF6C" w16cid:durableId="28183C97"/>
  <w16cid:commentId w16cid:paraId="60BAF491" w16cid:durableId="2819ABCF"/>
  <w16cid:commentId w16cid:paraId="2C81E5DC" w16cid:durableId="28219A5F"/>
  <w16cid:commentId w16cid:paraId="2C885DD0" w16cid:durableId="2864E798"/>
  <w16cid:commentId w16cid:paraId="0683D1C7" w16cid:durableId="2864E797"/>
  <w16cid:commentId w16cid:paraId="0A137146" w16cid:durableId="2864E796"/>
  <w16cid:commentId w16cid:paraId="56700141" w16cid:durableId="2819AC7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4F5AF4" w14:textId="77777777" w:rsidR="00072859" w:rsidRDefault="00072859" w:rsidP="004D3D75">
      <w:r>
        <w:separator/>
      </w:r>
    </w:p>
    <w:p w14:paraId="5B60EBA0" w14:textId="77777777" w:rsidR="00072859" w:rsidRDefault="00072859" w:rsidP="004D3D75"/>
  </w:endnote>
  <w:endnote w:type="continuationSeparator" w:id="0">
    <w:p w14:paraId="128A07BD" w14:textId="77777777" w:rsidR="00072859" w:rsidRDefault="00072859" w:rsidP="004D3D75">
      <w:r>
        <w:continuationSeparator/>
      </w:r>
    </w:p>
    <w:p w14:paraId="54579DCC" w14:textId="77777777" w:rsidR="00072859" w:rsidRDefault="00072859" w:rsidP="004D3D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Bree Serif">
    <w:panose1 w:val="02000503040000020004"/>
    <w:charset w:val="00"/>
    <w:family w:val="auto"/>
    <w:pitch w:val="variable"/>
    <w:sig w:usb0="A00000AF" w:usb1="4000204B" w:usb2="00000000" w:usb3="00000000" w:csb0="00000093" w:csb1="00000000"/>
  </w:font>
  <w:font w:name="Arial Gras">
    <w:panose1 w:val="020B0704020202020204"/>
    <w:charset w:val="00"/>
    <w:family w:val="swiss"/>
    <w:notTrueType/>
    <w:pitch w:val="variable"/>
    <w:sig w:usb0="00000003" w:usb1="00000000" w:usb2="00000000" w:usb3="00000000" w:csb0="00000001" w:csb1="00000000"/>
  </w:font>
  <w:font w:name="Aller Light">
    <w:altName w:val="Aller"/>
    <w:panose1 w:val="02000503000000020004"/>
    <w:charset w:val="00"/>
    <w:family w:val="auto"/>
    <w:pitch w:val="variable"/>
    <w:sig w:usb0="A00000AF" w:usb1="5000205B" w:usb2="00000000" w:usb3="00000000" w:csb0="00000093" w:csb1="00000000"/>
  </w:font>
  <w:font w:name="Arial Unicode MS">
    <w:altName w:val="Yu Gothic"/>
    <w:panose1 w:val="020B0604020202020204"/>
    <w:charset w:val="80"/>
    <w:family w:val="swiss"/>
    <w:pitch w:val="variable"/>
    <w:sig w:usb0="F7FFAEFF" w:usb1="F9DFFFFF" w:usb2="0000007F" w:usb3="00000000" w:csb0="003F01FF" w:csb1="00000000"/>
  </w:font>
  <w:font w:name="Calibri">
    <w:altName w:val="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ller">
    <w:panose1 w:val="020B0503030302020204"/>
    <w:charset w:val="00"/>
    <w:family w:val="swiss"/>
    <w:pitch w:val="variable"/>
    <w:sig w:usb0="A00000AF" w:usb1="5000205B" w:usb2="00000000" w:usb3="00000000" w:csb0="0000009B" w:csb1="00000000"/>
  </w:font>
  <w:font w:name="Calibri Light">
    <w:panose1 w:val="020F0302020204030204"/>
    <w:charset w:val="00"/>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ell MT">
    <w:panose1 w:val="02020503060305020303"/>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Bebas Neue Regular">
    <w:altName w:val="Calibri"/>
    <w:panose1 w:val="00000000000000000000"/>
    <w:charset w:val="00"/>
    <w:family w:val="modern"/>
    <w:notTrueType/>
    <w:pitch w:val="variable"/>
    <w:sig w:usb0="A000022F" w:usb1="1000005B" w:usb2="00000000" w:usb3="00000000" w:csb0="00000097" w:csb1="00000000"/>
  </w:font>
  <w:font w:name="Liberation Serif">
    <w:altName w:val="Times New Roman"/>
    <w:charset w:val="00"/>
    <w:family w:val="roman"/>
    <w:pitch w:val="variable"/>
    <w:sig w:usb0="E0000AFF" w:usb1="500078FF" w:usb2="00000021" w:usb3="00000000" w:csb0="000001BF" w:csb1="00000000"/>
  </w:font>
  <w:font w:name="Consolas">
    <w:panose1 w:val="020B0609020204030204"/>
    <w:charset w:val="00"/>
    <w:family w:val="modern"/>
    <w:pitch w:val="fixed"/>
    <w:sig w:usb0="E00006FF" w:usb1="0000FCFF" w:usb2="00000001" w:usb3="00000000" w:csb0="0000019F" w:csb1="00000000"/>
  </w:font>
  <w:font w:name="Times New Roman (Corps CS)">
    <w:altName w:val="Times New Roman"/>
    <w:charset w:val="00"/>
    <w:family w:val="roman"/>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292669618"/>
      <w:docPartObj>
        <w:docPartGallery w:val="Page Numbers (Bottom of Page)"/>
        <w:docPartUnique/>
      </w:docPartObj>
    </w:sdtPr>
    <w:sdtEndPr>
      <w:rPr>
        <w:rStyle w:val="Numrodepage"/>
      </w:rPr>
    </w:sdtEndPr>
    <w:sdtContent>
      <w:p w14:paraId="15450EB6" w14:textId="77777777" w:rsidR="00FA5CFB" w:rsidRDefault="00FA5CFB" w:rsidP="005A036D">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D95D45">
          <w:rPr>
            <w:rStyle w:val="Numrodepage"/>
            <w:noProof/>
          </w:rPr>
          <w:t>1</w:t>
        </w:r>
        <w:r>
          <w:rPr>
            <w:rStyle w:val="Numrodepage"/>
          </w:rPr>
          <w:fldChar w:fldCharType="end"/>
        </w:r>
      </w:p>
    </w:sdtContent>
  </w:sdt>
  <w:p w14:paraId="15521178" w14:textId="77777777" w:rsidR="00FA5CFB" w:rsidRDefault="00FA5CFB" w:rsidP="005C6BC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E5A7D" w14:textId="77777777" w:rsidR="00FA5CFB" w:rsidRDefault="00FA5CFB" w:rsidP="001144D5">
    <w:pPr>
      <w:pStyle w:val="Pieddepage"/>
      <w:spacing w:line="276" w:lineRule="auto"/>
      <w:rPr>
        <w:sz w:val="16"/>
        <w:szCs w:val="16"/>
      </w:rPr>
    </w:pPr>
    <w:r w:rsidRPr="00936948">
      <w:rPr>
        <w:noProof/>
      </w:rPr>
      <w:drawing>
        <wp:anchor distT="0" distB="0" distL="114300" distR="114300" simplePos="0" relativeHeight="251657216" behindDoc="1" locked="0" layoutInCell="1" allowOverlap="1" wp14:anchorId="42A14675" wp14:editId="4018C15C">
          <wp:simplePos x="0" y="0"/>
          <wp:positionH relativeFrom="column">
            <wp:posOffset>5003165</wp:posOffset>
          </wp:positionH>
          <wp:positionV relativeFrom="paragraph">
            <wp:posOffset>-263525</wp:posOffset>
          </wp:positionV>
          <wp:extent cx="1423256" cy="720000"/>
          <wp:effectExtent l="0" t="0" r="5715" b="4445"/>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23256" cy="720000"/>
                  </a:xfrm>
                  <a:prstGeom prst="rect">
                    <a:avLst/>
                  </a:prstGeom>
                </pic:spPr>
              </pic:pic>
            </a:graphicData>
          </a:graphic>
          <wp14:sizeRelH relativeFrom="page">
            <wp14:pctWidth>0</wp14:pctWidth>
          </wp14:sizeRelH>
          <wp14:sizeRelV relativeFrom="page">
            <wp14:pctHeight>0</wp14:pctHeight>
          </wp14:sizeRelV>
        </wp:anchor>
      </w:drawing>
    </w:r>
  </w:p>
  <w:p w14:paraId="29B21EA4" w14:textId="77777777" w:rsidR="00FA5CFB" w:rsidRPr="001B6BD4" w:rsidRDefault="00FA5CFB" w:rsidP="001144D5">
    <w:pPr>
      <w:pStyle w:val="Pieddepage"/>
      <w:spacing w:line="276" w:lineRule="auto"/>
      <w:rPr>
        <w:b/>
        <w:bCs/>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129C9" w14:textId="40650F51" w:rsidR="001144D5" w:rsidRPr="001B6BD4" w:rsidRDefault="001144D5" w:rsidP="005C6BC1">
    <w:pPr>
      <w:pStyle w:val="Pieddepage"/>
      <w:spacing w:line="276" w:lineRule="auto"/>
      <w:ind w:right="360"/>
      <w:rPr>
        <w:b/>
        <w:bCs/>
        <w:sz w:val="16"/>
        <w:szCs w:val="16"/>
      </w:rPr>
    </w:pPr>
    <w:r w:rsidRPr="005C6BC1">
      <w:rPr>
        <w:noProof/>
      </w:rPr>
      <w:t xml:space="preserve"> </w:t>
    </w:r>
  </w:p>
  <w:p w14:paraId="3E5CA956" w14:textId="77777777" w:rsidR="001144D5" w:rsidRPr="001B6BD4" w:rsidRDefault="001144D5" w:rsidP="00FE29BD">
    <w:pPr>
      <w:pStyle w:val="Pieddepage"/>
      <w:tabs>
        <w:tab w:val="left" w:pos="851"/>
      </w:tabs>
      <w:spacing w:line="276" w:lineRule="auto"/>
      <w:jc w:val="right"/>
      <w:rPr>
        <w:b/>
        <w:bCs/>
        <w:sz w:val="16"/>
        <w:szCs w:val="16"/>
      </w:rPr>
    </w:pPr>
  </w:p>
  <w:sdt>
    <w:sdtPr>
      <w:rPr>
        <w:sz w:val="16"/>
        <w:szCs w:val="18"/>
      </w:rPr>
      <w:id w:val="-1122841166"/>
      <w:docPartObj>
        <w:docPartGallery w:val="Page Numbers (Bottom of Page)"/>
        <w:docPartUnique/>
      </w:docPartObj>
    </w:sdtPr>
    <w:sdtEndPr/>
    <w:sdtContent>
      <w:p w14:paraId="26623392" w14:textId="1B7B0C8A" w:rsidR="00DC054B" w:rsidRPr="00171FEC" w:rsidRDefault="00DC054B" w:rsidP="00DC054B">
        <w:pPr>
          <w:pStyle w:val="Pieddepage"/>
          <w:rPr>
            <w:sz w:val="16"/>
            <w:szCs w:val="18"/>
          </w:rPr>
        </w:pPr>
        <w:proofErr w:type="spellStart"/>
        <w:r>
          <w:rPr>
            <w:sz w:val="16"/>
            <w:szCs w:val="18"/>
          </w:rPr>
          <w:t>AE</w:t>
        </w:r>
        <w:proofErr w:type="spellEnd"/>
        <w:r w:rsidRPr="00171FEC">
          <w:rPr>
            <w:sz w:val="16"/>
            <w:szCs w:val="18"/>
          </w:rPr>
          <w:t xml:space="preserve"> – Marché de travaux – ZAE de </w:t>
        </w:r>
        <w:proofErr w:type="spellStart"/>
        <w:r w:rsidRPr="00171FEC">
          <w:rPr>
            <w:sz w:val="16"/>
            <w:szCs w:val="18"/>
          </w:rPr>
          <w:t>Malamani</w:t>
        </w:r>
        <w:proofErr w:type="spellEnd"/>
        <w:r w:rsidRPr="00171FEC">
          <w:rPr>
            <w:sz w:val="16"/>
            <w:szCs w:val="18"/>
          </w:rPr>
          <w:tab/>
        </w:r>
        <w:r w:rsidRPr="00171FEC">
          <w:rPr>
            <w:sz w:val="16"/>
            <w:szCs w:val="18"/>
          </w:rPr>
          <w:tab/>
          <w:t xml:space="preserve"> </w:t>
        </w:r>
        <w:r w:rsidRPr="00171FEC">
          <w:rPr>
            <w:sz w:val="16"/>
            <w:szCs w:val="18"/>
          </w:rPr>
          <w:fldChar w:fldCharType="begin"/>
        </w:r>
        <w:r w:rsidRPr="00171FEC">
          <w:rPr>
            <w:sz w:val="16"/>
            <w:szCs w:val="18"/>
          </w:rPr>
          <w:instrText>PAGE   \* MERGEFORMAT</w:instrText>
        </w:r>
        <w:r w:rsidRPr="00171FEC">
          <w:rPr>
            <w:sz w:val="16"/>
            <w:szCs w:val="18"/>
          </w:rPr>
          <w:fldChar w:fldCharType="separate"/>
        </w:r>
        <w:r>
          <w:rPr>
            <w:sz w:val="16"/>
            <w:szCs w:val="18"/>
          </w:rPr>
          <w:t>22</w:t>
        </w:r>
        <w:r w:rsidRPr="00171FEC">
          <w:rPr>
            <w:sz w:val="16"/>
            <w:szCs w:val="18"/>
          </w:rPr>
          <w:fldChar w:fldCharType="end"/>
        </w:r>
      </w:p>
    </w:sdtContent>
  </w:sdt>
  <w:p w14:paraId="03D90D41" w14:textId="4A793139" w:rsidR="00BD6425" w:rsidRDefault="00BD6425" w:rsidP="00DC054B">
    <w:pPr>
      <w:tabs>
        <w:tab w:val="left" w:pos="2061"/>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D8A1F1" w14:textId="77777777" w:rsidR="00072859" w:rsidRDefault="00072859" w:rsidP="004D3D75">
      <w:r>
        <w:separator/>
      </w:r>
    </w:p>
    <w:p w14:paraId="52C95811" w14:textId="77777777" w:rsidR="00072859" w:rsidRDefault="00072859" w:rsidP="004D3D75"/>
  </w:footnote>
  <w:footnote w:type="continuationSeparator" w:id="0">
    <w:p w14:paraId="079268B9" w14:textId="77777777" w:rsidR="00072859" w:rsidRDefault="00072859" w:rsidP="004D3D75">
      <w:r>
        <w:continuationSeparator/>
      </w:r>
    </w:p>
    <w:p w14:paraId="16C834E9" w14:textId="77777777" w:rsidR="00072859" w:rsidRDefault="00072859" w:rsidP="004D3D7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53FE0" w14:textId="77777777" w:rsidR="00FA5CFB" w:rsidRDefault="001A1C75" w:rsidP="004D3D75">
    <w:pPr>
      <w:pStyle w:val="En-tte"/>
    </w:pPr>
    <w:r>
      <mc:AlternateContent>
        <mc:Choice Requires="wpg">
          <w:drawing>
            <wp:anchor distT="0" distB="0" distL="114300" distR="114300" simplePos="0" relativeHeight="251659264" behindDoc="0" locked="0" layoutInCell="1" allowOverlap="1" wp14:anchorId="0A7B35A5" wp14:editId="33C5B443">
              <wp:simplePos x="0" y="0"/>
              <wp:positionH relativeFrom="column">
                <wp:posOffset>-700405</wp:posOffset>
              </wp:positionH>
              <wp:positionV relativeFrom="paragraph">
                <wp:posOffset>-231140</wp:posOffset>
              </wp:positionV>
              <wp:extent cx="6448425" cy="1745615"/>
              <wp:effectExtent l="0" t="0" r="9525" b="6985"/>
              <wp:wrapNone/>
              <wp:docPr id="1" name="Groupe 1"/>
              <wp:cNvGraphicFramePr/>
              <a:graphic xmlns:a="http://schemas.openxmlformats.org/drawingml/2006/main">
                <a:graphicData uri="http://schemas.microsoft.com/office/word/2010/wordprocessingGroup">
                  <wpg:wgp>
                    <wpg:cNvGrpSpPr/>
                    <wpg:grpSpPr>
                      <a:xfrm>
                        <a:off x="0" y="0"/>
                        <a:ext cx="6448425" cy="1745615"/>
                        <a:chOff x="0" y="0"/>
                        <a:chExt cx="6448425" cy="1745615"/>
                      </a:xfrm>
                    </wpg:grpSpPr>
                    <pic:pic xmlns:pic="http://schemas.openxmlformats.org/drawingml/2006/picture">
                      <pic:nvPicPr>
                        <pic:cNvPr id="6" name="Image 6"/>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4362450" y="238125"/>
                          <a:ext cx="2085975" cy="890905"/>
                        </a:xfrm>
                        <a:prstGeom prst="rect">
                          <a:avLst/>
                        </a:prstGeom>
                      </pic:spPr>
                    </pic:pic>
                    <pic:pic xmlns:pic="http://schemas.openxmlformats.org/drawingml/2006/picture">
                      <pic:nvPicPr>
                        <pic:cNvPr id="5" name="Image 5"/>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491230" cy="1745615"/>
                        </a:xfrm>
                        <a:prstGeom prst="rect">
                          <a:avLst/>
                        </a:prstGeom>
                      </pic:spPr>
                    </pic:pic>
                  </wpg:wgp>
                </a:graphicData>
              </a:graphic>
            </wp:anchor>
          </w:drawing>
        </mc:Choice>
        <mc:Fallback>
          <w:pict>
            <v:group w14:anchorId="6399BFE5" id="Groupe 1" o:spid="_x0000_s1026" style="position:absolute;margin-left:-55.15pt;margin-top:-18.2pt;width:507.75pt;height:137.45pt;z-index:251659264" coordsize="64484,17456"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1027" type="#_x0000_t75" style="position:absolute;left:43624;top:2381;width:20860;height:89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">
                <v:imagedata r:id="rId3" o:title=""/>
              </v:shape>
              <v:shape id="Image 5" o:spid="_x0000_s1028" type="#_x0000_t75" style="position:absolute;width:34912;height:174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">
                <v:imagedata r:id="rId4" o:title=""/>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48D63" w14:textId="77777777" w:rsidR="00142024" w:rsidRDefault="00DD2139" w:rsidP="004D3D75">
    <w:pPr>
      <w:pStyle w:val="En-tte"/>
    </w:pPr>
    <w:r w:rsidRPr="00A31C6A">
      <w:drawing>
        <wp:anchor distT="0" distB="0" distL="114300" distR="114300" simplePos="0" relativeHeight="251668480" behindDoc="0" locked="0" layoutInCell="1" allowOverlap="1" wp14:anchorId="10BEAB82" wp14:editId="7DC65FD5">
          <wp:simplePos x="0" y="0"/>
          <wp:positionH relativeFrom="column">
            <wp:posOffset>622935</wp:posOffset>
          </wp:positionH>
          <wp:positionV relativeFrom="page">
            <wp:posOffset>-1102360</wp:posOffset>
          </wp:positionV>
          <wp:extent cx="889000" cy="3516630"/>
          <wp:effectExtent l="635" t="0" r="6985" b="6985"/>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rot="16200000">
                    <a:off x="0" y="0"/>
                    <a:ext cx="889000" cy="3516630"/>
                  </a:xfrm>
                  <a:prstGeom prst="rect">
                    <a:avLst/>
                  </a:prstGeom>
                </pic:spPr>
              </pic:pic>
            </a:graphicData>
          </a:graphic>
          <wp14:sizeRelH relativeFrom="page">
            <wp14:pctWidth>0</wp14:pctWidth>
          </wp14:sizeRelH>
          <wp14:sizeRelV relativeFrom="page">
            <wp14:pctHeight>0</wp14:pctHeight>
          </wp14:sizeRelV>
        </wp:anchor>
      </w:drawing>
    </w:r>
  </w:p>
  <w:p w14:paraId="2C80D1F4" w14:textId="77777777" w:rsidR="00BD6425" w:rsidRDefault="00BD6425" w:rsidP="004D3D7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696F06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ABBE1A0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3F90CAC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80F2371A"/>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D402CEF4"/>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D4AEEE2"/>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44A9F28"/>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060C7442"/>
    <w:lvl w:ilvl="0">
      <w:start w:val="1"/>
      <w:numFmt w:val="decimal"/>
      <w:pStyle w:val="Listenumros"/>
      <w:lvlText w:val="%1."/>
      <w:lvlJc w:val="left"/>
      <w:pPr>
        <w:tabs>
          <w:tab w:val="num" w:pos="360"/>
        </w:tabs>
        <w:ind w:left="360" w:hanging="360"/>
      </w:pPr>
    </w:lvl>
  </w:abstractNum>
  <w:abstractNum w:abstractNumId="8" w15:restartNumberingAfterBreak="0">
    <w:nsid w:val="00001C4D"/>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3C267A7"/>
    <w:multiLevelType w:val="multilevel"/>
    <w:tmpl w:val="1ED06410"/>
    <w:lvl w:ilvl="0">
      <w:start w:val="1"/>
      <w:numFmt w:val="decimal"/>
      <w:lvlRestart w:val="0"/>
      <w:lvlText w:val="%1."/>
      <w:lvlJc w:val="left"/>
      <w:pPr>
        <w:tabs>
          <w:tab w:val="num" w:pos="283"/>
        </w:tabs>
        <w:ind w:left="283" w:hanging="283"/>
      </w:pPr>
    </w:lvl>
    <w:lvl w:ilvl="1">
      <w:start w:val="1"/>
      <w:numFmt w:val="decimal"/>
      <w:lvlText w:val="%1.%2."/>
      <w:lvlJc w:val="left"/>
      <w:pPr>
        <w:tabs>
          <w:tab w:val="num" w:pos="283"/>
        </w:tabs>
        <w:ind w:left="283" w:hanging="283"/>
      </w:pPr>
    </w:lvl>
    <w:lvl w:ilvl="2">
      <w:start w:val="1"/>
      <w:numFmt w:val="decimal"/>
      <w:lvlText w:val="%1.%2.%3."/>
      <w:lvlJc w:val="left"/>
      <w:pPr>
        <w:tabs>
          <w:tab w:val="num" w:pos="283"/>
        </w:tabs>
        <w:ind w:left="283" w:hanging="283"/>
      </w:pPr>
    </w:lvl>
    <w:lvl w:ilvl="3">
      <w:start w:val="1"/>
      <w:numFmt w:val="decimal"/>
      <w:lvlText w:val="%1.%2.%3.%4."/>
      <w:lvlJc w:val="left"/>
      <w:pPr>
        <w:tabs>
          <w:tab w:val="num" w:pos="283"/>
        </w:tabs>
        <w:ind w:left="283" w:hanging="283"/>
      </w:pPr>
    </w:lvl>
    <w:lvl w:ilvl="4">
      <w:start w:val="1"/>
      <w:numFmt w:val="decimal"/>
      <w:lvlText w:val="%1.%2.%3.%4.%5."/>
      <w:lvlJc w:val="left"/>
      <w:pPr>
        <w:tabs>
          <w:tab w:val="num" w:pos="283"/>
        </w:tabs>
        <w:ind w:left="283" w:hanging="283"/>
      </w:pPr>
    </w:lvl>
    <w:lvl w:ilvl="5">
      <w:start w:val="1"/>
      <w:numFmt w:val="decimal"/>
      <w:lvlText w:val="%1.%2.%3.%4.%5.%6."/>
      <w:lvlJc w:val="left"/>
      <w:pPr>
        <w:tabs>
          <w:tab w:val="num" w:pos="283"/>
        </w:tabs>
        <w:ind w:left="283" w:hanging="283"/>
      </w:pPr>
    </w:lvl>
    <w:lvl w:ilvl="6">
      <w:start w:val="1"/>
      <w:numFmt w:val="decimal"/>
      <w:lvlText w:val="%1.%2.%3.%4.%5.%6.%7."/>
      <w:lvlJc w:val="left"/>
      <w:pPr>
        <w:tabs>
          <w:tab w:val="num" w:pos="283"/>
        </w:tabs>
        <w:ind w:left="283" w:hanging="283"/>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B2C5B06"/>
    <w:multiLevelType w:val="multilevel"/>
    <w:tmpl w:val="AC26D41A"/>
    <w:styleLink w:val="Listeactuelle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D4F4A96"/>
    <w:multiLevelType w:val="hybridMultilevel"/>
    <w:tmpl w:val="ED4AE868"/>
    <w:lvl w:ilvl="0" w:tplc="6F72D150">
      <w:start w:val="1"/>
      <w:numFmt w:val="bullet"/>
      <w:pStyle w:val="Listepuces2"/>
      <w:lvlText w:val=""/>
      <w:lvlJc w:val="left"/>
      <w:pPr>
        <w:ind w:left="694" w:hanging="360"/>
      </w:pPr>
      <w:rPr>
        <w:rFonts w:ascii="Wingdings" w:hAnsi="Wingdings" w:hint="default"/>
        <w:b/>
        <w:i w:val="0"/>
        <w:color w:val="28499A" w:themeColor="text1"/>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EA50AF0"/>
    <w:multiLevelType w:val="hybridMultilevel"/>
    <w:tmpl w:val="A1B2A0E4"/>
    <w:numStyleLink w:val="Style3import"/>
  </w:abstractNum>
  <w:abstractNum w:abstractNumId="13" w15:restartNumberingAfterBreak="0">
    <w:nsid w:val="145D5ECD"/>
    <w:multiLevelType w:val="hybridMultilevel"/>
    <w:tmpl w:val="0BCE554A"/>
    <w:lvl w:ilvl="0" w:tplc="61AA564C">
      <w:start w:val="1"/>
      <w:numFmt w:val="bullet"/>
      <w:pStyle w:val="listepuce"/>
      <w:lvlText w:val=""/>
      <w:lvlJc w:val="left"/>
      <w:pPr>
        <w:ind w:left="720" w:hanging="360"/>
      </w:pPr>
      <w:rPr>
        <w:rFonts w:ascii="Wingdings 3" w:hAnsi="Wingdings 3" w:hint="default"/>
        <w:color w:val="39AA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4B6375C"/>
    <w:multiLevelType w:val="multilevel"/>
    <w:tmpl w:val="6EA08E8C"/>
    <w:lvl w:ilvl="0">
      <w:start w:val="1"/>
      <w:numFmt w:val="decimal"/>
      <w:pStyle w:val="Listenumrote"/>
      <w:lvlText w:val="%1."/>
      <w:lvlJc w:val="left"/>
      <w:pPr>
        <w:ind w:left="417" w:hanging="360"/>
      </w:pPr>
      <w:rPr>
        <w:rFonts w:ascii="Bree Serif" w:hAnsi="Bree Serif" w:hint="default"/>
        <w:b/>
        <w:i w:val="0"/>
        <w:color w:val="28499A" w:themeColor="text1"/>
        <w:sz w:val="18"/>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16417C6C"/>
    <w:multiLevelType w:val="multilevel"/>
    <w:tmpl w:val="75584EA8"/>
    <w:styleLink w:val="Listeactuelle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97D02B8"/>
    <w:multiLevelType w:val="multilevel"/>
    <w:tmpl w:val="710069BC"/>
    <w:lvl w:ilvl="0">
      <w:start w:val="1"/>
      <w:numFmt w:val="decimal"/>
      <w:lvlRestart w:val="0"/>
      <w:lvlText w:val="%1."/>
      <w:lvlJc w:val="left"/>
      <w:pPr>
        <w:tabs>
          <w:tab w:val="num" w:pos="283"/>
        </w:tabs>
        <w:ind w:left="283" w:hanging="283"/>
      </w:pPr>
    </w:lvl>
    <w:lvl w:ilvl="1">
      <w:start w:val="1"/>
      <w:numFmt w:val="decimal"/>
      <w:lvlText w:val="%1.%2."/>
      <w:lvlJc w:val="left"/>
      <w:pPr>
        <w:tabs>
          <w:tab w:val="num" w:pos="283"/>
        </w:tabs>
        <w:ind w:left="283" w:hanging="283"/>
      </w:pPr>
    </w:lvl>
    <w:lvl w:ilvl="2">
      <w:start w:val="1"/>
      <w:numFmt w:val="decimal"/>
      <w:lvlText w:val="%1.%2.%3."/>
      <w:lvlJc w:val="left"/>
      <w:pPr>
        <w:tabs>
          <w:tab w:val="num" w:pos="283"/>
        </w:tabs>
        <w:ind w:left="283" w:hanging="283"/>
      </w:pPr>
    </w:lvl>
    <w:lvl w:ilvl="3">
      <w:start w:val="1"/>
      <w:numFmt w:val="decimal"/>
      <w:lvlText w:val="%1.%2.%3.%4."/>
      <w:lvlJc w:val="left"/>
      <w:pPr>
        <w:tabs>
          <w:tab w:val="num" w:pos="283"/>
        </w:tabs>
        <w:ind w:left="283" w:hanging="283"/>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A737109"/>
    <w:multiLevelType w:val="multilevel"/>
    <w:tmpl w:val="11B6D5F8"/>
    <w:lvl w:ilvl="0">
      <w:start w:val="1"/>
      <w:numFmt w:val="decimal"/>
      <w:lvlRestart w:val="0"/>
      <w:lvlText w:val="%1."/>
      <w:lvlJc w:val="left"/>
      <w:pPr>
        <w:tabs>
          <w:tab w:val="num" w:pos="283"/>
        </w:tabs>
        <w:ind w:left="283" w:hanging="283"/>
      </w:pPr>
    </w:lvl>
    <w:lvl w:ilvl="1">
      <w:start w:val="1"/>
      <w:numFmt w:val="decimal"/>
      <w:lvlText w:val="%1.%2."/>
      <w:lvlJc w:val="left"/>
      <w:pPr>
        <w:tabs>
          <w:tab w:val="num" w:pos="283"/>
        </w:tabs>
        <w:ind w:left="283" w:hanging="283"/>
      </w:pPr>
    </w:lvl>
    <w:lvl w:ilvl="2">
      <w:start w:val="1"/>
      <w:numFmt w:val="decimal"/>
      <w:lvlText w:val="%1.%2.%3."/>
      <w:lvlJc w:val="left"/>
      <w:pPr>
        <w:tabs>
          <w:tab w:val="num" w:pos="283"/>
        </w:tabs>
        <w:ind w:left="283" w:hanging="283"/>
      </w:pPr>
    </w:lvl>
    <w:lvl w:ilvl="3">
      <w:start w:val="1"/>
      <w:numFmt w:val="decimal"/>
      <w:lvlText w:val="%1.%2.%3.%4."/>
      <w:lvlJc w:val="left"/>
      <w:pPr>
        <w:tabs>
          <w:tab w:val="num" w:pos="283"/>
        </w:tabs>
        <w:ind w:left="283" w:hanging="283"/>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C64348A"/>
    <w:multiLevelType w:val="multilevel"/>
    <w:tmpl w:val="F9EA30F4"/>
    <w:lvl w:ilvl="0">
      <w:start w:val="1"/>
      <w:numFmt w:val="decimal"/>
      <w:lvlRestart w:val="0"/>
      <w:lvlText w:val="%1."/>
      <w:lvlJc w:val="left"/>
      <w:pPr>
        <w:tabs>
          <w:tab w:val="num" w:pos="283"/>
        </w:tabs>
        <w:ind w:left="283" w:hanging="283"/>
      </w:pPr>
    </w:lvl>
    <w:lvl w:ilvl="1">
      <w:start w:val="1"/>
      <w:numFmt w:val="decimal"/>
      <w:lvlText w:val="%1.%2."/>
      <w:lvlJc w:val="left"/>
      <w:pPr>
        <w:tabs>
          <w:tab w:val="num" w:pos="283"/>
        </w:tabs>
        <w:ind w:left="283" w:hanging="283"/>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F0806C0"/>
    <w:multiLevelType w:val="multilevel"/>
    <w:tmpl w:val="73504B24"/>
    <w:styleLink w:val="ListeNumMRS"/>
    <w:lvl w:ilvl="0">
      <w:start w:val="1"/>
      <w:numFmt w:val="decimal"/>
      <w:lvlRestart w:val="0"/>
      <w:lvlText w:val="%1"/>
      <w:lvlJc w:val="left"/>
      <w:pPr>
        <w:tabs>
          <w:tab w:val="num" w:pos="284"/>
        </w:tabs>
        <w:ind w:left="397" w:hanging="329"/>
      </w:pPr>
      <w:rPr>
        <w:rFonts w:ascii="Arial Gras" w:hAnsi="Arial Gras" w:hint="default"/>
        <w:b/>
        <w:i w:val="0"/>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2F0B06B2"/>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34F60E9F"/>
    <w:multiLevelType w:val="hybridMultilevel"/>
    <w:tmpl w:val="8A30BCC6"/>
    <w:lvl w:ilvl="0" w:tplc="5BEE548A">
      <w:start w:val="41"/>
      <w:numFmt w:val="decimal"/>
      <w:pStyle w:val="Dlibration"/>
      <w:lvlText w:val="Délibération 2023 - %1"/>
      <w:lvlJc w:val="left"/>
      <w:pPr>
        <w:ind w:left="417" w:hanging="360"/>
      </w:pPr>
      <w:rPr>
        <w:rFonts w:ascii="Aller Light" w:hAnsi="Aller Light" w:hint="default"/>
        <w:color w:val="28499A" w:themeColor="text1"/>
        <w:sz w:val="20"/>
      </w:rPr>
    </w:lvl>
    <w:lvl w:ilvl="1" w:tplc="040C0019" w:tentative="1">
      <w:start w:val="1"/>
      <w:numFmt w:val="lowerLetter"/>
      <w:lvlText w:val="%2."/>
      <w:lvlJc w:val="left"/>
      <w:pPr>
        <w:ind w:left="1497" w:hanging="360"/>
      </w:pPr>
    </w:lvl>
    <w:lvl w:ilvl="2" w:tplc="040C001B" w:tentative="1">
      <w:start w:val="1"/>
      <w:numFmt w:val="lowerRoman"/>
      <w:lvlText w:val="%3."/>
      <w:lvlJc w:val="right"/>
      <w:pPr>
        <w:ind w:left="2217" w:hanging="180"/>
      </w:pPr>
    </w:lvl>
    <w:lvl w:ilvl="3" w:tplc="040C000F" w:tentative="1">
      <w:start w:val="1"/>
      <w:numFmt w:val="decimal"/>
      <w:lvlText w:val="%4."/>
      <w:lvlJc w:val="left"/>
      <w:pPr>
        <w:ind w:left="2937" w:hanging="360"/>
      </w:pPr>
    </w:lvl>
    <w:lvl w:ilvl="4" w:tplc="040C0019" w:tentative="1">
      <w:start w:val="1"/>
      <w:numFmt w:val="lowerLetter"/>
      <w:lvlText w:val="%5."/>
      <w:lvlJc w:val="left"/>
      <w:pPr>
        <w:ind w:left="3657" w:hanging="360"/>
      </w:pPr>
    </w:lvl>
    <w:lvl w:ilvl="5" w:tplc="040C001B" w:tentative="1">
      <w:start w:val="1"/>
      <w:numFmt w:val="lowerRoman"/>
      <w:lvlText w:val="%6."/>
      <w:lvlJc w:val="right"/>
      <w:pPr>
        <w:ind w:left="4377" w:hanging="180"/>
      </w:pPr>
    </w:lvl>
    <w:lvl w:ilvl="6" w:tplc="040C000F" w:tentative="1">
      <w:start w:val="1"/>
      <w:numFmt w:val="decimal"/>
      <w:lvlText w:val="%7."/>
      <w:lvlJc w:val="left"/>
      <w:pPr>
        <w:ind w:left="5097" w:hanging="360"/>
      </w:pPr>
    </w:lvl>
    <w:lvl w:ilvl="7" w:tplc="040C0019" w:tentative="1">
      <w:start w:val="1"/>
      <w:numFmt w:val="lowerLetter"/>
      <w:lvlText w:val="%8."/>
      <w:lvlJc w:val="left"/>
      <w:pPr>
        <w:ind w:left="5817" w:hanging="360"/>
      </w:pPr>
    </w:lvl>
    <w:lvl w:ilvl="8" w:tplc="040C001B" w:tentative="1">
      <w:start w:val="1"/>
      <w:numFmt w:val="lowerRoman"/>
      <w:lvlText w:val="%9."/>
      <w:lvlJc w:val="right"/>
      <w:pPr>
        <w:ind w:left="6537" w:hanging="180"/>
      </w:pPr>
    </w:lvl>
  </w:abstractNum>
  <w:abstractNum w:abstractNumId="22" w15:restartNumberingAfterBreak="0">
    <w:nsid w:val="3AE9366D"/>
    <w:multiLevelType w:val="multilevel"/>
    <w:tmpl w:val="2F30A164"/>
    <w:lvl w:ilvl="0">
      <w:start w:val="1"/>
      <w:numFmt w:val="decimal"/>
      <w:lvlRestart w:val="0"/>
      <w:lvlText w:val="%1."/>
      <w:lvlJc w:val="left"/>
      <w:pPr>
        <w:tabs>
          <w:tab w:val="num" w:pos="283"/>
        </w:tabs>
        <w:ind w:left="283" w:hanging="283"/>
      </w:pPr>
    </w:lvl>
    <w:lvl w:ilvl="1">
      <w:start w:val="1"/>
      <w:numFmt w:val="decimal"/>
      <w:lvlText w:val="%1.%2."/>
      <w:lvlJc w:val="left"/>
      <w:pPr>
        <w:tabs>
          <w:tab w:val="num" w:pos="283"/>
        </w:tabs>
        <w:ind w:left="283" w:hanging="283"/>
      </w:pPr>
    </w:lvl>
    <w:lvl w:ilvl="2">
      <w:start w:val="1"/>
      <w:numFmt w:val="decimal"/>
      <w:lvlText w:val="%1.%2.%3."/>
      <w:lvlJc w:val="left"/>
      <w:pPr>
        <w:tabs>
          <w:tab w:val="num" w:pos="283"/>
        </w:tabs>
        <w:ind w:left="283" w:hanging="283"/>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BF01859"/>
    <w:multiLevelType w:val="hybridMultilevel"/>
    <w:tmpl w:val="A1B2A0E4"/>
    <w:styleLink w:val="Style3import"/>
    <w:lvl w:ilvl="0" w:tplc="D0DE8AAE">
      <w:start w:val="1"/>
      <w:numFmt w:val="bullet"/>
      <w:lvlText w:val="⬥"/>
      <w:lvlJc w:val="left"/>
      <w:pPr>
        <w:ind w:left="694" w:hanging="360"/>
      </w:pPr>
      <w:rPr>
        <w:rFonts w:ascii="Arial Unicode MS" w:eastAsia="Arial Unicode MS" w:hAnsi="Arial Unicode MS" w:cs="Arial Unicode MS"/>
        <w:b w:val="0"/>
        <w:bCs w:val="0"/>
        <w:i w:val="0"/>
        <w:iCs w:val="0"/>
        <w:caps w:val="0"/>
        <w:smallCaps w:val="0"/>
        <w:strike w:val="0"/>
        <w:dstrike w:val="0"/>
        <w:outline w:val="0"/>
        <w:emboss w:val="0"/>
        <w:imprint w:val="0"/>
        <w:color w:val="28499A"/>
        <w:spacing w:val="0"/>
        <w:w w:val="100"/>
        <w:kern w:val="0"/>
        <w:position w:val="0"/>
        <w:highlight w:val="none"/>
        <w:vertAlign w:val="baseline"/>
      </w:rPr>
    </w:lvl>
    <w:lvl w:ilvl="1" w:tplc="A300A1CA">
      <w:start w:val="1"/>
      <w:numFmt w:val="bullet"/>
      <w:lvlText w:val="o"/>
      <w:lvlJc w:val="left"/>
      <w:pPr>
        <w:ind w:left="1440" w:hanging="360"/>
      </w:pPr>
      <w:rPr>
        <w:rFonts w:ascii="Wingdings" w:eastAsia="Wingdings" w:hAnsi="Wingdings" w:cs="Wingdings"/>
        <w:b w:val="0"/>
        <w:bCs w:val="0"/>
        <w:i w:val="0"/>
        <w:iCs w:val="0"/>
        <w:caps w:val="0"/>
        <w:smallCaps w:val="0"/>
        <w:strike w:val="0"/>
        <w:dstrike w:val="0"/>
        <w:outline w:val="0"/>
        <w:emboss w:val="0"/>
        <w:imprint w:val="0"/>
        <w:color w:val="28499A"/>
        <w:spacing w:val="0"/>
        <w:w w:val="100"/>
        <w:kern w:val="0"/>
        <w:position w:val="0"/>
        <w:highlight w:val="none"/>
        <w:vertAlign w:val="baseline"/>
      </w:rPr>
    </w:lvl>
    <w:lvl w:ilvl="2" w:tplc="2AF684A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28499A"/>
        <w:spacing w:val="0"/>
        <w:w w:val="100"/>
        <w:kern w:val="0"/>
        <w:position w:val="0"/>
        <w:highlight w:val="none"/>
        <w:vertAlign w:val="baseline"/>
      </w:rPr>
    </w:lvl>
    <w:lvl w:ilvl="3" w:tplc="F8D0FDD4">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color w:val="28499A"/>
        <w:spacing w:val="0"/>
        <w:w w:val="100"/>
        <w:kern w:val="0"/>
        <w:position w:val="0"/>
        <w:highlight w:val="none"/>
        <w:vertAlign w:val="baseline"/>
      </w:rPr>
    </w:lvl>
    <w:lvl w:ilvl="4" w:tplc="40A685E0">
      <w:start w:val="1"/>
      <w:numFmt w:val="bullet"/>
      <w:lvlText w:val="o"/>
      <w:lvlJc w:val="left"/>
      <w:pPr>
        <w:ind w:left="3600" w:hanging="360"/>
      </w:pPr>
      <w:rPr>
        <w:rFonts w:ascii="Wingdings" w:eastAsia="Wingdings" w:hAnsi="Wingdings" w:cs="Wingdings"/>
        <w:b w:val="0"/>
        <w:bCs w:val="0"/>
        <w:i w:val="0"/>
        <w:iCs w:val="0"/>
        <w:caps w:val="0"/>
        <w:smallCaps w:val="0"/>
        <w:strike w:val="0"/>
        <w:dstrike w:val="0"/>
        <w:outline w:val="0"/>
        <w:emboss w:val="0"/>
        <w:imprint w:val="0"/>
        <w:color w:val="28499A"/>
        <w:spacing w:val="0"/>
        <w:w w:val="100"/>
        <w:kern w:val="0"/>
        <w:position w:val="0"/>
        <w:highlight w:val="none"/>
        <w:vertAlign w:val="baseline"/>
      </w:rPr>
    </w:lvl>
    <w:lvl w:ilvl="5" w:tplc="6D60961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28499A"/>
        <w:spacing w:val="0"/>
        <w:w w:val="100"/>
        <w:kern w:val="0"/>
        <w:position w:val="0"/>
        <w:highlight w:val="none"/>
        <w:vertAlign w:val="baseline"/>
      </w:rPr>
    </w:lvl>
    <w:lvl w:ilvl="6" w:tplc="9A1A5926">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color w:val="28499A"/>
        <w:spacing w:val="0"/>
        <w:w w:val="100"/>
        <w:kern w:val="0"/>
        <w:position w:val="0"/>
        <w:highlight w:val="none"/>
        <w:vertAlign w:val="baseline"/>
      </w:rPr>
    </w:lvl>
    <w:lvl w:ilvl="7" w:tplc="8F8467CA">
      <w:start w:val="1"/>
      <w:numFmt w:val="bullet"/>
      <w:lvlText w:val="o"/>
      <w:lvlJc w:val="left"/>
      <w:pPr>
        <w:ind w:left="5760" w:hanging="360"/>
      </w:pPr>
      <w:rPr>
        <w:rFonts w:ascii="Wingdings" w:eastAsia="Wingdings" w:hAnsi="Wingdings" w:cs="Wingdings"/>
        <w:b w:val="0"/>
        <w:bCs w:val="0"/>
        <w:i w:val="0"/>
        <w:iCs w:val="0"/>
        <w:caps w:val="0"/>
        <w:smallCaps w:val="0"/>
        <w:strike w:val="0"/>
        <w:dstrike w:val="0"/>
        <w:outline w:val="0"/>
        <w:emboss w:val="0"/>
        <w:imprint w:val="0"/>
        <w:color w:val="28499A"/>
        <w:spacing w:val="0"/>
        <w:w w:val="100"/>
        <w:kern w:val="0"/>
        <w:position w:val="0"/>
        <w:highlight w:val="none"/>
        <w:vertAlign w:val="baseline"/>
      </w:rPr>
    </w:lvl>
    <w:lvl w:ilvl="8" w:tplc="3E1E850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28499A"/>
        <w:spacing w:val="0"/>
        <w:w w:val="100"/>
        <w:kern w:val="0"/>
        <w:position w:val="0"/>
        <w:highlight w:val="none"/>
        <w:vertAlign w:val="baseline"/>
      </w:rPr>
    </w:lvl>
  </w:abstractNum>
  <w:abstractNum w:abstractNumId="24" w15:restartNumberingAfterBreak="0">
    <w:nsid w:val="3C857BBF"/>
    <w:multiLevelType w:val="multilevel"/>
    <w:tmpl w:val="0DD637C6"/>
    <w:styleLink w:val="Listeactuelle3"/>
    <w:lvl w:ilvl="0">
      <w:start w:val="1"/>
      <w:numFmt w:val="bullet"/>
      <w:lvlText w:val="u"/>
      <w:lvlJc w:val="left"/>
      <w:pPr>
        <w:ind w:left="720" w:hanging="360"/>
      </w:pPr>
      <w:rPr>
        <w:rFonts w:ascii="Wingdings 3" w:hAnsi="Wingdings 3" w:hint="default"/>
        <w:color w:val="39AA4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E41173A"/>
    <w:multiLevelType w:val="hybridMultilevel"/>
    <w:tmpl w:val="1F3CBC5E"/>
    <w:numStyleLink w:val="Style4import"/>
  </w:abstractNum>
  <w:abstractNum w:abstractNumId="26" w15:restartNumberingAfterBreak="0">
    <w:nsid w:val="44703A7A"/>
    <w:multiLevelType w:val="hybridMultilevel"/>
    <w:tmpl w:val="1F3CBC5E"/>
    <w:styleLink w:val="Style4import"/>
    <w:lvl w:ilvl="0" w:tplc="08748330">
      <w:start w:val="1"/>
      <w:numFmt w:val="bullet"/>
      <w:lvlText w:val="·"/>
      <w:lvlJc w:val="left"/>
      <w:pPr>
        <w:ind w:left="1098" w:hanging="37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5A405E2">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70AE08A">
      <w:start w:val="1"/>
      <w:numFmt w:val="bullet"/>
      <w:suff w:val="nothing"/>
      <w:lvlText w:val="▪"/>
      <w:lvlJc w:val="left"/>
      <w:pPr>
        <w:ind w:left="2272" w:hanging="1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612AC3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9181624">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F1003E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C821D06">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454FE6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C70B8A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50A1648B"/>
    <w:multiLevelType w:val="hybridMultilevel"/>
    <w:tmpl w:val="DBD40438"/>
    <w:lvl w:ilvl="0" w:tplc="2D348748">
      <w:start w:val="1"/>
      <w:numFmt w:val="bullet"/>
      <w:pStyle w:val="Listepuces"/>
      <w:lvlText w:val=""/>
      <w:lvlJc w:val="left"/>
      <w:pPr>
        <w:ind w:left="417" w:hanging="360"/>
      </w:pPr>
      <w:rPr>
        <w:rFonts w:ascii="Wingdings 3" w:hAnsi="Wingdings 3" w:hint="default"/>
        <w:b/>
        <w:i w:val="0"/>
        <w:color w:val="38AA3C" w:themeColor="accent4"/>
        <w:sz w:val="12"/>
        <w:szCs w:val="12"/>
      </w:rPr>
    </w:lvl>
    <w:lvl w:ilvl="1" w:tplc="040C0003" w:tentative="1">
      <w:start w:val="1"/>
      <w:numFmt w:val="bullet"/>
      <w:lvlText w:val="o"/>
      <w:lvlJc w:val="left"/>
      <w:pPr>
        <w:ind w:left="1137" w:hanging="360"/>
      </w:pPr>
      <w:rPr>
        <w:rFonts w:ascii="Courier New" w:hAnsi="Courier New" w:cs="Courier New" w:hint="default"/>
      </w:rPr>
    </w:lvl>
    <w:lvl w:ilvl="2" w:tplc="040C0005" w:tentative="1">
      <w:start w:val="1"/>
      <w:numFmt w:val="bullet"/>
      <w:lvlText w:val=""/>
      <w:lvlJc w:val="left"/>
      <w:pPr>
        <w:ind w:left="1857" w:hanging="360"/>
      </w:pPr>
      <w:rPr>
        <w:rFonts w:ascii="Wingdings" w:hAnsi="Wingdings" w:hint="default"/>
      </w:rPr>
    </w:lvl>
    <w:lvl w:ilvl="3" w:tplc="040C0001" w:tentative="1">
      <w:start w:val="1"/>
      <w:numFmt w:val="bullet"/>
      <w:lvlText w:val=""/>
      <w:lvlJc w:val="left"/>
      <w:pPr>
        <w:ind w:left="2577" w:hanging="360"/>
      </w:pPr>
      <w:rPr>
        <w:rFonts w:ascii="Symbol" w:hAnsi="Symbol" w:hint="default"/>
      </w:rPr>
    </w:lvl>
    <w:lvl w:ilvl="4" w:tplc="040C0003" w:tentative="1">
      <w:start w:val="1"/>
      <w:numFmt w:val="bullet"/>
      <w:lvlText w:val="o"/>
      <w:lvlJc w:val="left"/>
      <w:pPr>
        <w:ind w:left="3297" w:hanging="360"/>
      </w:pPr>
      <w:rPr>
        <w:rFonts w:ascii="Courier New" w:hAnsi="Courier New" w:cs="Courier New" w:hint="default"/>
      </w:rPr>
    </w:lvl>
    <w:lvl w:ilvl="5" w:tplc="040C0005" w:tentative="1">
      <w:start w:val="1"/>
      <w:numFmt w:val="bullet"/>
      <w:lvlText w:val=""/>
      <w:lvlJc w:val="left"/>
      <w:pPr>
        <w:ind w:left="4017" w:hanging="360"/>
      </w:pPr>
      <w:rPr>
        <w:rFonts w:ascii="Wingdings" w:hAnsi="Wingdings" w:hint="default"/>
      </w:rPr>
    </w:lvl>
    <w:lvl w:ilvl="6" w:tplc="040C0001" w:tentative="1">
      <w:start w:val="1"/>
      <w:numFmt w:val="bullet"/>
      <w:lvlText w:val=""/>
      <w:lvlJc w:val="left"/>
      <w:pPr>
        <w:ind w:left="4737" w:hanging="360"/>
      </w:pPr>
      <w:rPr>
        <w:rFonts w:ascii="Symbol" w:hAnsi="Symbol" w:hint="default"/>
      </w:rPr>
    </w:lvl>
    <w:lvl w:ilvl="7" w:tplc="040C0003" w:tentative="1">
      <w:start w:val="1"/>
      <w:numFmt w:val="bullet"/>
      <w:lvlText w:val="o"/>
      <w:lvlJc w:val="left"/>
      <w:pPr>
        <w:ind w:left="5457" w:hanging="360"/>
      </w:pPr>
      <w:rPr>
        <w:rFonts w:ascii="Courier New" w:hAnsi="Courier New" w:cs="Courier New" w:hint="default"/>
      </w:rPr>
    </w:lvl>
    <w:lvl w:ilvl="8" w:tplc="040C0005" w:tentative="1">
      <w:start w:val="1"/>
      <w:numFmt w:val="bullet"/>
      <w:lvlText w:val=""/>
      <w:lvlJc w:val="left"/>
      <w:pPr>
        <w:ind w:left="6177" w:hanging="360"/>
      </w:pPr>
      <w:rPr>
        <w:rFonts w:ascii="Wingdings" w:hAnsi="Wingdings" w:hint="default"/>
      </w:rPr>
    </w:lvl>
  </w:abstractNum>
  <w:abstractNum w:abstractNumId="28" w15:restartNumberingAfterBreak="0">
    <w:nsid w:val="545F1195"/>
    <w:multiLevelType w:val="multilevel"/>
    <w:tmpl w:val="F42A8EE0"/>
    <w:lvl w:ilvl="0">
      <w:start w:val="1"/>
      <w:numFmt w:val="decimal"/>
      <w:lvlRestart w:val="0"/>
      <w:lvlText w:val="%1."/>
      <w:lvlJc w:val="left"/>
      <w:pPr>
        <w:tabs>
          <w:tab w:val="num" w:pos="349"/>
        </w:tabs>
        <w:ind w:left="349" w:hanging="283"/>
      </w:pPr>
    </w:lvl>
    <w:lvl w:ilvl="1">
      <w:start w:val="1"/>
      <w:numFmt w:val="decimal"/>
      <w:lvlText w:val="%1.%2."/>
      <w:lvlJc w:val="left"/>
      <w:pPr>
        <w:tabs>
          <w:tab w:val="num" w:pos="349"/>
        </w:tabs>
        <w:ind w:left="349" w:hanging="283"/>
      </w:pPr>
    </w:lvl>
    <w:lvl w:ilvl="2">
      <w:start w:val="1"/>
      <w:numFmt w:val="decimal"/>
      <w:lvlText w:val="%1.%2.%3."/>
      <w:lvlJc w:val="left"/>
      <w:pPr>
        <w:tabs>
          <w:tab w:val="num" w:pos="349"/>
        </w:tabs>
        <w:ind w:left="349" w:hanging="283"/>
      </w:pPr>
    </w:lvl>
    <w:lvl w:ilvl="3">
      <w:start w:val="1"/>
      <w:numFmt w:val="decimal"/>
      <w:lvlText w:val="%1.%2.%3.%4."/>
      <w:lvlJc w:val="left"/>
      <w:pPr>
        <w:tabs>
          <w:tab w:val="num" w:pos="349"/>
        </w:tabs>
        <w:ind w:left="349" w:hanging="283"/>
      </w:pPr>
    </w:lvl>
    <w:lvl w:ilvl="4">
      <w:start w:val="1"/>
      <w:numFmt w:val="decimal"/>
      <w:lvlText w:val="%1.%2.%3.%4.%5."/>
      <w:lvlJc w:val="left"/>
      <w:pPr>
        <w:tabs>
          <w:tab w:val="num" w:pos="349"/>
        </w:tabs>
        <w:ind w:left="349" w:hanging="283"/>
      </w:pPr>
    </w:lvl>
    <w:lvl w:ilvl="5">
      <w:start w:val="1"/>
      <w:numFmt w:val="decimal"/>
      <w:pStyle w:val="Titre6"/>
      <w:lvlText w:val="%1.%2.%3.%4.%5.%6."/>
      <w:lvlJc w:val="left"/>
      <w:pPr>
        <w:tabs>
          <w:tab w:val="num" w:pos="349"/>
        </w:tabs>
        <w:ind w:left="349" w:hanging="283"/>
      </w:pPr>
    </w:lvl>
    <w:lvl w:ilvl="6">
      <w:start w:val="1"/>
      <w:numFmt w:val="decimal"/>
      <w:pStyle w:val="Titre7"/>
      <w:lvlText w:val="%1.%2.%3.%4.%5.%6.%7."/>
      <w:lvlJc w:val="left"/>
      <w:pPr>
        <w:tabs>
          <w:tab w:val="num" w:pos="349"/>
        </w:tabs>
        <w:ind w:left="349" w:hanging="283"/>
      </w:pPr>
    </w:lvl>
    <w:lvl w:ilvl="7">
      <w:start w:val="1"/>
      <w:numFmt w:val="decimal"/>
      <w:lvlText w:val="%1.%2.%3.%4.%5.%6.%7.%8."/>
      <w:lvlJc w:val="left"/>
      <w:pPr>
        <w:ind w:left="3810" w:hanging="1224"/>
      </w:pPr>
    </w:lvl>
    <w:lvl w:ilvl="8">
      <w:start w:val="1"/>
      <w:numFmt w:val="decimal"/>
      <w:lvlText w:val="%1.%2.%3.%4.%5.%6.%7.%8.%9."/>
      <w:lvlJc w:val="left"/>
      <w:pPr>
        <w:ind w:left="4386" w:hanging="1440"/>
      </w:pPr>
    </w:lvl>
  </w:abstractNum>
  <w:abstractNum w:abstractNumId="29" w15:restartNumberingAfterBreak="0">
    <w:nsid w:val="556E2F4B"/>
    <w:multiLevelType w:val="multilevel"/>
    <w:tmpl w:val="D144B0A4"/>
    <w:lvl w:ilvl="0">
      <w:start w:val="1"/>
      <w:numFmt w:val="decimal"/>
      <w:lvlRestart w:val="0"/>
      <w:lvlText w:val="%1."/>
      <w:lvlJc w:val="left"/>
      <w:pPr>
        <w:tabs>
          <w:tab w:val="num" w:pos="283"/>
        </w:tabs>
        <w:ind w:left="283" w:hanging="283"/>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7D123E3"/>
    <w:multiLevelType w:val="hybridMultilevel"/>
    <w:tmpl w:val="1592FC4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DE73B59"/>
    <w:multiLevelType w:val="multilevel"/>
    <w:tmpl w:val="D99E13CE"/>
    <w:lvl w:ilvl="0">
      <w:start w:val="1"/>
      <w:numFmt w:val="decimal"/>
      <w:lvlRestart w:val="0"/>
      <w:lvlText w:val="%1."/>
      <w:lvlJc w:val="left"/>
      <w:pPr>
        <w:tabs>
          <w:tab w:val="num" w:pos="283"/>
        </w:tabs>
        <w:ind w:left="283" w:hanging="283"/>
      </w:pPr>
    </w:lvl>
    <w:lvl w:ilvl="1">
      <w:start w:val="1"/>
      <w:numFmt w:val="decimal"/>
      <w:lvlText w:val="%1.%2."/>
      <w:lvlJc w:val="left"/>
      <w:pPr>
        <w:tabs>
          <w:tab w:val="num" w:pos="283"/>
        </w:tabs>
        <w:ind w:left="283" w:hanging="283"/>
      </w:pPr>
    </w:lvl>
    <w:lvl w:ilvl="2">
      <w:start w:val="1"/>
      <w:numFmt w:val="decimal"/>
      <w:lvlText w:val="%1.%2.%3."/>
      <w:lvlJc w:val="left"/>
      <w:pPr>
        <w:tabs>
          <w:tab w:val="num" w:pos="283"/>
        </w:tabs>
        <w:ind w:left="283" w:hanging="283"/>
      </w:pPr>
    </w:lvl>
    <w:lvl w:ilvl="3">
      <w:start w:val="1"/>
      <w:numFmt w:val="decimal"/>
      <w:lvlText w:val="%1.%2.%3.%4."/>
      <w:lvlJc w:val="left"/>
      <w:pPr>
        <w:tabs>
          <w:tab w:val="num" w:pos="283"/>
        </w:tabs>
        <w:ind w:left="283" w:hanging="283"/>
      </w:pPr>
    </w:lvl>
    <w:lvl w:ilvl="4">
      <w:start w:val="1"/>
      <w:numFmt w:val="decimal"/>
      <w:lvlText w:val="%1.%2.%3.%4.%5."/>
      <w:lvlJc w:val="left"/>
      <w:pPr>
        <w:tabs>
          <w:tab w:val="num" w:pos="283"/>
        </w:tabs>
        <w:ind w:left="283" w:hanging="283"/>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1570F1E"/>
    <w:multiLevelType w:val="multilevel"/>
    <w:tmpl w:val="71CAEC22"/>
    <w:styleLink w:val="1ai"/>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2756DE5"/>
    <w:multiLevelType w:val="multilevel"/>
    <w:tmpl w:val="09FAFB9A"/>
    <w:lvl w:ilvl="0">
      <w:start w:val="1"/>
      <w:numFmt w:val="decimal"/>
      <w:lvlRestart w:val="0"/>
      <w:lvlText w:val="%1."/>
      <w:lvlJc w:val="left"/>
      <w:pPr>
        <w:tabs>
          <w:tab w:val="num" w:pos="283"/>
        </w:tabs>
        <w:ind w:left="283" w:hanging="283"/>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33B1343"/>
    <w:multiLevelType w:val="hybridMultilevel"/>
    <w:tmpl w:val="4566CA30"/>
    <w:lvl w:ilvl="0" w:tplc="16809768">
      <w:start w:val="1"/>
      <w:numFmt w:val="bullet"/>
      <w:pStyle w:val="Listetableau"/>
      <w:lvlText w:val=""/>
      <w:lvlJc w:val="left"/>
      <w:pPr>
        <w:ind w:left="417" w:hanging="360"/>
      </w:pPr>
      <w:rPr>
        <w:rFonts w:ascii="Wingdings 3" w:hAnsi="Wingdings 3" w:hint="default"/>
        <w:b/>
        <w:i w:val="0"/>
        <w:color w:val="38AA3C" w:themeColor="accent4"/>
        <w:sz w:val="10"/>
        <w:szCs w:val="1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5CC0EA2"/>
    <w:multiLevelType w:val="multilevel"/>
    <w:tmpl w:val="D70C68CA"/>
    <w:lvl w:ilvl="0">
      <w:start w:val="1"/>
      <w:numFmt w:val="decimal"/>
      <w:lvlRestart w:val="0"/>
      <w:lvlText w:val="%1."/>
      <w:lvlJc w:val="left"/>
      <w:pPr>
        <w:tabs>
          <w:tab w:val="num" w:pos="349"/>
        </w:tabs>
        <w:ind w:left="349" w:hanging="283"/>
      </w:pPr>
    </w:lvl>
    <w:lvl w:ilvl="1">
      <w:start w:val="1"/>
      <w:numFmt w:val="decimal"/>
      <w:lvlText w:val="%1.%2."/>
      <w:lvlJc w:val="left"/>
      <w:pPr>
        <w:tabs>
          <w:tab w:val="num" w:pos="349"/>
        </w:tabs>
        <w:ind w:left="349" w:hanging="283"/>
      </w:pPr>
    </w:lvl>
    <w:lvl w:ilvl="2">
      <w:start w:val="1"/>
      <w:numFmt w:val="decimal"/>
      <w:lvlText w:val="%1.%2.%3."/>
      <w:lvlJc w:val="left"/>
      <w:pPr>
        <w:tabs>
          <w:tab w:val="num" w:pos="349"/>
        </w:tabs>
        <w:ind w:left="349" w:hanging="283"/>
      </w:pPr>
    </w:lvl>
    <w:lvl w:ilvl="3">
      <w:start w:val="1"/>
      <w:numFmt w:val="decimal"/>
      <w:lvlText w:val="%1.%2.%3.%4."/>
      <w:lvlJc w:val="left"/>
      <w:pPr>
        <w:tabs>
          <w:tab w:val="num" w:pos="349"/>
        </w:tabs>
        <w:ind w:left="349" w:hanging="283"/>
      </w:pPr>
    </w:lvl>
    <w:lvl w:ilvl="4">
      <w:start w:val="1"/>
      <w:numFmt w:val="decimal"/>
      <w:lvlText w:val="%1.%2.%3.%4.%5."/>
      <w:lvlJc w:val="left"/>
      <w:pPr>
        <w:tabs>
          <w:tab w:val="num" w:pos="349"/>
        </w:tabs>
        <w:ind w:left="349" w:hanging="283"/>
      </w:pPr>
    </w:lvl>
    <w:lvl w:ilvl="5">
      <w:start w:val="1"/>
      <w:numFmt w:val="decimal"/>
      <w:lvlText w:val="%1.%2.%3.%4.%5.%6."/>
      <w:lvlJc w:val="left"/>
      <w:pPr>
        <w:tabs>
          <w:tab w:val="num" w:pos="349"/>
        </w:tabs>
        <w:ind w:left="349" w:hanging="283"/>
      </w:pPr>
    </w:lvl>
    <w:lvl w:ilvl="6">
      <w:start w:val="1"/>
      <w:numFmt w:val="decimal"/>
      <w:lvlText w:val="%1.%2.%3.%4.%5.%6.%7."/>
      <w:lvlJc w:val="left"/>
      <w:pPr>
        <w:tabs>
          <w:tab w:val="num" w:pos="349"/>
        </w:tabs>
        <w:ind w:left="349" w:hanging="283"/>
      </w:pPr>
    </w:lvl>
    <w:lvl w:ilvl="7">
      <w:start w:val="1"/>
      <w:numFmt w:val="decimal"/>
      <w:lvlText w:val="%1.%2.%3.%4.%5.%6.%7.%8."/>
      <w:lvlJc w:val="left"/>
      <w:pPr>
        <w:ind w:left="3810" w:hanging="1224"/>
      </w:pPr>
    </w:lvl>
    <w:lvl w:ilvl="8">
      <w:start w:val="1"/>
      <w:numFmt w:val="decimal"/>
      <w:lvlText w:val="%1.%2.%3.%4.%5.%6.%7.%8.%9."/>
      <w:lvlJc w:val="left"/>
      <w:pPr>
        <w:ind w:left="4386" w:hanging="1440"/>
      </w:pPr>
    </w:lvl>
  </w:abstractNum>
  <w:abstractNum w:abstractNumId="36" w15:restartNumberingAfterBreak="0">
    <w:nsid w:val="70A94D7B"/>
    <w:multiLevelType w:val="multilevel"/>
    <w:tmpl w:val="3816FBD4"/>
    <w:lvl w:ilvl="0">
      <w:start w:val="1"/>
      <w:numFmt w:val="decimal"/>
      <w:lvlRestart w:val="0"/>
      <w:lvlText w:val="%1."/>
      <w:lvlJc w:val="left"/>
      <w:pPr>
        <w:tabs>
          <w:tab w:val="num" w:pos="283"/>
        </w:tabs>
        <w:ind w:left="283" w:hanging="283"/>
      </w:pPr>
    </w:lvl>
    <w:lvl w:ilvl="1">
      <w:start w:val="1"/>
      <w:numFmt w:val="decimal"/>
      <w:lvlText w:val="%1.%2."/>
      <w:lvlJc w:val="left"/>
      <w:pPr>
        <w:tabs>
          <w:tab w:val="num" w:pos="283"/>
        </w:tabs>
        <w:ind w:left="283" w:hanging="283"/>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5686AE0"/>
    <w:multiLevelType w:val="multilevel"/>
    <w:tmpl w:val="7640FD28"/>
    <w:lvl w:ilvl="0">
      <w:start w:val="1"/>
      <w:numFmt w:val="decimal"/>
      <w:lvlRestart w:val="0"/>
      <w:lvlText w:val="%1."/>
      <w:lvlJc w:val="left"/>
      <w:pPr>
        <w:tabs>
          <w:tab w:val="num" w:pos="283"/>
        </w:tabs>
        <w:ind w:left="283" w:hanging="283"/>
      </w:pPr>
    </w:lvl>
    <w:lvl w:ilvl="1">
      <w:start w:val="1"/>
      <w:numFmt w:val="decimal"/>
      <w:lvlText w:val="%1.%2."/>
      <w:lvlJc w:val="left"/>
      <w:pPr>
        <w:tabs>
          <w:tab w:val="num" w:pos="283"/>
        </w:tabs>
        <w:ind w:left="283" w:hanging="283"/>
      </w:pPr>
    </w:lvl>
    <w:lvl w:ilvl="2">
      <w:start w:val="1"/>
      <w:numFmt w:val="decimal"/>
      <w:lvlText w:val="%1.%2.%3."/>
      <w:lvlJc w:val="left"/>
      <w:pPr>
        <w:tabs>
          <w:tab w:val="num" w:pos="283"/>
        </w:tabs>
        <w:ind w:left="283" w:hanging="283"/>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CCA2E7E"/>
    <w:multiLevelType w:val="multilevel"/>
    <w:tmpl w:val="FFF6146E"/>
    <w:lvl w:ilvl="0">
      <w:start w:val="1"/>
      <w:numFmt w:val="decimal"/>
      <w:lvlRestart w:val="0"/>
      <w:lvlText w:val="%1."/>
      <w:lvlJc w:val="left"/>
      <w:pPr>
        <w:tabs>
          <w:tab w:val="num" w:pos="283"/>
        </w:tabs>
        <w:ind w:left="283" w:hanging="283"/>
      </w:pPr>
    </w:lvl>
    <w:lvl w:ilvl="1">
      <w:start w:val="1"/>
      <w:numFmt w:val="decimal"/>
      <w:lvlText w:val="%1.%2."/>
      <w:lvlJc w:val="left"/>
      <w:pPr>
        <w:tabs>
          <w:tab w:val="num" w:pos="283"/>
        </w:tabs>
        <w:ind w:left="283" w:hanging="283"/>
      </w:pPr>
    </w:lvl>
    <w:lvl w:ilvl="2">
      <w:start w:val="1"/>
      <w:numFmt w:val="decimal"/>
      <w:lvlText w:val="%1.%2.%3."/>
      <w:lvlJc w:val="left"/>
      <w:pPr>
        <w:tabs>
          <w:tab w:val="num" w:pos="283"/>
        </w:tabs>
        <w:ind w:left="283" w:hanging="283"/>
      </w:pPr>
    </w:lvl>
    <w:lvl w:ilvl="3">
      <w:start w:val="1"/>
      <w:numFmt w:val="decimal"/>
      <w:lvlText w:val="%1.%2.%3.%4."/>
      <w:lvlJc w:val="left"/>
      <w:pPr>
        <w:tabs>
          <w:tab w:val="num" w:pos="283"/>
        </w:tabs>
        <w:ind w:left="283" w:hanging="283"/>
      </w:pPr>
    </w:lvl>
    <w:lvl w:ilvl="4">
      <w:start w:val="1"/>
      <w:numFmt w:val="decimal"/>
      <w:lvlText w:val="%1.%2.%3.%4.%5."/>
      <w:lvlJc w:val="left"/>
      <w:pPr>
        <w:tabs>
          <w:tab w:val="num" w:pos="283"/>
        </w:tabs>
        <w:ind w:left="283" w:hanging="283"/>
      </w:pPr>
    </w:lvl>
    <w:lvl w:ilvl="5">
      <w:start w:val="1"/>
      <w:numFmt w:val="decimal"/>
      <w:lvlText w:val="%1.%2.%3.%4.%5.%6."/>
      <w:lvlJc w:val="left"/>
      <w:pPr>
        <w:tabs>
          <w:tab w:val="num" w:pos="283"/>
        </w:tabs>
        <w:ind w:left="283" w:hanging="28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562863883">
    <w:abstractNumId w:val="15"/>
  </w:num>
  <w:num w:numId="2" w16cid:durableId="2092921371">
    <w:abstractNumId w:val="10"/>
  </w:num>
  <w:num w:numId="3" w16cid:durableId="385952550">
    <w:abstractNumId w:val="24"/>
  </w:num>
  <w:num w:numId="4" w16cid:durableId="897397927">
    <w:abstractNumId w:val="19"/>
  </w:num>
  <w:num w:numId="5" w16cid:durableId="768887333">
    <w:abstractNumId w:val="8"/>
  </w:num>
  <w:num w:numId="6" w16cid:durableId="753549788">
    <w:abstractNumId w:val="32"/>
  </w:num>
  <w:num w:numId="7" w16cid:durableId="1221014513">
    <w:abstractNumId w:val="20"/>
  </w:num>
  <w:num w:numId="8" w16cid:durableId="1897810431">
    <w:abstractNumId w:val="21"/>
  </w:num>
  <w:num w:numId="9" w16cid:durableId="75522282">
    <w:abstractNumId w:val="7"/>
  </w:num>
  <w:num w:numId="10" w16cid:durableId="877199989">
    <w:abstractNumId w:val="3"/>
  </w:num>
  <w:num w:numId="11" w16cid:durableId="2028629269">
    <w:abstractNumId w:val="2"/>
  </w:num>
  <w:num w:numId="12" w16cid:durableId="2081096178">
    <w:abstractNumId w:val="1"/>
  </w:num>
  <w:num w:numId="13" w16cid:durableId="1586724169">
    <w:abstractNumId w:val="0"/>
  </w:num>
  <w:num w:numId="14" w16cid:durableId="559481001">
    <w:abstractNumId w:val="11"/>
  </w:num>
  <w:num w:numId="15" w16cid:durableId="2066446684">
    <w:abstractNumId w:val="6"/>
  </w:num>
  <w:num w:numId="16" w16cid:durableId="251818261">
    <w:abstractNumId w:val="5"/>
  </w:num>
  <w:num w:numId="17" w16cid:durableId="20521924">
    <w:abstractNumId w:val="4"/>
  </w:num>
  <w:num w:numId="18" w16cid:durableId="1627618597">
    <w:abstractNumId w:val="27"/>
  </w:num>
  <w:num w:numId="19" w16cid:durableId="1234391424">
    <w:abstractNumId w:val="14"/>
  </w:num>
  <w:num w:numId="20" w16cid:durableId="1733578396">
    <w:abstractNumId w:val="34"/>
  </w:num>
  <w:num w:numId="21" w16cid:durableId="1361510889">
    <w:abstractNumId w:val="35"/>
  </w:num>
  <w:num w:numId="22" w16cid:durableId="1559125180">
    <w:abstractNumId w:val="29"/>
  </w:num>
  <w:num w:numId="23" w16cid:durableId="1268270193">
    <w:abstractNumId w:val="36"/>
  </w:num>
  <w:num w:numId="24" w16cid:durableId="457532538">
    <w:abstractNumId w:val="37"/>
  </w:num>
  <w:num w:numId="25" w16cid:durableId="434983464">
    <w:abstractNumId w:val="17"/>
  </w:num>
  <w:num w:numId="26" w16cid:durableId="1141968108">
    <w:abstractNumId w:val="33"/>
  </w:num>
  <w:num w:numId="27" w16cid:durableId="617685578">
    <w:abstractNumId w:val="18"/>
  </w:num>
  <w:num w:numId="28" w16cid:durableId="639111516">
    <w:abstractNumId w:val="22"/>
  </w:num>
  <w:num w:numId="29" w16cid:durableId="114762173">
    <w:abstractNumId w:val="16"/>
  </w:num>
  <w:num w:numId="30" w16cid:durableId="371879978">
    <w:abstractNumId w:val="31"/>
  </w:num>
  <w:num w:numId="31" w16cid:durableId="1918514152">
    <w:abstractNumId w:val="38"/>
  </w:num>
  <w:num w:numId="32" w16cid:durableId="1916162343">
    <w:abstractNumId w:val="9"/>
  </w:num>
  <w:num w:numId="33" w16cid:durableId="2057923791">
    <w:abstractNumId w:val="28"/>
  </w:num>
  <w:num w:numId="34" w16cid:durableId="1809469712">
    <w:abstractNumId w:val="13"/>
  </w:num>
  <w:num w:numId="35" w16cid:durableId="1094478687">
    <w:abstractNumId w:val="13"/>
  </w:num>
  <w:num w:numId="36" w16cid:durableId="658457988">
    <w:abstractNumId w:val="30"/>
  </w:num>
  <w:num w:numId="37" w16cid:durableId="499081605">
    <w:abstractNumId w:val="11"/>
  </w:num>
  <w:num w:numId="38" w16cid:durableId="1572960584">
    <w:abstractNumId w:val="11"/>
  </w:num>
  <w:num w:numId="39" w16cid:durableId="305361426">
    <w:abstractNumId w:val="11"/>
  </w:num>
  <w:num w:numId="40" w16cid:durableId="429664110">
    <w:abstractNumId w:val="23"/>
  </w:num>
  <w:num w:numId="41" w16cid:durableId="163741090">
    <w:abstractNumId w:val="12"/>
    <w:lvlOverride w:ilvl="0">
      <w:lvl w:ilvl="0" w:tplc="1EF89BBA">
        <w:start w:val="1"/>
        <w:numFmt w:val="bullet"/>
        <w:lvlText w:val="□"/>
        <w:lvlJc w:val="left"/>
        <w:pPr>
          <w:ind w:left="738" w:hanging="378"/>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1">
      <w:lvl w:ilvl="1" w:tplc="A4665E88">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EB6ABEB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2388706C">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68806B9C">
        <w:start w:val="1"/>
        <w:numFmt w:val="bullet"/>
        <w:lvlText w:val="□"/>
        <w:lvlJc w:val="left"/>
        <w:pPr>
          <w:ind w:left="3408" w:hanging="168"/>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AD681E6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DD56A7A0">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405C92DC">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6FEE700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2" w16cid:durableId="2028288780">
    <w:abstractNumId w:val="26"/>
  </w:num>
  <w:num w:numId="43" w16cid:durableId="2066754358">
    <w:abstractNumId w:val="25"/>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adhirou SANDI">
    <w15:presenceInfo w15:providerId="AD" w15:userId="S::nadhirou.sandi@epfam.fr::bad120c0-db3b-4381-aba4-b0642d7ba231"/>
  </w15:person>
  <w15:person w15:author="Sophie BAUDOUX">
    <w15:presenceInfo w15:providerId="AD" w15:userId="S::sophie.baudoux@epfam.fr::9e5ff40e-f0c1-4887-8fac-a7335cef20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activeWritingStyle w:appName="MSWord" w:lang="fr-FR" w:vendorID="64" w:dllVersion="0" w:nlCheck="1" w:checkStyle="0"/>
  <w:activeWritingStyle w:appName="MSWord" w:lang="en-US" w:vendorID="64" w:dllVersion="0" w:nlCheck="1" w:checkStyle="0"/>
  <w:activeWritingStyle w:appName="MSWord" w:lang="de-DE" w:vendorID="64" w:dllVersion="0" w:nlCheck="1" w:checkStyle="0"/>
  <w:proofState w:spelling="clean" w:grammar="clean"/>
  <w:attachedTemplate r:id="rId1"/>
  <w:revisionView w:markup="0"/>
  <w:trackRevisions/>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835"/>
    <w:rsid w:val="0000014F"/>
    <w:rsid w:val="00017324"/>
    <w:rsid w:val="000230FA"/>
    <w:rsid w:val="00026659"/>
    <w:rsid w:val="00033686"/>
    <w:rsid w:val="000336C4"/>
    <w:rsid w:val="00044CC3"/>
    <w:rsid w:val="0005137F"/>
    <w:rsid w:val="00061EBE"/>
    <w:rsid w:val="00062272"/>
    <w:rsid w:val="00072859"/>
    <w:rsid w:val="000739A4"/>
    <w:rsid w:val="00084E90"/>
    <w:rsid w:val="00085224"/>
    <w:rsid w:val="000875AA"/>
    <w:rsid w:val="000909F9"/>
    <w:rsid w:val="000957CB"/>
    <w:rsid w:val="000A05C1"/>
    <w:rsid w:val="000A29C2"/>
    <w:rsid w:val="000A3539"/>
    <w:rsid w:val="000C469D"/>
    <w:rsid w:val="000C5D96"/>
    <w:rsid w:val="000D5004"/>
    <w:rsid w:val="000D510C"/>
    <w:rsid w:val="000E5316"/>
    <w:rsid w:val="000F29AC"/>
    <w:rsid w:val="00112A56"/>
    <w:rsid w:val="001144D5"/>
    <w:rsid w:val="00124C7A"/>
    <w:rsid w:val="0013085C"/>
    <w:rsid w:val="0013100A"/>
    <w:rsid w:val="00142024"/>
    <w:rsid w:val="00142ED9"/>
    <w:rsid w:val="00152CEB"/>
    <w:rsid w:val="00163868"/>
    <w:rsid w:val="00171969"/>
    <w:rsid w:val="001A0E22"/>
    <w:rsid w:val="001A0E90"/>
    <w:rsid w:val="001A1C75"/>
    <w:rsid w:val="001A739E"/>
    <w:rsid w:val="001B1C63"/>
    <w:rsid w:val="001B22C2"/>
    <w:rsid w:val="001B2583"/>
    <w:rsid w:val="001B65A2"/>
    <w:rsid w:val="001B6BD4"/>
    <w:rsid w:val="001C6F65"/>
    <w:rsid w:val="001E7AB9"/>
    <w:rsid w:val="001F5566"/>
    <w:rsid w:val="0022091A"/>
    <w:rsid w:val="00225B92"/>
    <w:rsid w:val="00243C21"/>
    <w:rsid w:val="00245FBF"/>
    <w:rsid w:val="002521A5"/>
    <w:rsid w:val="00253AA2"/>
    <w:rsid w:val="00255469"/>
    <w:rsid w:val="00257E4F"/>
    <w:rsid w:val="00260266"/>
    <w:rsid w:val="002765BF"/>
    <w:rsid w:val="002800FB"/>
    <w:rsid w:val="00281DB7"/>
    <w:rsid w:val="00292556"/>
    <w:rsid w:val="00294095"/>
    <w:rsid w:val="002A41CC"/>
    <w:rsid w:val="002D34F8"/>
    <w:rsid w:val="002D6318"/>
    <w:rsid w:val="002E1D92"/>
    <w:rsid w:val="002E299B"/>
    <w:rsid w:val="002F79AD"/>
    <w:rsid w:val="00307040"/>
    <w:rsid w:val="0031622E"/>
    <w:rsid w:val="003210F6"/>
    <w:rsid w:val="00321630"/>
    <w:rsid w:val="00332FCA"/>
    <w:rsid w:val="00341B3C"/>
    <w:rsid w:val="00344C34"/>
    <w:rsid w:val="00345E0E"/>
    <w:rsid w:val="00363B2F"/>
    <w:rsid w:val="0036580F"/>
    <w:rsid w:val="003718AC"/>
    <w:rsid w:val="00372B9C"/>
    <w:rsid w:val="00375FF7"/>
    <w:rsid w:val="00384905"/>
    <w:rsid w:val="003923F0"/>
    <w:rsid w:val="003A021E"/>
    <w:rsid w:val="003A207F"/>
    <w:rsid w:val="003A2348"/>
    <w:rsid w:val="003B0EC2"/>
    <w:rsid w:val="003B1405"/>
    <w:rsid w:val="003C0CE2"/>
    <w:rsid w:val="003C3D2E"/>
    <w:rsid w:val="003D0F95"/>
    <w:rsid w:val="003D273A"/>
    <w:rsid w:val="003D46D9"/>
    <w:rsid w:val="003D56BC"/>
    <w:rsid w:val="003D6877"/>
    <w:rsid w:val="003D7F33"/>
    <w:rsid w:val="003E60BA"/>
    <w:rsid w:val="003F7695"/>
    <w:rsid w:val="003F7B06"/>
    <w:rsid w:val="004003BF"/>
    <w:rsid w:val="00401931"/>
    <w:rsid w:val="0040603A"/>
    <w:rsid w:val="00414C7A"/>
    <w:rsid w:val="004232B2"/>
    <w:rsid w:val="0042589A"/>
    <w:rsid w:val="004347F0"/>
    <w:rsid w:val="004454EE"/>
    <w:rsid w:val="00446DE0"/>
    <w:rsid w:val="00461D3F"/>
    <w:rsid w:val="00464F5A"/>
    <w:rsid w:val="00475926"/>
    <w:rsid w:val="0047628A"/>
    <w:rsid w:val="00483558"/>
    <w:rsid w:val="0049027C"/>
    <w:rsid w:val="00490EC1"/>
    <w:rsid w:val="004C0986"/>
    <w:rsid w:val="004C3A59"/>
    <w:rsid w:val="004C52E2"/>
    <w:rsid w:val="004C59E8"/>
    <w:rsid w:val="004C5DF8"/>
    <w:rsid w:val="004D3D75"/>
    <w:rsid w:val="004E246A"/>
    <w:rsid w:val="004E4549"/>
    <w:rsid w:val="004E48D2"/>
    <w:rsid w:val="004F2E50"/>
    <w:rsid w:val="00506832"/>
    <w:rsid w:val="00507F1C"/>
    <w:rsid w:val="005102F8"/>
    <w:rsid w:val="0051056C"/>
    <w:rsid w:val="00516197"/>
    <w:rsid w:val="0053354C"/>
    <w:rsid w:val="00534BC8"/>
    <w:rsid w:val="005367A6"/>
    <w:rsid w:val="00543E3D"/>
    <w:rsid w:val="005630A3"/>
    <w:rsid w:val="0056325B"/>
    <w:rsid w:val="00571BED"/>
    <w:rsid w:val="00577A2B"/>
    <w:rsid w:val="00593BC3"/>
    <w:rsid w:val="005975E0"/>
    <w:rsid w:val="005A35CB"/>
    <w:rsid w:val="005A56C6"/>
    <w:rsid w:val="005A7FF1"/>
    <w:rsid w:val="005B1374"/>
    <w:rsid w:val="005C3725"/>
    <w:rsid w:val="005C6BC1"/>
    <w:rsid w:val="005D246C"/>
    <w:rsid w:val="00600AC1"/>
    <w:rsid w:val="0060660E"/>
    <w:rsid w:val="00632614"/>
    <w:rsid w:val="006439F8"/>
    <w:rsid w:val="006551CB"/>
    <w:rsid w:val="006609DC"/>
    <w:rsid w:val="00680D44"/>
    <w:rsid w:val="0068192C"/>
    <w:rsid w:val="00684F91"/>
    <w:rsid w:val="006963B4"/>
    <w:rsid w:val="006970C1"/>
    <w:rsid w:val="006B22B7"/>
    <w:rsid w:val="006D0794"/>
    <w:rsid w:val="006E47C6"/>
    <w:rsid w:val="00701475"/>
    <w:rsid w:val="007102C4"/>
    <w:rsid w:val="007222F7"/>
    <w:rsid w:val="007244C0"/>
    <w:rsid w:val="00727139"/>
    <w:rsid w:val="00727F99"/>
    <w:rsid w:val="0073135A"/>
    <w:rsid w:val="00737E80"/>
    <w:rsid w:val="00740477"/>
    <w:rsid w:val="007471FF"/>
    <w:rsid w:val="00756B00"/>
    <w:rsid w:val="007622DB"/>
    <w:rsid w:val="0076572D"/>
    <w:rsid w:val="007752D6"/>
    <w:rsid w:val="00775AFE"/>
    <w:rsid w:val="0078638C"/>
    <w:rsid w:val="00790E14"/>
    <w:rsid w:val="00796875"/>
    <w:rsid w:val="007A26EC"/>
    <w:rsid w:val="007A27F0"/>
    <w:rsid w:val="007A4691"/>
    <w:rsid w:val="007B056A"/>
    <w:rsid w:val="007B1950"/>
    <w:rsid w:val="007D0835"/>
    <w:rsid w:val="007D6020"/>
    <w:rsid w:val="007D7388"/>
    <w:rsid w:val="007E048E"/>
    <w:rsid w:val="007E0E85"/>
    <w:rsid w:val="007E7F5F"/>
    <w:rsid w:val="007F12C0"/>
    <w:rsid w:val="007F27CA"/>
    <w:rsid w:val="00803AF2"/>
    <w:rsid w:val="008058FA"/>
    <w:rsid w:val="008230C7"/>
    <w:rsid w:val="00831F53"/>
    <w:rsid w:val="00845977"/>
    <w:rsid w:val="00845CE9"/>
    <w:rsid w:val="00847A51"/>
    <w:rsid w:val="00851C05"/>
    <w:rsid w:val="00854A26"/>
    <w:rsid w:val="0085776B"/>
    <w:rsid w:val="0086234B"/>
    <w:rsid w:val="00863340"/>
    <w:rsid w:val="0087007E"/>
    <w:rsid w:val="0087208C"/>
    <w:rsid w:val="0087332D"/>
    <w:rsid w:val="00895BFD"/>
    <w:rsid w:val="008967A9"/>
    <w:rsid w:val="00896E6F"/>
    <w:rsid w:val="008A2A0E"/>
    <w:rsid w:val="008A6BD3"/>
    <w:rsid w:val="008C2297"/>
    <w:rsid w:val="008C2808"/>
    <w:rsid w:val="008C45E7"/>
    <w:rsid w:val="008D176A"/>
    <w:rsid w:val="008D41DF"/>
    <w:rsid w:val="008E1CBB"/>
    <w:rsid w:val="008E2FB2"/>
    <w:rsid w:val="008E3FD7"/>
    <w:rsid w:val="008E5530"/>
    <w:rsid w:val="008E7D5F"/>
    <w:rsid w:val="008F193E"/>
    <w:rsid w:val="00902796"/>
    <w:rsid w:val="00902BBF"/>
    <w:rsid w:val="00903690"/>
    <w:rsid w:val="00904D06"/>
    <w:rsid w:val="009063E2"/>
    <w:rsid w:val="009073A1"/>
    <w:rsid w:val="00922246"/>
    <w:rsid w:val="00926E5A"/>
    <w:rsid w:val="00930472"/>
    <w:rsid w:val="00931FB7"/>
    <w:rsid w:val="0093307A"/>
    <w:rsid w:val="00936948"/>
    <w:rsid w:val="0093731D"/>
    <w:rsid w:val="009436C0"/>
    <w:rsid w:val="00943D35"/>
    <w:rsid w:val="00944E23"/>
    <w:rsid w:val="00946CCE"/>
    <w:rsid w:val="0095141F"/>
    <w:rsid w:val="00953909"/>
    <w:rsid w:val="00953A6F"/>
    <w:rsid w:val="00955CCF"/>
    <w:rsid w:val="009641F6"/>
    <w:rsid w:val="00964ECE"/>
    <w:rsid w:val="00970DEB"/>
    <w:rsid w:val="00977AE0"/>
    <w:rsid w:val="00983F40"/>
    <w:rsid w:val="00987CC7"/>
    <w:rsid w:val="00990C51"/>
    <w:rsid w:val="0099229F"/>
    <w:rsid w:val="009A3207"/>
    <w:rsid w:val="009B2DAB"/>
    <w:rsid w:val="009C3F78"/>
    <w:rsid w:val="009D0C0F"/>
    <w:rsid w:val="009E3AF5"/>
    <w:rsid w:val="009E7F55"/>
    <w:rsid w:val="009F1403"/>
    <w:rsid w:val="00A052EE"/>
    <w:rsid w:val="00A17DFE"/>
    <w:rsid w:val="00A20E40"/>
    <w:rsid w:val="00A21F30"/>
    <w:rsid w:val="00A31C6A"/>
    <w:rsid w:val="00A32FF0"/>
    <w:rsid w:val="00A3427D"/>
    <w:rsid w:val="00A445BB"/>
    <w:rsid w:val="00A5166B"/>
    <w:rsid w:val="00A56784"/>
    <w:rsid w:val="00A61D2A"/>
    <w:rsid w:val="00A7054A"/>
    <w:rsid w:val="00A75CCB"/>
    <w:rsid w:val="00A84778"/>
    <w:rsid w:val="00A84A86"/>
    <w:rsid w:val="00A9247E"/>
    <w:rsid w:val="00AB2D08"/>
    <w:rsid w:val="00AB6512"/>
    <w:rsid w:val="00AC777C"/>
    <w:rsid w:val="00AD14F4"/>
    <w:rsid w:val="00AE0BF9"/>
    <w:rsid w:val="00B02EE3"/>
    <w:rsid w:val="00B211D0"/>
    <w:rsid w:val="00B22F0E"/>
    <w:rsid w:val="00B246FE"/>
    <w:rsid w:val="00B2712F"/>
    <w:rsid w:val="00B3301E"/>
    <w:rsid w:val="00B46579"/>
    <w:rsid w:val="00B76959"/>
    <w:rsid w:val="00B80187"/>
    <w:rsid w:val="00B83B89"/>
    <w:rsid w:val="00B85FBD"/>
    <w:rsid w:val="00B96A96"/>
    <w:rsid w:val="00BA53E9"/>
    <w:rsid w:val="00BB05F9"/>
    <w:rsid w:val="00BB49D2"/>
    <w:rsid w:val="00BB553E"/>
    <w:rsid w:val="00BC12DD"/>
    <w:rsid w:val="00BD3FBE"/>
    <w:rsid w:val="00BD6425"/>
    <w:rsid w:val="00BE3697"/>
    <w:rsid w:val="00BE5477"/>
    <w:rsid w:val="00BE7B81"/>
    <w:rsid w:val="00BF7F4C"/>
    <w:rsid w:val="00C0778E"/>
    <w:rsid w:val="00C1105F"/>
    <w:rsid w:val="00C11F2B"/>
    <w:rsid w:val="00C1475A"/>
    <w:rsid w:val="00C15B8C"/>
    <w:rsid w:val="00C236D1"/>
    <w:rsid w:val="00C33DE7"/>
    <w:rsid w:val="00C34EF8"/>
    <w:rsid w:val="00C34FDA"/>
    <w:rsid w:val="00C4405D"/>
    <w:rsid w:val="00C44A55"/>
    <w:rsid w:val="00C50173"/>
    <w:rsid w:val="00C67842"/>
    <w:rsid w:val="00C71FC3"/>
    <w:rsid w:val="00C94B73"/>
    <w:rsid w:val="00C95AB5"/>
    <w:rsid w:val="00C9643F"/>
    <w:rsid w:val="00C97D83"/>
    <w:rsid w:val="00CA1F23"/>
    <w:rsid w:val="00CA3510"/>
    <w:rsid w:val="00CB09E7"/>
    <w:rsid w:val="00CB6D9B"/>
    <w:rsid w:val="00CC3554"/>
    <w:rsid w:val="00CC691B"/>
    <w:rsid w:val="00CD62C3"/>
    <w:rsid w:val="00CE76F6"/>
    <w:rsid w:val="00D00BF5"/>
    <w:rsid w:val="00D06B94"/>
    <w:rsid w:val="00D07FDA"/>
    <w:rsid w:val="00D157AC"/>
    <w:rsid w:val="00D37660"/>
    <w:rsid w:val="00D5351F"/>
    <w:rsid w:val="00D54AE9"/>
    <w:rsid w:val="00D6166B"/>
    <w:rsid w:val="00D61E2D"/>
    <w:rsid w:val="00D624AE"/>
    <w:rsid w:val="00D92783"/>
    <w:rsid w:val="00D95D45"/>
    <w:rsid w:val="00DA2373"/>
    <w:rsid w:val="00DA5B1B"/>
    <w:rsid w:val="00DA7DBD"/>
    <w:rsid w:val="00DB122F"/>
    <w:rsid w:val="00DB52B2"/>
    <w:rsid w:val="00DC054B"/>
    <w:rsid w:val="00DD2139"/>
    <w:rsid w:val="00DD3F6E"/>
    <w:rsid w:val="00DD6156"/>
    <w:rsid w:val="00DE074A"/>
    <w:rsid w:val="00DE6A29"/>
    <w:rsid w:val="00DF7CED"/>
    <w:rsid w:val="00E02CD8"/>
    <w:rsid w:val="00E03F95"/>
    <w:rsid w:val="00E056F5"/>
    <w:rsid w:val="00E13756"/>
    <w:rsid w:val="00E23975"/>
    <w:rsid w:val="00E2775B"/>
    <w:rsid w:val="00E31196"/>
    <w:rsid w:val="00E50691"/>
    <w:rsid w:val="00E56145"/>
    <w:rsid w:val="00E61561"/>
    <w:rsid w:val="00E709B6"/>
    <w:rsid w:val="00E7146D"/>
    <w:rsid w:val="00E72267"/>
    <w:rsid w:val="00E74032"/>
    <w:rsid w:val="00E9062A"/>
    <w:rsid w:val="00EA4249"/>
    <w:rsid w:val="00EC2E4F"/>
    <w:rsid w:val="00EC5668"/>
    <w:rsid w:val="00ED615B"/>
    <w:rsid w:val="00EE2045"/>
    <w:rsid w:val="00EE33D6"/>
    <w:rsid w:val="00EE7AAD"/>
    <w:rsid w:val="00EF2159"/>
    <w:rsid w:val="00EF66DC"/>
    <w:rsid w:val="00F00879"/>
    <w:rsid w:val="00F0686F"/>
    <w:rsid w:val="00F11110"/>
    <w:rsid w:val="00F11BC1"/>
    <w:rsid w:val="00F15805"/>
    <w:rsid w:val="00F22077"/>
    <w:rsid w:val="00F22F52"/>
    <w:rsid w:val="00F23C64"/>
    <w:rsid w:val="00F2598C"/>
    <w:rsid w:val="00F31244"/>
    <w:rsid w:val="00F80A34"/>
    <w:rsid w:val="00F911B5"/>
    <w:rsid w:val="00F943D6"/>
    <w:rsid w:val="00FA085D"/>
    <w:rsid w:val="00FA5CFB"/>
    <w:rsid w:val="00FC2C69"/>
    <w:rsid w:val="00FC6D77"/>
    <w:rsid w:val="00FD2378"/>
    <w:rsid w:val="00FD661D"/>
    <w:rsid w:val="00FE122E"/>
    <w:rsid w:val="00FE29BD"/>
    <w:rsid w:val="00FE5B9D"/>
    <w:rsid w:val="00FE670D"/>
    <w:rsid w:val="00FE6B6C"/>
    <w:rsid w:val="00FF5A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08C1F3"/>
  <w15:chartTrackingRefBased/>
  <w15:docId w15:val="{5F12CDB1-65D5-4D59-B3E1-BA83F5F84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qFormat="1"/>
    <w:lsdException w:name="heading 6" w:semiHidden="1" w:uiPriority="0" w:unhideWhenUsed="1" w:qFormat="1"/>
    <w:lsdException w:name="heading 7" w:semiHidden="1" w:uiPriority="0" w:unhideWhenUsed="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0"/>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0"/>
    <w:lsdException w:name="Intense Reference" w:uiPriority="32" w:qFormat="1"/>
    <w:lsdException w:name="Book Title" w:uiPriority="0"/>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F66DC"/>
    <w:rPr>
      <w:rFonts w:ascii="Aller Light" w:eastAsia="Times New Roman" w:hAnsi="Aller Light" w:cs="Times New Roman"/>
      <w:color w:val="28499A" w:themeColor="text1"/>
      <w:sz w:val="21"/>
      <w:szCs w:val="20"/>
    </w:rPr>
  </w:style>
  <w:style w:type="paragraph" w:styleId="Titre1">
    <w:name w:val="heading 1"/>
    <w:aliases w:val="Titre de chapitre"/>
    <w:basedOn w:val="StyleTitresEtiquettes"/>
    <w:next w:val="Titre2"/>
    <w:link w:val="Titre1Car"/>
    <w:qFormat/>
    <w:rsid w:val="00BE5477"/>
    <w:pPr>
      <w:keepNext/>
      <w:spacing w:before="300" w:after="300"/>
      <w:ind w:left="68" w:right="-147"/>
      <w:outlineLvl w:val="0"/>
    </w:pPr>
    <w:rPr>
      <w:rFonts w:ascii="Aller Light" w:hAnsi="Aller Light"/>
      <w:b/>
      <w:bCs/>
      <w:noProof/>
      <w:color w:val="28499A" w:themeColor="text1"/>
      <w:sz w:val="40"/>
      <w:szCs w:val="32"/>
    </w:rPr>
  </w:style>
  <w:style w:type="paragraph" w:styleId="Titre2">
    <w:name w:val="heading 2"/>
    <w:aliases w:val="Module"/>
    <w:basedOn w:val="StyleTitresEtiquettes"/>
    <w:next w:val="Titre3"/>
    <w:link w:val="Titre2Car"/>
    <w:qFormat/>
    <w:rsid w:val="007B1950"/>
    <w:pPr>
      <w:keepNext/>
      <w:suppressAutoHyphens/>
      <w:spacing w:before="300" w:after="300"/>
      <w:ind w:left="66"/>
      <w:outlineLvl w:val="1"/>
    </w:pPr>
    <w:rPr>
      <w:rFonts w:ascii="Bree Serif" w:hAnsi="Bree Serif"/>
      <w:b/>
      <w:bCs/>
      <w:noProof/>
      <w:color w:val="28499A" w:themeColor="text1"/>
      <w:sz w:val="32"/>
      <w:szCs w:val="32"/>
    </w:rPr>
  </w:style>
  <w:style w:type="paragraph" w:styleId="Titre3">
    <w:name w:val="heading 3"/>
    <w:basedOn w:val="StyleTitresEtiquettes"/>
    <w:next w:val="Titre4"/>
    <w:link w:val="Titre3Car"/>
    <w:qFormat/>
    <w:rsid w:val="007B1950"/>
    <w:pPr>
      <w:keepNext/>
      <w:suppressAutoHyphens/>
      <w:spacing w:before="300" w:after="300"/>
      <w:ind w:left="66"/>
      <w:outlineLvl w:val="2"/>
    </w:pPr>
    <w:rPr>
      <w:rFonts w:ascii="Bree Serif" w:hAnsi="Bree Serif"/>
      <w:bCs/>
      <w:noProof/>
      <w:color w:val="28499A" w:themeColor="text1"/>
      <w:sz w:val="28"/>
      <w:szCs w:val="30"/>
    </w:rPr>
  </w:style>
  <w:style w:type="paragraph" w:styleId="Titre4">
    <w:name w:val="heading 4"/>
    <w:basedOn w:val="StyleTitresEtiquettes"/>
    <w:next w:val="Titre5"/>
    <w:link w:val="Titre4Car"/>
    <w:qFormat/>
    <w:rsid w:val="007B1950"/>
    <w:pPr>
      <w:suppressAutoHyphens/>
      <w:spacing w:before="240" w:after="120"/>
      <w:ind w:left="66" w:right="57"/>
      <w:outlineLvl w:val="3"/>
    </w:pPr>
    <w:rPr>
      <w:rFonts w:ascii="Aller" w:hAnsi="Aller"/>
      <w:b/>
      <w:color w:val="008B38" w:themeColor="accent3"/>
      <w:sz w:val="24"/>
    </w:rPr>
  </w:style>
  <w:style w:type="paragraph" w:styleId="Titre5">
    <w:name w:val="heading 5"/>
    <w:basedOn w:val="StyleTitresEtiquettes"/>
    <w:next w:val="Titre6"/>
    <w:link w:val="Titre5Car"/>
    <w:qFormat/>
    <w:rsid w:val="007B1950"/>
    <w:pPr>
      <w:spacing w:before="240" w:after="120"/>
      <w:ind w:left="66"/>
      <w:outlineLvl w:val="4"/>
    </w:pPr>
    <w:rPr>
      <w:rFonts w:ascii="Aller" w:hAnsi="Aller"/>
      <w:color w:val="D0AB00" w:themeColor="accent1" w:themeShade="BF"/>
      <w:sz w:val="23"/>
    </w:rPr>
  </w:style>
  <w:style w:type="paragraph" w:styleId="Titre6">
    <w:name w:val="heading 6"/>
    <w:basedOn w:val="StyleTitresEtiquettes"/>
    <w:next w:val="Corpsdetexte"/>
    <w:link w:val="Titre6Car"/>
    <w:qFormat/>
    <w:rsid w:val="005C3725"/>
    <w:pPr>
      <w:numPr>
        <w:ilvl w:val="5"/>
        <w:numId w:val="33"/>
      </w:numPr>
      <w:spacing w:before="240" w:after="120"/>
      <w:outlineLvl w:val="5"/>
    </w:pPr>
    <w:rPr>
      <w:rFonts w:ascii="Aller" w:hAnsi="Aller"/>
      <w:i/>
      <w:color w:val="D0AB00" w:themeColor="accent1" w:themeShade="BF"/>
    </w:rPr>
  </w:style>
  <w:style w:type="paragraph" w:styleId="Titre7">
    <w:name w:val="heading 7"/>
    <w:basedOn w:val="StyleTitresEtiquettes"/>
    <w:next w:val="Corpsdetexte"/>
    <w:link w:val="Titre7Car"/>
    <w:rsid w:val="005C3725"/>
    <w:pPr>
      <w:numPr>
        <w:ilvl w:val="6"/>
        <w:numId w:val="33"/>
      </w:numPr>
      <w:spacing w:before="120"/>
      <w:outlineLvl w:val="6"/>
    </w:pPr>
    <w:rPr>
      <w:rFonts w:ascii="Aller Light" w:hAnsi="Aller Light"/>
      <w:b/>
      <w:color w:val="28499A" w:themeColor="text1"/>
      <w:sz w:val="20"/>
    </w:rPr>
  </w:style>
  <w:style w:type="paragraph" w:styleId="Titre8">
    <w:name w:val="heading 8"/>
    <w:aliases w:val="Annexes"/>
    <w:basedOn w:val="StyleTitresEtiquettes"/>
    <w:next w:val="2Lignes"/>
    <w:link w:val="Titre8Car"/>
    <w:rsid w:val="00CA1F23"/>
    <w:pPr>
      <w:pageBreakBefore/>
      <w:tabs>
        <w:tab w:val="left" w:pos="1985"/>
      </w:tabs>
      <w:spacing w:after="240" w:line="192" w:lineRule="auto"/>
      <w:jc w:val="center"/>
      <w:outlineLvl w:val="7"/>
    </w:pPr>
    <w:rPr>
      <w:rFonts w:ascii="Aller" w:hAnsi="Aller"/>
      <w:b/>
      <w:color w:val="28499A" w:themeColor="text1"/>
      <w:sz w:val="50"/>
      <w:szCs w:val="50"/>
    </w:rPr>
  </w:style>
  <w:style w:type="paragraph" w:styleId="Titre9">
    <w:name w:val="heading 9"/>
    <w:basedOn w:val="Normal"/>
    <w:next w:val="Normal"/>
    <w:link w:val="Titre9Car"/>
    <w:rsid w:val="00CA1F23"/>
    <w:pPr>
      <w:spacing w:before="240" w:after="60"/>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CA1F23"/>
    <w:pPr>
      <w:spacing w:before="100" w:beforeAutospacing="1" w:after="119"/>
    </w:pPr>
    <w:rPr>
      <w:sz w:val="24"/>
    </w:rPr>
  </w:style>
  <w:style w:type="paragraph" w:styleId="En-tte">
    <w:name w:val="header"/>
    <w:aliases w:val="R&amp;S - En-tête"/>
    <w:basedOn w:val="Normal"/>
    <w:link w:val="En-tteCar"/>
    <w:qFormat/>
    <w:rsid w:val="00CA1F23"/>
    <w:pPr>
      <w:tabs>
        <w:tab w:val="center" w:pos="4703"/>
        <w:tab w:val="right" w:pos="9406"/>
      </w:tabs>
      <w:ind w:left="-121" w:right="1084" w:firstLine="100"/>
    </w:pPr>
    <w:rPr>
      <w:rFonts w:ascii="Aller" w:hAnsi="Aller" w:cstheme="minorHAnsi"/>
      <w:noProof/>
      <w:sz w:val="16"/>
      <w:szCs w:val="16"/>
    </w:rPr>
  </w:style>
  <w:style w:type="character" w:customStyle="1" w:styleId="En-tteCar">
    <w:name w:val="En-tête Car"/>
    <w:aliases w:val="R&amp;S - En-tête Car"/>
    <w:basedOn w:val="Policepardfaut"/>
    <w:link w:val="En-tte"/>
    <w:rsid w:val="00CA1F23"/>
    <w:rPr>
      <w:rFonts w:ascii="Aller" w:eastAsia="Times New Roman" w:hAnsi="Aller" w:cstheme="minorHAnsi"/>
      <w:noProof/>
      <w:color w:val="28499A" w:themeColor="text1"/>
      <w:sz w:val="16"/>
      <w:szCs w:val="16"/>
    </w:rPr>
  </w:style>
  <w:style w:type="paragraph" w:styleId="Pieddepage">
    <w:name w:val="footer"/>
    <w:basedOn w:val="Normal"/>
    <w:link w:val="PieddepageCar"/>
    <w:uiPriority w:val="99"/>
    <w:unhideWhenUsed/>
    <w:qFormat/>
    <w:rsid w:val="00CA1F23"/>
    <w:pPr>
      <w:tabs>
        <w:tab w:val="center" w:pos="4536"/>
        <w:tab w:val="right" w:pos="9072"/>
      </w:tabs>
    </w:pPr>
    <w:rPr>
      <w:sz w:val="18"/>
    </w:rPr>
  </w:style>
  <w:style w:type="character" w:customStyle="1" w:styleId="PieddepageCar">
    <w:name w:val="Pied de page Car"/>
    <w:basedOn w:val="Policepardfaut"/>
    <w:link w:val="Pieddepage"/>
    <w:uiPriority w:val="99"/>
    <w:rsid w:val="00CA1F23"/>
    <w:rPr>
      <w:rFonts w:ascii="Aller Light" w:eastAsia="Times New Roman" w:hAnsi="Aller Light" w:cs="Times New Roman"/>
      <w:color w:val="28499A" w:themeColor="text1"/>
      <w:sz w:val="18"/>
      <w:szCs w:val="20"/>
    </w:rPr>
  </w:style>
  <w:style w:type="character" w:customStyle="1" w:styleId="Titre1Car">
    <w:name w:val="Titre 1 Car"/>
    <w:aliases w:val="Titre de chapitre Car"/>
    <w:link w:val="Titre1"/>
    <w:rsid w:val="00BE5477"/>
    <w:rPr>
      <w:rFonts w:ascii="Aller Light" w:hAnsi="Aller Light" w:cs="Arial"/>
      <w:b/>
      <w:bCs/>
      <w:noProof/>
      <w:color w:val="28499A" w:themeColor="text1"/>
      <w:sz w:val="40"/>
      <w:szCs w:val="32"/>
    </w:rPr>
  </w:style>
  <w:style w:type="paragraph" w:styleId="Titre">
    <w:name w:val="Title"/>
    <w:aliases w:val="Sous titre 1"/>
    <w:basedOn w:val="Normal"/>
    <w:next w:val="Normal"/>
    <w:link w:val="TitreCar"/>
    <w:uiPriority w:val="10"/>
    <w:qFormat/>
    <w:rsid w:val="00CA1F23"/>
    <w:pPr>
      <w:contextualSpacing/>
    </w:pPr>
    <w:rPr>
      <w:rFonts w:asciiTheme="majorHAnsi" w:eastAsiaTheme="majorEastAsia" w:hAnsiTheme="majorHAnsi" w:cstheme="majorBidi"/>
      <w:spacing w:val="-10"/>
      <w:kern w:val="28"/>
      <w:sz w:val="56"/>
      <w:szCs w:val="56"/>
    </w:rPr>
  </w:style>
  <w:style w:type="character" w:customStyle="1" w:styleId="TitreCar">
    <w:name w:val="Titre Car"/>
    <w:aliases w:val="Sous titre 1 Car"/>
    <w:basedOn w:val="Policepardfaut"/>
    <w:link w:val="Titre"/>
    <w:uiPriority w:val="10"/>
    <w:rsid w:val="00CA1F23"/>
    <w:rPr>
      <w:rFonts w:asciiTheme="majorHAnsi" w:eastAsiaTheme="majorEastAsia" w:hAnsiTheme="majorHAnsi" w:cstheme="majorBidi"/>
      <w:color w:val="28499A" w:themeColor="text1"/>
      <w:spacing w:val="-10"/>
      <w:kern w:val="28"/>
      <w:sz w:val="56"/>
      <w:szCs w:val="56"/>
    </w:rPr>
  </w:style>
  <w:style w:type="character" w:customStyle="1" w:styleId="Titre2Car">
    <w:name w:val="Titre 2 Car"/>
    <w:aliases w:val="Module Car"/>
    <w:basedOn w:val="Policepardfaut"/>
    <w:link w:val="Titre2"/>
    <w:rsid w:val="00CA1F23"/>
    <w:rPr>
      <w:rFonts w:ascii="Bree Serif" w:hAnsi="Bree Serif" w:cs="Arial"/>
      <w:b/>
      <w:bCs/>
      <w:noProof/>
      <w:color w:val="28499A" w:themeColor="text1"/>
      <w:sz w:val="32"/>
      <w:szCs w:val="32"/>
    </w:rPr>
  </w:style>
  <w:style w:type="character" w:customStyle="1" w:styleId="Titre3Car">
    <w:name w:val="Titre 3 Car"/>
    <w:basedOn w:val="Policepardfaut"/>
    <w:link w:val="Titre3"/>
    <w:rsid w:val="00CA1F23"/>
    <w:rPr>
      <w:rFonts w:ascii="Bree Serif" w:hAnsi="Bree Serif" w:cs="Arial"/>
      <w:bCs/>
      <w:noProof/>
      <w:color w:val="28499A" w:themeColor="text1"/>
      <w:sz w:val="28"/>
      <w:szCs w:val="30"/>
    </w:rPr>
  </w:style>
  <w:style w:type="character" w:customStyle="1" w:styleId="Titre4Car">
    <w:name w:val="Titre 4 Car"/>
    <w:basedOn w:val="Policepardfaut"/>
    <w:link w:val="Titre4"/>
    <w:rsid w:val="00CA1F23"/>
    <w:rPr>
      <w:rFonts w:ascii="Aller" w:hAnsi="Aller" w:cs="Arial"/>
      <w:b/>
      <w:color w:val="008B38" w:themeColor="accent3"/>
      <w:szCs w:val="22"/>
    </w:rPr>
  </w:style>
  <w:style w:type="table" w:styleId="Grilledutableau">
    <w:name w:val="Table Grid"/>
    <w:aliases w:val="ASSENTIO TABLEAU 1,Tableau Inexia,Table long document"/>
    <w:basedOn w:val="TableauNormal"/>
    <w:rsid w:val="00CA1F23"/>
    <w:pPr>
      <w:ind w:left="57"/>
    </w:pPr>
    <w:rPr>
      <w:rFonts w:ascii="Roboto" w:eastAsia="Times New Roman" w:hAnsi="Roboto"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etableauclaire">
    <w:name w:val="Grid Table Light"/>
    <w:basedOn w:val="TableauNormal"/>
    <w:uiPriority w:val="40"/>
    <w:rsid w:val="00CA1F23"/>
    <w:rPr>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ausimple1">
    <w:name w:val="Plain Table 1"/>
    <w:basedOn w:val="TableauNormal"/>
    <w:uiPriority w:val="41"/>
    <w:rsid w:val="00CA1F23"/>
    <w:rPr>
      <w:sz w:val="22"/>
      <w:szCs w:val="22"/>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CA1F23"/>
    <w:rPr>
      <w:sz w:val="22"/>
      <w:szCs w:val="22"/>
    </w:rPr>
    <w:tblPr>
      <w:tblStyleRowBandSize w:val="1"/>
      <w:tblStyleColBandSize w:val="1"/>
    </w:tblPr>
    <w:tblStylePr w:type="firstRow">
      <w:rPr>
        <w:b/>
        <w:bCs/>
        <w:caps/>
      </w:rPr>
      <w:tblPr/>
      <w:tcPr>
        <w:tcBorders>
          <w:bottom w:val="single" w:sz="4" w:space="0" w:color="819BDE"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819BDE"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simple4">
    <w:name w:val="Plain Table 4"/>
    <w:basedOn w:val="TableauNormal"/>
    <w:uiPriority w:val="44"/>
    <w:rsid w:val="00CA1F23"/>
    <w:rPr>
      <w:sz w:val="22"/>
      <w:szCs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5">
    <w:name w:val="Plain Table 5"/>
    <w:basedOn w:val="TableauNormal"/>
    <w:uiPriority w:val="45"/>
    <w:rsid w:val="00CA1F23"/>
    <w:rPr>
      <w:sz w:val="22"/>
      <w:szCs w:val="2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19BDE"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19BDE"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19BDE"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19BDE"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Grille1Clair">
    <w:name w:val="Grid Table 1 Light"/>
    <w:basedOn w:val="TableauNormal"/>
    <w:uiPriority w:val="46"/>
    <w:rsid w:val="00CA1F23"/>
    <w:rPr>
      <w:sz w:val="22"/>
      <w:szCs w:val="22"/>
    </w:rPr>
    <w:tblPr>
      <w:tblStyleRowBandSize w:val="1"/>
      <w:tblStyleColBandSize w:val="1"/>
      <w:tblBorders>
        <w:top w:val="single" w:sz="4" w:space="0" w:color="9AAFE5" w:themeColor="text1" w:themeTint="66"/>
        <w:left w:val="single" w:sz="4" w:space="0" w:color="9AAFE5" w:themeColor="text1" w:themeTint="66"/>
        <w:bottom w:val="single" w:sz="4" w:space="0" w:color="9AAFE5" w:themeColor="text1" w:themeTint="66"/>
        <w:right w:val="single" w:sz="4" w:space="0" w:color="9AAFE5" w:themeColor="text1" w:themeTint="66"/>
        <w:insideH w:val="single" w:sz="4" w:space="0" w:color="9AAFE5" w:themeColor="text1" w:themeTint="66"/>
        <w:insideV w:val="single" w:sz="4" w:space="0" w:color="9AAFE5" w:themeColor="text1" w:themeTint="66"/>
      </w:tblBorders>
    </w:tblPr>
    <w:tblStylePr w:type="firstRow">
      <w:rPr>
        <w:b/>
        <w:bCs/>
      </w:rPr>
      <w:tblPr/>
      <w:tcPr>
        <w:tcBorders>
          <w:bottom w:val="single" w:sz="12" w:space="0" w:color="6888D8" w:themeColor="text1" w:themeTint="99"/>
        </w:tcBorders>
      </w:tcPr>
    </w:tblStylePr>
    <w:tblStylePr w:type="lastRow">
      <w:rPr>
        <w:b/>
        <w:bCs/>
      </w:rPr>
      <w:tblPr/>
      <w:tcPr>
        <w:tcBorders>
          <w:top w:val="double" w:sz="2" w:space="0" w:color="6888D8" w:themeColor="text1" w:themeTint="99"/>
        </w:tcBorders>
      </w:tcPr>
    </w:tblStylePr>
    <w:tblStylePr w:type="firstCol">
      <w:rPr>
        <w:b/>
        <w:bCs/>
      </w:rPr>
    </w:tblStylePr>
    <w:tblStylePr w:type="lastCol">
      <w:rPr>
        <w:b/>
        <w:bCs/>
      </w:rPr>
    </w:tblStylePr>
  </w:style>
  <w:style w:type="table" w:styleId="TableauGrille1Clair-Accentuation1">
    <w:name w:val="Grid Table 1 Light Accent 1"/>
    <w:basedOn w:val="TableauNormal"/>
    <w:uiPriority w:val="46"/>
    <w:rsid w:val="00CA1F23"/>
    <w:rPr>
      <w:sz w:val="22"/>
      <w:szCs w:val="22"/>
    </w:rPr>
    <w:tblPr>
      <w:tblStyleRowBandSize w:val="1"/>
      <w:tblStyleColBandSize w:val="1"/>
      <w:tblBorders>
        <w:top w:val="single" w:sz="4" w:space="0" w:color="FFEEA2" w:themeColor="accent1" w:themeTint="66"/>
        <w:left w:val="single" w:sz="4" w:space="0" w:color="FFEEA2" w:themeColor="accent1" w:themeTint="66"/>
        <w:bottom w:val="single" w:sz="4" w:space="0" w:color="FFEEA2" w:themeColor="accent1" w:themeTint="66"/>
        <w:right w:val="single" w:sz="4" w:space="0" w:color="FFEEA2" w:themeColor="accent1" w:themeTint="66"/>
        <w:insideH w:val="single" w:sz="4" w:space="0" w:color="FFEEA2" w:themeColor="accent1" w:themeTint="66"/>
        <w:insideV w:val="single" w:sz="4" w:space="0" w:color="FFEEA2" w:themeColor="accent1" w:themeTint="66"/>
      </w:tblBorders>
    </w:tblPr>
    <w:tblStylePr w:type="firstRow">
      <w:rPr>
        <w:b/>
        <w:bCs/>
      </w:rPr>
      <w:tblPr/>
      <w:tcPr>
        <w:tcBorders>
          <w:bottom w:val="single" w:sz="12" w:space="0" w:color="FFE574" w:themeColor="accent1" w:themeTint="99"/>
        </w:tcBorders>
      </w:tcPr>
    </w:tblStylePr>
    <w:tblStylePr w:type="lastRow">
      <w:rPr>
        <w:b/>
        <w:bCs/>
      </w:rPr>
      <w:tblPr/>
      <w:tcPr>
        <w:tcBorders>
          <w:top w:val="double" w:sz="2" w:space="0" w:color="FFE574" w:themeColor="accent1" w:themeTint="99"/>
        </w:tcBorders>
      </w:tcPr>
    </w:tblStylePr>
    <w:tblStylePr w:type="firstCol">
      <w:rPr>
        <w:b/>
        <w:bCs/>
      </w:rPr>
    </w:tblStylePr>
    <w:tblStylePr w:type="lastCol">
      <w:rPr>
        <w:b/>
        <w:bCs/>
      </w:rPr>
    </w:tblStylePr>
  </w:style>
  <w:style w:type="character" w:customStyle="1" w:styleId="Titre5Car">
    <w:name w:val="Titre 5 Car"/>
    <w:link w:val="Titre5"/>
    <w:rsid w:val="00CA1F23"/>
    <w:rPr>
      <w:rFonts w:ascii="Aller" w:hAnsi="Aller" w:cs="Arial"/>
      <w:color w:val="D0AB00" w:themeColor="accent1" w:themeShade="BF"/>
      <w:sz w:val="23"/>
      <w:szCs w:val="22"/>
    </w:rPr>
  </w:style>
  <w:style w:type="paragraph" w:styleId="Paragraphedeliste">
    <w:name w:val="List Paragraph"/>
    <w:basedOn w:val="Normal"/>
    <w:uiPriority w:val="34"/>
    <w:rsid w:val="00CA1F23"/>
    <w:pPr>
      <w:ind w:left="708"/>
      <w:jc w:val="both"/>
    </w:pPr>
    <w:rPr>
      <w:rFonts w:eastAsia="MS Mincho"/>
    </w:rPr>
  </w:style>
  <w:style w:type="table" w:styleId="TableauGrille7Couleur-Accentuation6">
    <w:name w:val="Grid Table 7 Colorful Accent 6"/>
    <w:basedOn w:val="TableauNormal"/>
    <w:uiPriority w:val="52"/>
    <w:rsid w:val="00CA1F23"/>
    <w:rPr>
      <w:color w:val="D578A1" w:themeColor="accent6" w:themeShade="BF"/>
      <w:sz w:val="22"/>
      <w:szCs w:val="22"/>
    </w:rPr>
    <w:tblPr>
      <w:tblStyleRowBandSize w:val="1"/>
      <w:tblStyleColBandSize w:val="1"/>
      <w:tblBorders>
        <w:top w:val="single" w:sz="4" w:space="0" w:color="F6E1EA" w:themeColor="accent6" w:themeTint="99"/>
        <w:left w:val="single" w:sz="4" w:space="0" w:color="F6E1EA" w:themeColor="accent6" w:themeTint="99"/>
        <w:bottom w:val="single" w:sz="4" w:space="0" w:color="F6E1EA" w:themeColor="accent6" w:themeTint="99"/>
        <w:right w:val="single" w:sz="4" w:space="0" w:color="F6E1EA" w:themeColor="accent6" w:themeTint="99"/>
        <w:insideH w:val="single" w:sz="4" w:space="0" w:color="F6E1EA" w:themeColor="accent6" w:themeTint="99"/>
        <w:insideV w:val="single" w:sz="4" w:space="0" w:color="F6E1EA"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F5F8" w:themeFill="accent6" w:themeFillTint="33"/>
      </w:tcPr>
    </w:tblStylePr>
    <w:tblStylePr w:type="band1Horz">
      <w:tblPr/>
      <w:tcPr>
        <w:shd w:val="clear" w:color="auto" w:fill="FCF5F8" w:themeFill="accent6" w:themeFillTint="33"/>
      </w:tcPr>
    </w:tblStylePr>
    <w:tblStylePr w:type="neCell">
      <w:tblPr/>
      <w:tcPr>
        <w:tcBorders>
          <w:bottom w:val="single" w:sz="4" w:space="0" w:color="F6E1EA" w:themeColor="accent6" w:themeTint="99"/>
        </w:tcBorders>
      </w:tcPr>
    </w:tblStylePr>
    <w:tblStylePr w:type="nwCell">
      <w:tblPr/>
      <w:tcPr>
        <w:tcBorders>
          <w:bottom w:val="single" w:sz="4" w:space="0" w:color="F6E1EA" w:themeColor="accent6" w:themeTint="99"/>
        </w:tcBorders>
      </w:tcPr>
    </w:tblStylePr>
    <w:tblStylePr w:type="seCell">
      <w:tblPr/>
      <w:tcPr>
        <w:tcBorders>
          <w:top w:val="single" w:sz="4" w:space="0" w:color="F6E1EA" w:themeColor="accent6" w:themeTint="99"/>
        </w:tcBorders>
      </w:tcPr>
    </w:tblStylePr>
    <w:tblStylePr w:type="swCell">
      <w:tblPr/>
      <w:tcPr>
        <w:tcBorders>
          <w:top w:val="single" w:sz="4" w:space="0" w:color="F6E1EA" w:themeColor="accent6" w:themeTint="99"/>
        </w:tcBorders>
      </w:tcPr>
    </w:tblStylePr>
  </w:style>
  <w:style w:type="table" w:styleId="TableauGrille6Couleur-Accentuation6">
    <w:name w:val="Grid Table 6 Colorful Accent 6"/>
    <w:basedOn w:val="TableauNormal"/>
    <w:uiPriority w:val="51"/>
    <w:rsid w:val="00CA1F23"/>
    <w:rPr>
      <w:color w:val="D578A1" w:themeColor="accent6" w:themeShade="BF"/>
      <w:sz w:val="22"/>
      <w:szCs w:val="22"/>
    </w:rPr>
    <w:tblPr>
      <w:tblStyleRowBandSize w:val="1"/>
      <w:tblStyleColBandSize w:val="1"/>
      <w:tblBorders>
        <w:top w:val="single" w:sz="4" w:space="0" w:color="F6E1EA" w:themeColor="accent6" w:themeTint="99"/>
        <w:left w:val="single" w:sz="4" w:space="0" w:color="F6E1EA" w:themeColor="accent6" w:themeTint="99"/>
        <w:bottom w:val="single" w:sz="4" w:space="0" w:color="F6E1EA" w:themeColor="accent6" w:themeTint="99"/>
        <w:right w:val="single" w:sz="4" w:space="0" w:color="F6E1EA" w:themeColor="accent6" w:themeTint="99"/>
        <w:insideH w:val="single" w:sz="4" w:space="0" w:color="F6E1EA" w:themeColor="accent6" w:themeTint="99"/>
        <w:insideV w:val="single" w:sz="4" w:space="0" w:color="F6E1EA" w:themeColor="accent6" w:themeTint="99"/>
      </w:tblBorders>
    </w:tblPr>
    <w:tblStylePr w:type="firstRow">
      <w:rPr>
        <w:b/>
        <w:bCs/>
      </w:rPr>
      <w:tblPr/>
      <w:tcPr>
        <w:tcBorders>
          <w:bottom w:val="single" w:sz="12" w:space="0" w:color="F6E1EA" w:themeColor="accent6" w:themeTint="99"/>
        </w:tcBorders>
      </w:tcPr>
    </w:tblStylePr>
    <w:tblStylePr w:type="lastRow">
      <w:rPr>
        <w:b/>
        <w:bCs/>
      </w:rPr>
      <w:tblPr/>
      <w:tcPr>
        <w:tcBorders>
          <w:top w:val="double" w:sz="4" w:space="0" w:color="F6E1EA" w:themeColor="accent6" w:themeTint="99"/>
        </w:tcBorders>
      </w:tcPr>
    </w:tblStylePr>
    <w:tblStylePr w:type="firstCol">
      <w:rPr>
        <w:b/>
        <w:bCs/>
      </w:rPr>
    </w:tblStylePr>
    <w:tblStylePr w:type="lastCol">
      <w:rPr>
        <w:b/>
        <w:bCs/>
      </w:rPr>
    </w:tblStylePr>
    <w:tblStylePr w:type="band1Vert">
      <w:tblPr/>
      <w:tcPr>
        <w:shd w:val="clear" w:color="auto" w:fill="FCF5F8" w:themeFill="accent6" w:themeFillTint="33"/>
      </w:tcPr>
    </w:tblStylePr>
    <w:tblStylePr w:type="band1Horz">
      <w:tblPr/>
      <w:tcPr>
        <w:shd w:val="clear" w:color="auto" w:fill="FCF5F8" w:themeFill="accent6" w:themeFillTint="33"/>
      </w:tcPr>
    </w:tblStylePr>
  </w:style>
  <w:style w:type="character" w:styleId="Rfrencelgre">
    <w:name w:val="Subtle Reference"/>
    <w:rsid w:val="00CA1F23"/>
    <w:rPr>
      <w:smallCaps/>
      <w:color w:val="C0504D"/>
      <w:u w:val="single"/>
    </w:rPr>
  </w:style>
  <w:style w:type="character" w:styleId="Numrodepage">
    <w:name w:val="page number"/>
    <w:basedOn w:val="Policepardfaut"/>
    <w:uiPriority w:val="99"/>
    <w:semiHidden/>
    <w:unhideWhenUsed/>
    <w:rsid w:val="00CA1F23"/>
  </w:style>
  <w:style w:type="paragraph" w:styleId="Citation">
    <w:name w:val="Quote"/>
    <w:basedOn w:val="Normal"/>
    <w:next w:val="Normal"/>
    <w:link w:val="CitationCar"/>
    <w:uiPriority w:val="29"/>
    <w:rsid w:val="00CA1F23"/>
    <w:pPr>
      <w:spacing w:before="200" w:after="160"/>
      <w:ind w:left="864" w:right="864"/>
      <w:jc w:val="center"/>
    </w:pPr>
    <w:rPr>
      <w:i/>
      <w:iCs/>
      <w:color w:val="426ACE" w:themeColor="text1" w:themeTint="BF"/>
    </w:rPr>
  </w:style>
  <w:style w:type="character" w:customStyle="1" w:styleId="CitationCar">
    <w:name w:val="Citation Car"/>
    <w:basedOn w:val="Policepardfaut"/>
    <w:link w:val="Citation"/>
    <w:uiPriority w:val="29"/>
    <w:rsid w:val="00CA1F23"/>
    <w:rPr>
      <w:rFonts w:ascii="Aller Light" w:eastAsia="Times New Roman" w:hAnsi="Aller Light" w:cs="Times New Roman"/>
      <w:i/>
      <w:iCs/>
      <w:color w:val="426ACE" w:themeColor="text1" w:themeTint="BF"/>
      <w:sz w:val="21"/>
      <w:szCs w:val="20"/>
    </w:rPr>
  </w:style>
  <w:style w:type="paragraph" w:styleId="TM1">
    <w:name w:val="toc 1"/>
    <w:basedOn w:val="StyleTitresEtiquettes"/>
    <w:next w:val="Normal"/>
    <w:autoRedefine/>
    <w:uiPriority w:val="39"/>
    <w:rsid w:val="00CA1F23"/>
    <w:pPr>
      <w:widowControl w:val="0"/>
      <w:tabs>
        <w:tab w:val="right" w:leader="dot" w:pos="9072"/>
        <w:tab w:val="right" w:pos="9639"/>
      </w:tabs>
      <w:spacing w:before="240" w:after="120"/>
      <w:ind w:left="882" w:hanging="686"/>
    </w:pPr>
    <w:rPr>
      <w:rFonts w:ascii="Aller" w:hAnsi="Aller"/>
      <w:b/>
      <w:noProof/>
      <w:color w:val="28499A" w:themeColor="text1"/>
      <w:sz w:val="32"/>
      <w:szCs w:val="36"/>
    </w:rPr>
  </w:style>
  <w:style w:type="paragraph" w:styleId="TM2">
    <w:name w:val="toc 2"/>
    <w:basedOn w:val="StyleTitresEtiquettes"/>
    <w:next w:val="Normal"/>
    <w:autoRedefine/>
    <w:uiPriority w:val="39"/>
    <w:rsid w:val="00CA1F23"/>
    <w:pPr>
      <w:tabs>
        <w:tab w:val="right" w:leader="dot" w:pos="9072"/>
        <w:tab w:val="right" w:pos="9639"/>
      </w:tabs>
      <w:spacing w:before="80" w:after="40"/>
      <w:ind w:left="1638" w:hanging="756"/>
    </w:pPr>
    <w:rPr>
      <w:rFonts w:ascii="Aller" w:hAnsi="Aller"/>
      <w:noProof/>
      <w:color w:val="28499A" w:themeColor="text1"/>
      <w:sz w:val="28"/>
    </w:rPr>
  </w:style>
  <w:style w:type="paragraph" w:styleId="TM3">
    <w:name w:val="toc 3"/>
    <w:basedOn w:val="StyleTitresEtiquettes"/>
    <w:next w:val="Normal"/>
    <w:autoRedefine/>
    <w:uiPriority w:val="39"/>
    <w:rsid w:val="00CA1F23"/>
    <w:pPr>
      <w:tabs>
        <w:tab w:val="right" w:leader="dot" w:pos="9072"/>
        <w:tab w:val="right" w:leader="dot" w:pos="9639"/>
      </w:tabs>
      <w:suppressAutoHyphens/>
      <w:spacing w:before="60" w:after="20"/>
      <w:ind w:left="2575" w:hanging="936"/>
    </w:pPr>
    <w:rPr>
      <w:rFonts w:ascii="Aller" w:hAnsi="Aller"/>
      <w:noProof/>
      <w:color w:val="28499A" w:themeColor="text1"/>
      <w:sz w:val="26"/>
    </w:rPr>
  </w:style>
  <w:style w:type="paragraph" w:styleId="TM4">
    <w:name w:val="toc 4"/>
    <w:basedOn w:val="StyleTitresEtiquettes"/>
    <w:next w:val="Normal"/>
    <w:autoRedefine/>
    <w:uiPriority w:val="39"/>
    <w:rsid w:val="00CA1F23"/>
    <w:pPr>
      <w:tabs>
        <w:tab w:val="left" w:leader="hyphen" w:pos="434"/>
        <w:tab w:val="right" w:leader="dot" w:pos="9072"/>
        <w:tab w:val="right" w:leader="hyphen" w:pos="9639"/>
      </w:tabs>
      <w:suppressAutoHyphens/>
      <w:spacing w:before="40" w:after="60"/>
      <w:ind w:left="2591"/>
    </w:pPr>
    <w:rPr>
      <w:rFonts w:ascii="Aller" w:hAnsi="Aller"/>
      <w:noProof/>
      <w:color w:val="28499A" w:themeColor="text1"/>
      <w:sz w:val="24"/>
    </w:rPr>
  </w:style>
  <w:style w:type="paragraph" w:styleId="TM5">
    <w:name w:val="toc 5"/>
    <w:basedOn w:val="StyleTitresEtiquettes"/>
    <w:next w:val="Normal"/>
    <w:autoRedefine/>
    <w:uiPriority w:val="39"/>
    <w:rsid w:val="00CA1F23"/>
    <w:pPr>
      <w:tabs>
        <w:tab w:val="right" w:leader="dot" w:pos="9072"/>
      </w:tabs>
      <w:spacing w:after="40"/>
      <w:ind w:left="2841"/>
    </w:pPr>
    <w:rPr>
      <w:rFonts w:ascii="Aller Light" w:hAnsi="Aller Light"/>
      <w:noProof/>
      <w:color w:val="28499A" w:themeColor="text1"/>
    </w:rPr>
  </w:style>
  <w:style w:type="paragraph" w:styleId="TM6">
    <w:name w:val="toc 6"/>
    <w:basedOn w:val="StyleTitresEtiquettes"/>
    <w:next w:val="Normal"/>
    <w:autoRedefine/>
    <w:uiPriority w:val="39"/>
    <w:rsid w:val="00CA1F23"/>
    <w:pPr>
      <w:tabs>
        <w:tab w:val="right" w:leader="dot" w:pos="9072"/>
      </w:tabs>
      <w:ind w:left="3052"/>
    </w:pPr>
    <w:rPr>
      <w:rFonts w:ascii="Aller Light" w:hAnsi="Aller Light"/>
      <w:i/>
      <w:color w:val="28499A" w:themeColor="text1"/>
      <w:sz w:val="20"/>
    </w:rPr>
  </w:style>
  <w:style w:type="paragraph" w:styleId="TM7">
    <w:name w:val="toc 7"/>
    <w:basedOn w:val="StyleTitresEtiquettes"/>
    <w:next w:val="Normal"/>
    <w:autoRedefine/>
    <w:uiPriority w:val="39"/>
    <w:rsid w:val="00CA1F23"/>
    <w:pPr>
      <w:tabs>
        <w:tab w:val="right" w:leader="dot" w:pos="9072"/>
      </w:tabs>
      <w:spacing w:after="40"/>
      <w:ind w:left="3306"/>
    </w:pPr>
    <w:rPr>
      <w:rFonts w:ascii="Aller Light" w:hAnsi="Aller Light"/>
      <w:i/>
      <w:color w:val="28499A" w:themeColor="text1"/>
      <w:sz w:val="18"/>
    </w:rPr>
  </w:style>
  <w:style w:type="paragraph" w:styleId="TM8">
    <w:name w:val="toc 8"/>
    <w:basedOn w:val="TM2"/>
    <w:next w:val="Normal"/>
    <w:autoRedefine/>
    <w:uiPriority w:val="39"/>
    <w:rsid w:val="00CA1F23"/>
    <w:pPr>
      <w:tabs>
        <w:tab w:val="clear" w:pos="9072"/>
      </w:tabs>
      <w:ind w:left="57" w:right="-1412" w:firstLine="0"/>
    </w:pPr>
    <w:rPr>
      <w:sz w:val="24"/>
    </w:rPr>
  </w:style>
  <w:style w:type="paragraph" w:styleId="TM9">
    <w:name w:val="toc 9"/>
    <w:basedOn w:val="Normal"/>
    <w:next w:val="Normal"/>
    <w:autoRedefine/>
    <w:rsid w:val="00CA1F23"/>
    <w:pPr>
      <w:ind w:left="1760"/>
    </w:pPr>
  </w:style>
  <w:style w:type="character" w:styleId="Lienhypertexte">
    <w:name w:val="Hyperlink"/>
    <w:basedOn w:val="Policepardfaut"/>
    <w:uiPriority w:val="99"/>
    <w:rsid w:val="00CA1F23"/>
    <w:rPr>
      <w:rFonts w:ascii="Aller Light" w:hAnsi="Aller Light"/>
      <w:color w:val="0000FF"/>
      <w:u w:val="single"/>
    </w:rPr>
  </w:style>
  <w:style w:type="paragraph" w:styleId="Lgende">
    <w:name w:val="caption"/>
    <w:basedOn w:val="Normal"/>
    <w:next w:val="Normal"/>
    <w:uiPriority w:val="35"/>
    <w:unhideWhenUsed/>
    <w:rsid w:val="00CA1F23"/>
    <w:pPr>
      <w:spacing w:after="200"/>
    </w:pPr>
    <w:rPr>
      <w:i/>
      <w:iCs/>
      <w:color w:val="0E3049" w:themeColor="text2"/>
      <w:sz w:val="18"/>
      <w:szCs w:val="18"/>
    </w:rPr>
  </w:style>
  <w:style w:type="character" w:styleId="Rfrenceintense">
    <w:name w:val="Intense Reference"/>
    <w:basedOn w:val="Policepardfaut"/>
    <w:uiPriority w:val="32"/>
    <w:rsid w:val="00CA1F23"/>
    <w:rPr>
      <w:b/>
      <w:bCs/>
      <w:smallCaps/>
      <w:color w:val="FFD618" w:themeColor="accent1"/>
      <w:spacing w:val="5"/>
    </w:rPr>
  </w:style>
  <w:style w:type="character" w:customStyle="1" w:styleId="Textedelespacerserv">
    <w:name w:val="Texte de l’espace réservé"/>
    <w:basedOn w:val="Policepardfaut"/>
    <w:uiPriority w:val="99"/>
    <w:semiHidden/>
    <w:rsid w:val="00EE7AAD"/>
    <w:rPr>
      <w:color w:val="808080"/>
    </w:rPr>
  </w:style>
  <w:style w:type="character" w:customStyle="1" w:styleId="Titre6Car">
    <w:name w:val="Titre 6 Car"/>
    <w:link w:val="Titre6"/>
    <w:rsid w:val="00CA1F23"/>
    <w:rPr>
      <w:rFonts w:ascii="Aller" w:hAnsi="Aller" w:cs="Arial"/>
      <w:i/>
      <w:color w:val="D0AB00" w:themeColor="accent1" w:themeShade="BF"/>
      <w:sz w:val="22"/>
      <w:szCs w:val="22"/>
    </w:rPr>
  </w:style>
  <w:style w:type="table" w:styleId="TableauGrille3">
    <w:name w:val="Grid Table 3"/>
    <w:basedOn w:val="TableauNormal"/>
    <w:uiPriority w:val="48"/>
    <w:rsid w:val="00CA1F23"/>
    <w:rPr>
      <w:sz w:val="22"/>
      <w:szCs w:val="22"/>
    </w:rPr>
    <w:tblPr>
      <w:tblStyleRowBandSize w:val="1"/>
      <w:tblStyleColBandSize w:val="1"/>
      <w:tblBorders>
        <w:top w:val="single" w:sz="4" w:space="0" w:color="6888D8" w:themeColor="text1" w:themeTint="99"/>
        <w:left w:val="single" w:sz="4" w:space="0" w:color="6888D8" w:themeColor="text1" w:themeTint="99"/>
        <w:bottom w:val="single" w:sz="4" w:space="0" w:color="6888D8" w:themeColor="text1" w:themeTint="99"/>
        <w:right w:val="single" w:sz="4" w:space="0" w:color="6888D8" w:themeColor="text1" w:themeTint="99"/>
        <w:insideH w:val="single" w:sz="4" w:space="0" w:color="6888D8" w:themeColor="text1" w:themeTint="99"/>
        <w:insideV w:val="single" w:sz="4" w:space="0" w:color="6888D8"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D7F2" w:themeFill="text1" w:themeFillTint="33"/>
      </w:tcPr>
    </w:tblStylePr>
    <w:tblStylePr w:type="band1Horz">
      <w:tblPr/>
      <w:tcPr>
        <w:shd w:val="clear" w:color="auto" w:fill="CCD7F2" w:themeFill="text1" w:themeFillTint="33"/>
      </w:tcPr>
    </w:tblStylePr>
    <w:tblStylePr w:type="neCell">
      <w:tblPr/>
      <w:tcPr>
        <w:tcBorders>
          <w:bottom w:val="single" w:sz="4" w:space="0" w:color="6888D8" w:themeColor="text1" w:themeTint="99"/>
        </w:tcBorders>
      </w:tcPr>
    </w:tblStylePr>
    <w:tblStylePr w:type="nwCell">
      <w:tblPr/>
      <w:tcPr>
        <w:tcBorders>
          <w:bottom w:val="single" w:sz="4" w:space="0" w:color="6888D8" w:themeColor="text1" w:themeTint="99"/>
        </w:tcBorders>
      </w:tcPr>
    </w:tblStylePr>
    <w:tblStylePr w:type="seCell">
      <w:tblPr/>
      <w:tcPr>
        <w:tcBorders>
          <w:top w:val="single" w:sz="4" w:space="0" w:color="6888D8" w:themeColor="text1" w:themeTint="99"/>
        </w:tcBorders>
      </w:tcPr>
    </w:tblStylePr>
    <w:tblStylePr w:type="swCell">
      <w:tblPr/>
      <w:tcPr>
        <w:tcBorders>
          <w:top w:val="single" w:sz="4" w:space="0" w:color="6888D8" w:themeColor="text1" w:themeTint="99"/>
        </w:tcBorders>
      </w:tcPr>
    </w:tblStylePr>
  </w:style>
  <w:style w:type="table" w:styleId="TableauGrille4-Accentuation6">
    <w:name w:val="Grid Table 4 Accent 6"/>
    <w:basedOn w:val="TableauNormal"/>
    <w:uiPriority w:val="49"/>
    <w:rsid w:val="00CA1F23"/>
    <w:rPr>
      <w:sz w:val="22"/>
      <w:szCs w:val="22"/>
    </w:rPr>
    <w:tblPr>
      <w:tblStyleRowBandSize w:val="1"/>
      <w:tblStyleColBandSize w:val="1"/>
      <w:tblBorders>
        <w:top w:val="single" w:sz="4" w:space="0" w:color="F6E1EA" w:themeColor="accent6" w:themeTint="99"/>
        <w:left w:val="single" w:sz="4" w:space="0" w:color="F6E1EA" w:themeColor="accent6" w:themeTint="99"/>
        <w:bottom w:val="single" w:sz="4" w:space="0" w:color="F6E1EA" w:themeColor="accent6" w:themeTint="99"/>
        <w:right w:val="single" w:sz="4" w:space="0" w:color="F6E1EA" w:themeColor="accent6" w:themeTint="99"/>
        <w:insideH w:val="single" w:sz="4" w:space="0" w:color="F6E1EA" w:themeColor="accent6" w:themeTint="99"/>
        <w:insideV w:val="single" w:sz="4" w:space="0" w:color="F6E1EA" w:themeColor="accent6" w:themeTint="99"/>
      </w:tblBorders>
    </w:tblPr>
    <w:tblStylePr w:type="firstRow">
      <w:rPr>
        <w:b/>
        <w:bCs/>
        <w:color w:val="FFFFFF" w:themeColor="background1"/>
      </w:rPr>
      <w:tblPr/>
      <w:tcPr>
        <w:tcBorders>
          <w:top w:val="single" w:sz="4" w:space="0" w:color="F0CEDD" w:themeColor="accent6"/>
          <w:left w:val="single" w:sz="4" w:space="0" w:color="F0CEDD" w:themeColor="accent6"/>
          <w:bottom w:val="single" w:sz="4" w:space="0" w:color="F0CEDD" w:themeColor="accent6"/>
          <w:right w:val="single" w:sz="4" w:space="0" w:color="F0CEDD" w:themeColor="accent6"/>
          <w:insideH w:val="nil"/>
          <w:insideV w:val="nil"/>
        </w:tcBorders>
        <w:shd w:val="clear" w:color="auto" w:fill="F0CEDD" w:themeFill="accent6"/>
      </w:tcPr>
    </w:tblStylePr>
    <w:tblStylePr w:type="lastRow">
      <w:rPr>
        <w:b/>
        <w:bCs/>
      </w:rPr>
      <w:tblPr/>
      <w:tcPr>
        <w:tcBorders>
          <w:top w:val="double" w:sz="4" w:space="0" w:color="F0CEDD" w:themeColor="accent6"/>
        </w:tcBorders>
      </w:tcPr>
    </w:tblStylePr>
    <w:tblStylePr w:type="firstCol">
      <w:rPr>
        <w:b/>
        <w:bCs/>
      </w:rPr>
    </w:tblStylePr>
    <w:tblStylePr w:type="lastCol">
      <w:rPr>
        <w:b/>
        <w:bCs/>
      </w:rPr>
    </w:tblStylePr>
    <w:tblStylePr w:type="band1Vert">
      <w:tblPr/>
      <w:tcPr>
        <w:shd w:val="clear" w:color="auto" w:fill="FCF5F8" w:themeFill="accent6" w:themeFillTint="33"/>
      </w:tcPr>
    </w:tblStylePr>
    <w:tblStylePr w:type="band1Horz">
      <w:tblPr/>
      <w:tcPr>
        <w:shd w:val="clear" w:color="auto" w:fill="FCF5F8" w:themeFill="accent6" w:themeFillTint="33"/>
      </w:tcPr>
    </w:tblStylePr>
  </w:style>
  <w:style w:type="table" w:styleId="TableauGrille5Fonc">
    <w:name w:val="Grid Table 5 Dark"/>
    <w:basedOn w:val="TableauNormal"/>
    <w:uiPriority w:val="50"/>
    <w:rsid w:val="00CA1F23"/>
    <w:rPr>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D7F2"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8499A"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8499A"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8499A"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8499A" w:themeFill="text1"/>
      </w:tcPr>
    </w:tblStylePr>
    <w:tblStylePr w:type="band1Vert">
      <w:tblPr/>
      <w:tcPr>
        <w:shd w:val="clear" w:color="auto" w:fill="9AAFE5" w:themeFill="text1" w:themeFillTint="66"/>
      </w:tcPr>
    </w:tblStylePr>
    <w:tblStylePr w:type="band1Horz">
      <w:tblPr/>
      <w:tcPr>
        <w:shd w:val="clear" w:color="auto" w:fill="9AAFE5" w:themeFill="text1" w:themeFillTint="66"/>
      </w:tcPr>
    </w:tblStylePr>
  </w:style>
  <w:style w:type="table" w:styleId="TableauListe3-Accentuation6">
    <w:name w:val="List Table 3 Accent 6"/>
    <w:basedOn w:val="TableauNormal"/>
    <w:uiPriority w:val="48"/>
    <w:rsid w:val="00CA1F23"/>
    <w:rPr>
      <w:sz w:val="22"/>
      <w:szCs w:val="22"/>
    </w:rPr>
    <w:tblPr>
      <w:tblStyleRowBandSize w:val="1"/>
      <w:tblStyleColBandSize w:val="1"/>
      <w:tblBorders>
        <w:top w:val="single" w:sz="4" w:space="0" w:color="F0CEDD" w:themeColor="accent6"/>
        <w:left w:val="single" w:sz="4" w:space="0" w:color="F0CEDD" w:themeColor="accent6"/>
        <w:bottom w:val="single" w:sz="4" w:space="0" w:color="F0CEDD" w:themeColor="accent6"/>
        <w:right w:val="single" w:sz="4" w:space="0" w:color="F0CEDD" w:themeColor="accent6"/>
      </w:tblBorders>
    </w:tblPr>
    <w:tblStylePr w:type="firstRow">
      <w:rPr>
        <w:b/>
        <w:bCs/>
        <w:color w:val="FFFFFF" w:themeColor="background1"/>
      </w:rPr>
      <w:tblPr/>
      <w:tcPr>
        <w:shd w:val="clear" w:color="auto" w:fill="F0CEDD" w:themeFill="accent6"/>
      </w:tcPr>
    </w:tblStylePr>
    <w:tblStylePr w:type="lastRow">
      <w:rPr>
        <w:b/>
        <w:bCs/>
      </w:rPr>
      <w:tblPr/>
      <w:tcPr>
        <w:tcBorders>
          <w:top w:val="double" w:sz="4" w:space="0" w:color="F0CEDD"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EDD" w:themeColor="accent6"/>
          <w:right w:val="single" w:sz="4" w:space="0" w:color="F0CEDD" w:themeColor="accent6"/>
        </w:tcBorders>
      </w:tcPr>
    </w:tblStylePr>
    <w:tblStylePr w:type="band1Horz">
      <w:tblPr/>
      <w:tcPr>
        <w:tcBorders>
          <w:top w:val="single" w:sz="4" w:space="0" w:color="F0CEDD" w:themeColor="accent6"/>
          <w:bottom w:val="single" w:sz="4" w:space="0" w:color="F0CEDD"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EDD" w:themeColor="accent6"/>
          <w:left w:val="nil"/>
        </w:tcBorders>
      </w:tcPr>
    </w:tblStylePr>
    <w:tblStylePr w:type="swCell">
      <w:tblPr/>
      <w:tcPr>
        <w:tcBorders>
          <w:top w:val="double" w:sz="4" w:space="0" w:color="F0CEDD" w:themeColor="accent6"/>
          <w:right w:val="nil"/>
        </w:tcBorders>
      </w:tcPr>
    </w:tblStylePr>
  </w:style>
  <w:style w:type="character" w:styleId="Accentuationlgre">
    <w:name w:val="Subtle Emphasis"/>
    <w:basedOn w:val="Policepardfaut"/>
    <w:uiPriority w:val="19"/>
    <w:rsid w:val="00CA1F23"/>
    <w:rPr>
      <w:i/>
      <w:iCs/>
      <w:color w:val="426ACE" w:themeColor="text1" w:themeTint="BF"/>
    </w:rPr>
  </w:style>
  <w:style w:type="table" w:styleId="TableauGrille5Fonc-Accentuation6">
    <w:name w:val="Grid Table 5 Dark Accent 6"/>
    <w:basedOn w:val="TableauNormal"/>
    <w:uiPriority w:val="50"/>
    <w:rsid w:val="00CA1F23"/>
    <w:rPr>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F5F8"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EDD"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EDD"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EDD"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EDD" w:themeFill="accent6"/>
      </w:tcPr>
    </w:tblStylePr>
    <w:tblStylePr w:type="band1Vert">
      <w:tblPr/>
      <w:tcPr>
        <w:shd w:val="clear" w:color="auto" w:fill="F9EBF1" w:themeFill="accent6" w:themeFillTint="66"/>
      </w:tcPr>
    </w:tblStylePr>
    <w:tblStylePr w:type="band1Horz">
      <w:tblPr/>
      <w:tcPr>
        <w:shd w:val="clear" w:color="auto" w:fill="F9EBF1" w:themeFill="accent6" w:themeFillTint="66"/>
      </w:tcPr>
    </w:tblStylePr>
  </w:style>
  <w:style w:type="paragraph" w:styleId="Sous-titre">
    <w:name w:val="Subtitle"/>
    <w:basedOn w:val="Normal"/>
    <w:next w:val="Normal"/>
    <w:link w:val="Sous-titreCar"/>
    <w:uiPriority w:val="11"/>
    <w:rsid w:val="00CA1F23"/>
    <w:pPr>
      <w:numPr>
        <w:ilvl w:val="1"/>
      </w:numPr>
      <w:spacing w:after="160"/>
      <w:ind w:left="57"/>
    </w:pPr>
    <w:rPr>
      <w:rFonts w:eastAsiaTheme="minorEastAsia" w:cstheme="minorBidi"/>
      <w:color w:val="5C7ED4" w:themeColor="text1" w:themeTint="A5"/>
      <w:spacing w:val="15"/>
      <w:sz w:val="22"/>
      <w:szCs w:val="22"/>
    </w:rPr>
  </w:style>
  <w:style w:type="character" w:customStyle="1" w:styleId="Sous-titreCar">
    <w:name w:val="Sous-titre Car"/>
    <w:basedOn w:val="Policepardfaut"/>
    <w:link w:val="Sous-titre"/>
    <w:uiPriority w:val="11"/>
    <w:rsid w:val="00CA1F23"/>
    <w:rPr>
      <w:rFonts w:ascii="Aller Light" w:eastAsiaTheme="minorEastAsia" w:hAnsi="Aller Light"/>
      <w:color w:val="5C7ED4" w:themeColor="text1" w:themeTint="A5"/>
      <w:spacing w:val="15"/>
      <w:sz w:val="22"/>
      <w:szCs w:val="22"/>
    </w:rPr>
  </w:style>
  <w:style w:type="table" w:styleId="TableauListe5Fonc-Accentuation6">
    <w:name w:val="List Table 5 Dark Accent 6"/>
    <w:basedOn w:val="TableauNormal"/>
    <w:uiPriority w:val="50"/>
    <w:rsid w:val="00CA1F23"/>
    <w:rPr>
      <w:color w:val="FFFFFF" w:themeColor="background1"/>
      <w:sz w:val="22"/>
      <w:szCs w:val="22"/>
    </w:rPr>
    <w:tblPr>
      <w:tblStyleRowBandSize w:val="1"/>
      <w:tblStyleColBandSize w:val="1"/>
      <w:tblBorders>
        <w:top w:val="single" w:sz="24" w:space="0" w:color="F0CEDD" w:themeColor="accent6"/>
        <w:left w:val="single" w:sz="24" w:space="0" w:color="F0CEDD" w:themeColor="accent6"/>
        <w:bottom w:val="single" w:sz="24" w:space="0" w:color="F0CEDD" w:themeColor="accent6"/>
        <w:right w:val="single" w:sz="24" w:space="0" w:color="F0CEDD" w:themeColor="accent6"/>
      </w:tblBorders>
    </w:tblPr>
    <w:tcPr>
      <w:shd w:val="clear" w:color="auto" w:fill="F0CEDD"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styleId="Citationintense">
    <w:name w:val="Intense Quote"/>
    <w:basedOn w:val="Normal"/>
    <w:next w:val="Normal"/>
    <w:link w:val="CitationintenseCar"/>
    <w:uiPriority w:val="30"/>
    <w:rsid w:val="00CA1F23"/>
    <w:pPr>
      <w:pBdr>
        <w:top w:val="single" w:sz="4" w:space="10" w:color="FFD618" w:themeColor="accent1"/>
        <w:bottom w:val="single" w:sz="4" w:space="10" w:color="FFD618" w:themeColor="accent1"/>
      </w:pBdr>
      <w:spacing w:before="360" w:after="360"/>
      <w:ind w:left="864" w:right="864"/>
      <w:jc w:val="center"/>
    </w:pPr>
    <w:rPr>
      <w:i/>
      <w:iCs/>
      <w:color w:val="FFD618" w:themeColor="accent1"/>
    </w:rPr>
  </w:style>
  <w:style w:type="character" w:customStyle="1" w:styleId="CitationintenseCar">
    <w:name w:val="Citation intense Car"/>
    <w:basedOn w:val="Policepardfaut"/>
    <w:link w:val="Citationintense"/>
    <w:uiPriority w:val="30"/>
    <w:rsid w:val="00CA1F23"/>
    <w:rPr>
      <w:rFonts w:ascii="Aller Light" w:eastAsia="Times New Roman" w:hAnsi="Aller Light" w:cs="Times New Roman"/>
      <w:i/>
      <w:iCs/>
      <w:color w:val="FFD618" w:themeColor="accent1"/>
      <w:sz w:val="21"/>
      <w:szCs w:val="20"/>
    </w:rPr>
  </w:style>
  <w:style w:type="numbering" w:customStyle="1" w:styleId="Listeactuelle2">
    <w:name w:val="Listeactuelle2"/>
    <w:pPr>
      <w:numPr>
        <w:numId w:val="2"/>
      </w:numPr>
    </w:pPr>
  </w:style>
  <w:style w:type="numbering" w:customStyle="1" w:styleId="Listeactuelle1">
    <w:name w:val="Listeactuelle1"/>
    <w:pPr>
      <w:numPr>
        <w:numId w:val="1"/>
      </w:numPr>
    </w:pPr>
  </w:style>
  <w:style w:type="numbering" w:customStyle="1" w:styleId="Listeactuelle3">
    <w:name w:val="Listeactuelle3"/>
    <w:pPr>
      <w:numPr>
        <w:numId w:val="3"/>
      </w:numPr>
    </w:pPr>
  </w:style>
  <w:style w:type="character" w:customStyle="1" w:styleId="Titre7Car">
    <w:name w:val="Titre 7 Car"/>
    <w:link w:val="Titre7"/>
    <w:rsid w:val="00CA1F23"/>
    <w:rPr>
      <w:rFonts w:ascii="Aller Light" w:hAnsi="Aller Light" w:cs="Arial"/>
      <w:b/>
      <w:color w:val="28499A" w:themeColor="text1"/>
      <w:sz w:val="20"/>
      <w:szCs w:val="22"/>
    </w:rPr>
  </w:style>
  <w:style w:type="character" w:customStyle="1" w:styleId="Titre8Car">
    <w:name w:val="Titre 8 Car"/>
    <w:aliases w:val="Annexes Car"/>
    <w:link w:val="Titre8"/>
    <w:rsid w:val="00CA1F23"/>
    <w:rPr>
      <w:rFonts w:ascii="Aller" w:hAnsi="Aller" w:cs="Arial"/>
      <w:b/>
      <w:color w:val="28499A" w:themeColor="text1"/>
      <w:sz w:val="50"/>
      <w:szCs w:val="50"/>
    </w:rPr>
  </w:style>
  <w:style w:type="character" w:customStyle="1" w:styleId="Titre9Car">
    <w:name w:val="Titre 9 Car"/>
    <w:link w:val="Titre9"/>
    <w:rsid w:val="00CA1F23"/>
    <w:rPr>
      <w:rFonts w:ascii="Aller Light" w:eastAsia="Times New Roman" w:hAnsi="Aller Light" w:cs="Times New Roman"/>
      <w:b/>
      <w:i/>
      <w:color w:val="28499A" w:themeColor="text1"/>
      <w:sz w:val="18"/>
      <w:szCs w:val="20"/>
    </w:rPr>
  </w:style>
  <w:style w:type="paragraph" w:customStyle="1" w:styleId="StyleTitresEtiquettes">
    <w:name w:val="Style Titres &amp; Etiquettes"/>
    <w:rsid w:val="00CA1F23"/>
    <w:pPr>
      <w:spacing w:after="200"/>
    </w:pPr>
    <w:rPr>
      <w:rFonts w:ascii="Segoe UI" w:hAnsi="Segoe UI" w:cs="Arial"/>
      <w:sz w:val="22"/>
      <w:szCs w:val="22"/>
    </w:rPr>
  </w:style>
  <w:style w:type="paragraph" w:customStyle="1" w:styleId="Picto">
    <w:name w:val="Picto"/>
    <w:basedOn w:val="Corpsdetexte"/>
    <w:rsid w:val="00CA1F23"/>
    <w:pPr>
      <w:jc w:val="right"/>
    </w:pPr>
    <w:rPr>
      <w:rFonts w:ascii="Century Gothic" w:hAnsi="Century Gothic"/>
      <w:noProof/>
      <w:color w:val="232323"/>
      <w:sz w:val="19"/>
    </w:rPr>
  </w:style>
  <w:style w:type="paragraph" w:customStyle="1" w:styleId="Sommaire">
    <w:name w:val="Sommaire"/>
    <w:basedOn w:val="StyleTitresEtiquettes"/>
    <w:next w:val="2Lignes"/>
    <w:link w:val="SommaireCar"/>
    <w:rsid w:val="00CA1F23"/>
    <w:rPr>
      <w:rFonts w:ascii="Bree Serif" w:hAnsi="Bree Serif" w:cs="Segoe UI"/>
      <w:bCs/>
      <w:caps/>
      <w:color w:val="28499A" w:themeColor="text1"/>
      <w:sz w:val="60"/>
      <w:szCs w:val="48"/>
    </w:rPr>
  </w:style>
  <w:style w:type="paragraph" w:customStyle="1" w:styleId="Modulesuite">
    <w:name w:val="Module suite"/>
    <w:basedOn w:val="StyleTitresEtiquettes"/>
    <w:next w:val="2Lignes"/>
    <w:rsid w:val="00CA1F23"/>
    <w:pPr>
      <w:pageBreakBefore/>
      <w:tabs>
        <w:tab w:val="left" w:pos="851"/>
      </w:tabs>
      <w:spacing w:after="120"/>
      <w:ind w:right="-223" w:firstLine="56"/>
    </w:pPr>
    <w:rPr>
      <w:rFonts w:ascii="Aller Light" w:hAnsi="Aller Light"/>
      <w:noProof/>
      <w:color w:val="A8C456"/>
      <w:sz w:val="14"/>
    </w:rPr>
  </w:style>
  <w:style w:type="paragraph" w:customStyle="1" w:styleId="En-ttetableau">
    <w:name w:val="En-tête tableau"/>
    <w:basedOn w:val="StyleTitresEtiquettes"/>
    <w:qFormat/>
    <w:rsid w:val="00CA1F23"/>
    <w:pPr>
      <w:widowControl w:val="0"/>
      <w:suppressAutoHyphens/>
      <w:spacing w:before="60" w:after="60"/>
    </w:pPr>
    <w:rPr>
      <w:rFonts w:ascii="Aller" w:hAnsi="Aller"/>
      <w:b/>
      <w:color w:val="28499A" w:themeColor="text1"/>
      <w:sz w:val="18"/>
    </w:rPr>
  </w:style>
  <w:style w:type="paragraph" w:customStyle="1" w:styleId="Textetableau">
    <w:name w:val="Texte tableau"/>
    <w:basedOn w:val="Corpsdetexte"/>
    <w:link w:val="TextetableauCar"/>
    <w:qFormat/>
    <w:rsid w:val="00CA1F23"/>
    <w:pPr>
      <w:spacing w:before="60" w:after="60"/>
      <w:jc w:val="left"/>
    </w:pPr>
    <w:rPr>
      <w:rFonts w:eastAsia="Times New Roman" w:cs="Times New Roman"/>
      <w:noProof/>
      <w:sz w:val="18"/>
      <w:szCs w:val="20"/>
    </w:rPr>
  </w:style>
  <w:style w:type="paragraph" w:customStyle="1" w:styleId="CBI">
    <w:name w:val="CBI"/>
    <w:basedOn w:val="Textetableau"/>
    <w:rsid w:val="00CA1F23"/>
    <w:pPr>
      <w:spacing w:before="0" w:after="0"/>
      <w:jc w:val="center"/>
    </w:pPr>
  </w:style>
  <w:style w:type="paragraph" w:customStyle="1" w:styleId="Indextableau">
    <w:name w:val="Index tableau"/>
    <w:basedOn w:val="StyleTitresEtiquettes"/>
    <w:rsid w:val="00CA1F23"/>
    <w:pPr>
      <w:spacing w:before="60"/>
      <w:ind w:right="113"/>
      <w:jc w:val="right"/>
    </w:pPr>
    <w:rPr>
      <w:rFonts w:ascii="Aller" w:hAnsi="Aller"/>
      <w:i/>
      <w:color w:val="28499A" w:themeColor="text1"/>
      <w:sz w:val="18"/>
    </w:rPr>
  </w:style>
  <w:style w:type="paragraph" w:styleId="Listepuces">
    <w:name w:val="List Bullet"/>
    <w:aliases w:val="LAP1"/>
    <w:basedOn w:val="Corpsdetexte"/>
    <w:qFormat/>
    <w:rsid w:val="00CA1F23"/>
    <w:pPr>
      <w:numPr>
        <w:numId w:val="18"/>
      </w:numPr>
      <w:spacing w:before="40"/>
      <w:ind w:left="357" w:hanging="357"/>
    </w:pPr>
    <w:rPr>
      <w:rFonts w:eastAsia="Times New Roman" w:cs="Times New Roman"/>
      <w:noProof/>
      <w:szCs w:val="20"/>
    </w:rPr>
  </w:style>
  <w:style w:type="paragraph" w:styleId="Listepuces2">
    <w:name w:val="List Bullet 2"/>
    <w:aliases w:val="LAP2"/>
    <w:basedOn w:val="Listepuces"/>
    <w:qFormat/>
    <w:rsid w:val="00CA1F23"/>
    <w:pPr>
      <w:numPr>
        <w:numId w:val="14"/>
      </w:numPr>
      <w:spacing w:before="20" w:after="20"/>
    </w:pPr>
  </w:style>
  <w:style w:type="character" w:styleId="Marquedecommentaire">
    <w:name w:val="annotation reference"/>
    <w:basedOn w:val="Policepardfaut"/>
    <w:uiPriority w:val="99"/>
    <w:rsid w:val="00CA1F23"/>
    <w:rPr>
      <w:sz w:val="16"/>
    </w:rPr>
  </w:style>
  <w:style w:type="paragraph" w:customStyle="1" w:styleId="Listetableau">
    <w:name w:val="Liste tableau"/>
    <w:basedOn w:val="Textetableau"/>
    <w:qFormat/>
    <w:rsid w:val="00CA1F23"/>
    <w:pPr>
      <w:numPr>
        <w:numId w:val="20"/>
      </w:numPr>
      <w:spacing w:before="0" w:after="0"/>
    </w:pPr>
    <w:rPr>
      <w:spacing w:val="-1"/>
    </w:rPr>
  </w:style>
  <w:style w:type="paragraph" w:customStyle="1" w:styleId="Sommaire2">
    <w:name w:val="Sommaire2"/>
    <w:basedOn w:val="Sommaire"/>
    <w:next w:val="2Lignes"/>
    <w:rsid w:val="00CA1F23"/>
    <w:rPr>
      <w:sz w:val="50"/>
    </w:rPr>
  </w:style>
  <w:style w:type="paragraph" w:customStyle="1" w:styleId="Listenumrote">
    <w:name w:val="Liste numérotée"/>
    <w:aliases w:val="LNUM"/>
    <w:basedOn w:val="Listepuces"/>
    <w:rsid w:val="00CA1F23"/>
    <w:pPr>
      <w:numPr>
        <w:numId w:val="19"/>
      </w:numPr>
      <w:tabs>
        <w:tab w:val="left" w:pos="391"/>
      </w:tabs>
      <w:spacing w:before="80"/>
      <w:ind w:left="357" w:hanging="357"/>
    </w:pPr>
  </w:style>
  <w:style w:type="table" w:customStyle="1" w:styleId="TboMRS">
    <w:name w:val="TboMRS"/>
    <w:basedOn w:val="TableauNormal"/>
    <w:rsid w:val="00CA1F23"/>
    <w:rPr>
      <w:rFonts w:eastAsia="Times New Roman" w:cs="Times New Roman"/>
      <w:sz w:val="18"/>
      <w:szCs w:val="20"/>
    </w:rPr>
    <w:tblPr>
      <w:tblInd w:w="113" w:type="dxa"/>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Pr>
    <w:tcPr>
      <w:vAlign w:val="center"/>
    </w:tcPr>
  </w:style>
  <w:style w:type="paragraph" w:customStyle="1" w:styleId="Legende">
    <w:name w:val="Legende"/>
    <w:basedOn w:val="StyleTitresEtiquettes"/>
    <w:qFormat/>
    <w:rsid w:val="00CA1F23"/>
    <w:pPr>
      <w:spacing w:before="80"/>
      <w:ind w:right="-10"/>
    </w:pPr>
    <w:rPr>
      <w:rFonts w:ascii="Aller" w:hAnsi="Aller"/>
      <w:i/>
      <w:color w:val="008B38" w:themeColor="accent3"/>
      <w:sz w:val="17"/>
      <w:szCs w:val="16"/>
    </w:rPr>
  </w:style>
  <w:style w:type="table" w:customStyle="1" w:styleId="FgtMRS">
    <w:name w:val="FgtMRS"/>
    <w:basedOn w:val="TableauNormal"/>
    <w:rsid w:val="00CA1F23"/>
    <w:rPr>
      <w:rFonts w:ascii="Aller Light" w:eastAsia="Times New Roman" w:hAnsi="Aller Light" w:cs="Times New Roman"/>
      <w:sz w:val="21"/>
      <w:szCs w:val="20"/>
    </w:rPr>
    <w:tblPr>
      <w:tblInd w:w="113" w:type="dxa"/>
      <w:tblCellMar>
        <w:left w:w="74" w:type="dxa"/>
        <w:right w:w="74" w:type="dxa"/>
      </w:tblCellMar>
    </w:tblPr>
  </w:style>
  <w:style w:type="paragraph" w:styleId="Textedebulles">
    <w:name w:val="Balloon Text"/>
    <w:basedOn w:val="Normal"/>
    <w:link w:val="TextedebullesCar"/>
    <w:semiHidden/>
    <w:rsid w:val="00CA1F23"/>
    <w:rPr>
      <w:rFonts w:cs="Tahoma"/>
      <w:sz w:val="16"/>
      <w:szCs w:val="16"/>
    </w:rPr>
  </w:style>
  <w:style w:type="character" w:customStyle="1" w:styleId="TextedebullesCar">
    <w:name w:val="Texte de bulles Car"/>
    <w:link w:val="Textedebulles"/>
    <w:semiHidden/>
    <w:rsid w:val="00CA1F23"/>
    <w:rPr>
      <w:rFonts w:ascii="Aller Light" w:eastAsia="Times New Roman" w:hAnsi="Aller Light" w:cs="Tahoma"/>
      <w:color w:val="28499A" w:themeColor="text1"/>
      <w:sz w:val="16"/>
      <w:szCs w:val="16"/>
    </w:rPr>
  </w:style>
  <w:style w:type="paragraph" w:styleId="Notedebasdepage">
    <w:name w:val="footnote text"/>
    <w:basedOn w:val="Corpsdetexte"/>
    <w:link w:val="NotedebasdepageCar"/>
    <w:rsid w:val="00CA1F23"/>
    <w:rPr>
      <w:rFonts w:ascii="Segoe UI" w:hAnsi="Segoe UI"/>
      <w:color w:val="6888D8" w:themeColor="text1" w:themeTint="99"/>
      <w:sz w:val="16"/>
    </w:rPr>
  </w:style>
  <w:style w:type="character" w:customStyle="1" w:styleId="NotedebasdepageCar">
    <w:name w:val="Note de bas de page Car"/>
    <w:link w:val="Notedebasdepage"/>
    <w:rsid w:val="00CA1F23"/>
    <w:rPr>
      <w:rFonts w:ascii="Segoe UI" w:hAnsi="Segoe UI"/>
      <w:color w:val="6888D8" w:themeColor="text1" w:themeTint="99"/>
      <w:sz w:val="16"/>
      <w:szCs w:val="22"/>
    </w:rPr>
  </w:style>
  <w:style w:type="character" w:styleId="Appelnotedebasdep">
    <w:name w:val="footnote reference"/>
    <w:basedOn w:val="Policepardfaut"/>
    <w:semiHidden/>
    <w:rsid w:val="00CA1F23"/>
    <w:rPr>
      <w:vertAlign w:val="superscript"/>
    </w:rPr>
  </w:style>
  <w:style w:type="paragraph" w:customStyle="1" w:styleId="Sous-fragmentsuite">
    <w:name w:val="Sous-fragment suite"/>
    <w:basedOn w:val="StyleTitresEtiquettes"/>
    <w:next w:val="2Lignes"/>
    <w:rsid w:val="00CA1F23"/>
    <w:pPr>
      <w:ind w:right="-57"/>
    </w:pPr>
    <w:rPr>
      <w:b/>
      <w:i/>
      <w:color w:val="7F7F7F"/>
      <w:sz w:val="18"/>
    </w:rPr>
  </w:style>
  <w:style w:type="numbering" w:customStyle="1" w:styleId="ListeNumMRS">
    <w:name w:val="ListeNumMRS"/>
    <w:rsid w:val="00CA1F23"/>
    <w:pPr>
      <w:numPr>
        <w:numId w:val="4"/>
      </w:numPr>
    </w:pPr>
  </w:style>
  <w:style w:type="paragraph" w:customStyle="1" w:styleId="N2">
    <w:name w:val="N2"/>
    <w:basedOn w:val="Corpsdetexte"/>
    <w:qFormat/>
    <w:rsid w:val="00CA1F23"/>
    <w:pPr>
      <w:spacing w:before="0"/>
    </w:pPr>
    <w:rPr>
      <w:rFonts w:ascii="Bell MT" w:hAnsi="Bell MT"/>
      <w:sz w:val="12"/>
      <w:szCs w:val="12"/>
    </w:rPr>
  </w:style>
  <w:style w:type="paragraph" w:customStyle="1" w:styleId="Fragment2">
    <w:name w:val="Fragment2"/>
    <w:basedOn w:val="Titre4"/>
    <w:next w:val="Picto"/>
    <w:qFormat/>
    <w:rsid w:val="00CA1F23"/>
    <w:pPr>
      <w:outlineLvl w:val="9"/>
    </w:pPr>
  </w:style>
  <w:style w:type="paragraph" w:customStyle="1" w:styleId="Bloc">
    <w:name w:val="Bloc"/>
    <w:basedOn w:val="Corpsdetexte"/>
    <w:rsid w:val="00CA1F23"/>
    <w:rPr>
      <w:rFonts w:ascii="Arial Narrow" w:eastAsia="MS Mincho" w:hAnsi="Arial Narrow"/>
      <w:vanish/>
      <w:color w:val="D0AB00" w:themeColor="accent1" w:themeShade="BF"/>
    </w:rPr>
  </w:style>
  <w:style w:type="character" w:customStyle="1" w:styleId="TextetableauCar">
    <w:name w:val="Texte tableau Car"/>
    <w:basedOn w:val="Policepardfaut"/>
    <w:link w:val="Textetableau"/>
    <w:rsid w:val="00CA1F23"/>
    <w:rPr>
      <w:rFonts w:ascii="Aller Light" w:eastAsia="Times New Roman" w:hAnsi="Aller Light" w:cs="Times New Roman"/>
      <w:noProof/>
      <w:color w:val="28499A" w:themeColor="text1"/>
      <w:sz w:val="18"/>
      <w:szCs w:val="20"/>
    </w:rPr>
  </w:style>
  <w:style w:type="paragraph" w:customStyle="1" w:styleId="CBID">
    <w:name w:val="CBI_D"/>
    <w:basedOn w:val="CBI"/>
    <w:rsid w:val="00CA1F23"/>
    <w:pPr>
      <w:jc w:val="right"/>
    </w:pPr>
  </w:style>
  <w:style w:type="paragraph" w:customStyle="1" w:styleId="CBIG">
    <w:name w:val="CBI_G"/>
    <w:basedOn w:val="CBI"/>
    <w:rsid w:val="00CA1F23"/>
    <w:pPr>
      <w:jc w:val="left"/>
    </w:pPr>
  </w:style>
  <w:style w:type="paragraph" w:customStyle="1" w:styleId="TTNumq">
    <w:name w:val="TT_Numq"/>
    <w:basedOn w:val="Textetableau"/>
    <w:rsid w:val="00CA1F23"/>
    <w:pPr>
      <w:ind w:right="113"/>
      <w:jc w:val="right"/>
    </w:pPr>
  </w:style>
  <w:style w:type="paragraph" w:customStyle="1" w:styleId="2Lignes">
    <w:name w:val="2Lignes"/>
    <w:basedOn w:val="Corpsdetexte"/>
    <w:rsid w:val="00CA1F23"/>
    <w:pPr>
      <w:spacing w:before="240"/>
    </w:pPr>
    <w:rPr>
      <w:rFonts w:ascii="Century Gothic" w:hAnsi="Century Gothic"/>
      <w:color w:val="232323"/>
      <w:sz w:val="19"/>
    </w:rPr>
  </w:style>
  <w:style w:type="table" w:styleId="Grilleclaire-Accent3">
    <w:name w:val="Light Grid Accent 3"/>
    <w:basedOn w:val="TableauNormal"/>
    <w:rsid w:val="00CA1F23"/>
    <w:rPr>
      <w:rFonts w:ascii="Calibri" w:eastAsia="MS Mincho" w:hAnsi="Calibri"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paragraph" w:styleId="Notedefin">
    <w:name w:val="endnote text"/>
    <w:basedOn w:val="Normal"/>
    <w:link w:val="NotedefinCar"/>
    <w:semiHidden/>
    <w:unhideWhenUsed/>
    <w:rsid w:val="00CA1F23"/>
  </w:style>
  <w:style w:type="character" w:customStyle="1" w:styleId="NotedefinCar">
    <w:name w:val="Note de fin Car"/>
    <w:basedOn w:val="Policepardfaut"/>
    <w:link w:val="Notedefin"/>
    <w:semiHidden/>
    <w:rsid w:val="00CA1F23"/>
    <w:rPr>
      <w:rFonts w:ascii="Aller Light" w:eastAsia="Times New Roman" w:hAnsi="Aller Light" w:cs="Times New Roman"/>
      <w:color w:val="28499A" w:themeColor="text1"/>
      <w:sz w:val="21"/>
      <w:szCs w:val="20"/>
    </w:rPr>
  </w:style>
  <w:style w:type="character" w:styleId="Appeldenotedefin">
    <w:name w:val="endnote reference"/>
    <w:basedOn w:val="Policepardfaut"/>
    <w:semiHidden/>
    <w:unhideWhenUsed/>
    <w:rsid w:val="00CA1F23"/>
    <w:rPr>
      <w:vertAlign w:val="superscript"/>
    </w:rPr>
  </w:style>
  <w:style w:type="paragraph" w:styleId="En-ttedetabledesmatires">
    <w:name w:val="TOC Heading"/>
    <w:basedOn w:val="Titre1"/>
    <w:next w:val="Normal"/>
    <w:uiPriority w:val="39"/>
    <w:semiHidden/>
    <w:unhideWhenUsed/>
    <w:qFormat/>
    <w:rsid w:val="00CA1F23"/>
    <w:pPr>
      <w:keepLines/>
      <w:spacing w:before="480" w:after="0" w:line="276" w:lineRule="auto"/>
      <w:outlineLvl w:val="9"/>
    </w:pPr>
    <w:rPr>
      <w:rFonts w:asciiTheme="majorHAnsi" w:eastAsiaTheme="majorEastAsia" w:hAnsiTheme="majorHAnsi" w:cstheme="majorBidi"/>
      <w:bCs w:val="0"/>
      <w:color w:val="D0AB00" w:themeColor="accent1" w:themeShade="BF"/>
      <w:sz w:val="28"/>
      <w:szCs w:val="28"/>
    </w:rPr>
  </w:style>
  <w:style w:type="paragraph" w:styleId="Commentaire">
    <w:name w:val="annotation text"/>
    <w:basedOn w:val="Normal"/>
    <w:link w:val="CommentaireCar"/>
    <w:uiPriority w:val="99"/>
    <w:unhideWhenUsed/>
    <w:rsid w:val="00CA1F23"/>
    <w:rPr>
      <w:rFonts w:ascii="Bebas Neue Regular" w:eastAsiaTheme="minorHAnsi" w:hAnsi="Bebas Neue Regular" w:cs="Arial"/>
      <w:color w:val="1B5582"/>
      <w:sz w:val="48"/>
      <w:szCs w:val="48"/>
    </w:rPr>
  </w:style>
  <w:style w:type="character" w:customStyle="1" w:styleId="CommentaireCar">
    <w:name w:val="Commentaire Car"/>
    <w:basedOn w:val="Policepardfaut"/>
    <w:link w:val="Commentaire"/>
    <w:uiPriority w:val="99"/>
    <w:rsid w:val="00CA1F23"/>
    <w:rPr>
      <w:rFonts w:ascii="Bebas Neue Regular" w:hAnsi="Bebas Neue Regular" w:cs="Arial"/>
      <w:color w:val="1B5582"/>
      <w:sz w:val="48"/>
      <w:szCs w:val="48"/>
    </w:rPr>
  </w:style>
  <w:style w:type="paragraph" w:customStyle="1" w:styleId="Fragmentsuite">
    <w:name w:val="Fragment suite"/>
    <w:basedOn w:val="StyleTitresEtiquettes"/>
    <w:next w:val="2Lignes"/>
    <w:rsid w:val="00CA1F23"/>
    <w:pPr>
      <w:ind w:left="57" w:right="57"/>
    </w:pPr>
    <w:rPr>
      <w:b/>
      <w:bCs/>
      <w:iCs/>
      <w:noProof/>
      <w:color w:val="5B7ED4" w:themeColor="text1" w:themeTint="A6"/>
      <w:sz w:val="18"/>
    </w:rPr>
  </w:style>
  <w:style w:type="character" w:customStyle="1" w:styleId="SommaireCar">
    <w:name w:val="Sommaire Car"/>
    <w:basedOn w:val="Policepardfaut"/>
    <w:link w:val="Sommaire"/>
    <w:rsid w:val="00CA1F23"/>
    <w:rPr>
      <w:rFonts w:ascii="Bree Serif" w:hAnsi="Bree Serif" w:cs="Segoe UI"/>
      <w:bCs/>
      <w:caps/>
      <w:color w:val="28499A" w:themeColor="text1"/>
      <w:sz w:val="60"/>
      <w:szCs w:val="48"/>
    </w:rPr>
  </w:style>
  <w:style w:type="paragraph" w:customStyle="1" w:styleId="Titredudocument">
    <w:name w:val="Titre du document"/>
    <w:basedOn w:val="StyleTitresEtiquettes"/>
    <w:qFormat/>
    <w:rsid w:val="003718AC"/>
    <w:pPr>
      <w:spacing w:after="360"/>
      <w:jc w:val="center"/>
    </w:pPr>
    <w:rPr>
      <w:rFonts w:ascii="Bree Serif" w:hAnsi="Bree Serif"/>
      <w:b/>
      <w:noProof/>
      <w:color w:val="28499A" w:themeColor="text1"/>
      <w:sz w:val="56"/>
    </w:rPr>
  </w:style>
  <w:style w:type="paragraph" w:styleId="Objetducommentaire">
    <w:name w:val="annotation subject"/>
    <w:basedOn w:val="Commentaire"/>
    <w:next w:val="Commentaire"/>
    <w:link w:val="ObjetducommentaireCar"/>
    <w:semiHidden/>
    <w:unhideWhenUsed/>
    <w:rsid w:val="00CA1F23"/>
    <w:rPr>
      <w:rFonts w:asciiTheme="majorHAnsi" w:hAnsiTheme="majorHAnsi"/>
      <w:b/>
      <w:bCs/>
    </w:rPr>
  </w:style>
  <w:style w:type="character" w:customStyle="1" w:styleId="ObjetducommentaireCar">
    <w:name w:val="Objet du commentaire Car"/>
    <w:basedOn w:val="CommentaireCar"/>
    <w:link w:val="Objetducommentaire"/>
    <w:semiHidden/>
    <w:rsid w:val="00CA1F23"/>
    <w:rPr>
      <w:rFonts w:asciiTheme="majorHAnsi" w:hAnsiTheme="majorHAnsi" w:cs="Arial"/>
      <w:b/>
      <w:bCs/>
      <w:color w:val="1B5582"/>
      <w:sz w:val="48"/>
      <w:szCs w:val="48"/>
    </w:rPr>
  </w:style>
  <w:style w:type="paragraph" w:customStyle="1" w:styleId="FragmentV9">
    <w:name w:val="Fragment_V9"/>
    <w:basedOn w:val="StyleTitresEtiquettes"/>
    <w:semiHidden/>
    <w:rsid w:val="00CA1F23"/>
    <w:pPr>
      <w:spacing w:before="120"/>
      <w:ind w:left="-74"/>
    </w:pPr>
    <w:rPr>
      <w:b/>
      <w:color w:val="5B7ED4" w:themeColor="text1" w:themeTint="A6"/>
    </w:rPr>
  </w:style>
  <w:style w:type="paragraph" w:customStyle="1" w:styleId="Sous-fragmentv9">
    <w:name w:val="Sous-fragment v9"/>
    <w:basedOn w:val="StyleTitresEtiquettes"/>
    <w:semiHidden/>
    <w:rsid w:val="00CA1F23"/>
    <w:pPr>
      <w:spacing w:before="120"/>
      <w:ind w:left="57" w:right="-57"/>
      <w:jc w:val="right"/>
    </w:pPr>
    <w:rPr>
      <w:b/>
      <w:color w:val="49545B"/>
      <w:sz w:val="18"/>
    </w:rPr>
  </w:style>
  <w:style w:type="paragraph" w:customStyle="1" w:styleId="Exergue">
    <w:name w:val="Exergue"/>
    <w:basedOn w:val="Normal"/>
    <w:qFormat/>
    <w:rsid w:val="00CA1F23"/>
    <w:pPr>
      <w:spacing w:before="200" w:after="160" w:line="320" w:lineRule="exact"/>
      <w:ind w:left="864" w:right="864"/>
      <w:jc w:val="center"/>
    </w:pPr>
    <w:rPr>
      <w:rFonts w:eastAsia="Calibri"/>
      <w:i/>
      <w:iCs/>
      <w:color w:val="FFFFFF"/>
      <w:szCs w:val="24"/>
    </w:rPr>
  </w:style>
  <w:style w:type="paragraph" w:styleId="Tabledesillustrations">
    <w:name w:val="table of figures"/>
    <w:basedOn w:val="StyleTitresEtiquettes"/>
    <w:next w:val="Normal"/>
    <w:uiPriority w:val="99"/>
    <w:unhideWhenUsed/>
    <w:rsid w:val="00CA1F23"/>
    <w:pPr>
      <w:tabs>
        <w:tab w:val="right" w:leader="dot" w:pos="9072"/>
      </w:tabs>
      <w:spacing w:before="40" w:after="40"/>
      <w:ind w:left="57"/>
    </w:pPr>
    <w:rPr>
      <w:rFonts w:ascii="Aller" w:hAnsi="Aller"/>
      <w:color w:val="28499A" w:themeColor="text1"/>
      <w:sz w:val="24"/>
    </w:rPr>
  </w:style>
  <w:style w:type="paragraph" w:customStyle="1" w:styleId="Rfrencechapitre">
    <w:name w:val="Référence chapitre"/>
    <w:basedOn w:val="StyleTitresEtiquettes"/>
    <w:next w:val="2Lignes"/>
    <w:rsid w:val="00CA1F23"/>
    <w:pPr>
      <w:pageBreakBefore/>
      <w:suppressAutoHyphens/>
      <w:spacing w:after="120"/>
      <w:ind w:left="57" w:right="-57"/>
    </w:pPr>
    <w:rPr>
      <w:noProof/>
      <w:color w:val="7F7F7F"/>
      <w:szCs w:val="24"/>
    </w:rPr>
  </w:style>
  <w:style w:type="character" w:styleId="Accentuation">
    <w:name w:val="Emphasis"/>
    <w:rsid w:val="00CA1F23"/>
    <w:rPr>
      <w:i/>
      <w:iCs/>
    </w:rPr>
  </w:style>
  <w:style w:type="table" w:customStyle="1" w:styleId="FgtMRS1">
    <w:name w:val="FgtMRS1"/>
    <w:basedOn w:val="TableauNormal"/>
    <w:rsid w:val="00CA1F23"/>
    <w:rPr>
      <w:rFonts w:ascii="Calibri" w:eastAsia="Times New Roman" w:hAnsi="Calibri" w:cs="Times New Roman"/>
      <w:sz w:val="22"/>
      <w:szCs w:val="20"/>
    </w:rPr>
    <w:tblPr>
      <w:tblInd w:w="0" w:type="nil"/>
      <w:tblCellMar>
        <w:left w:w="74" w:type="dxa"/>
        <w:right w:w="74" w:type="dxa"/>
      </w:tblCellMar>
    </w:tblPr>
  </w:style>
  <w:style w:type="table" w:customStyle="1" w:styleId="FgtMRS2">
    <w:name w:val="FgtMRS2"/>
    <w:basedOn w:val="TableauNormal"/>
    <w:rsid w:val="00CA1F23"/>
    <w:pPr>
      <w:ind w:left="57"/>
    </w:pPr>
    <w:rPr>
      <w:rFonts w:ascii="Calibri" w:eastAsia="Times New Roman" w:hAnsi="Calibri" w:cs="Times New Roman"/>
      <w:sz w:val="20"/>
      <w:szCs w:val="20"/>
      <w:lang w:eastAsia="fr-FR"/>
    </w:rPr>
    <w:tblPr>
      <w:tblInd w:w="113" w:type="dxa"/>
      <w:tblCellMar>
        <w:left w:w="74" w:type="dxa"/>
        <w:right w:w="74" w:type="dxa"/>
      </w:tblCellMar>
    </w:tblPr>
  </w:style>
  <w:style w:type="table" w:customStyle="1" w:styleId="Grilleclaire-Accent31">
    <w:name w:val="Grille claire - Accent 31"/>
    <w:basedOn w:val="TableauNormal"/>
    <w:next w:val="Grilleclaire-Accent3"/>
    <w:rsid w:val="00CA1F23"/>
    <w:rPr>
      <w:rFonts w:ascii="Calibri" w:eastAsia="MS Mincho" w:hAnsi="Calibri" w:cs="Times New Roman"/>
      <w:sz w:val="20"/>
      <w:szCs w:val="20"/>
      <w:lang w:eastAsia="fr-FR"/>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Grilledutableau1">
    <w:name w:val="Grille du tableau1"/>
    <w:basedOn w:val="TableauNormal"/>
    <w:next w:val="Grilledutableau"/>
    <w:rsid w:val="00CA1F23"/>
    <w:pPr>
      <w:ind w:left="57"/>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semiHidden/>
    <w:unhideWhenUsed/>
    <w:rsid w:val="00CA1F23"/>
    <w:rPr>
      <w:color w:val="484FF3" w:themeColor="followedHyperlink"/>
      <w:u w:val="single"/>
    </w:rPr>
  </w:style>
  <w:style w:type="paragraph" w:customStyle="1" w:styleId="Module2">
    <w:name w:val="Module2"/>
    <w:basedOn w:val="Titre2"/>
    <w:next w:val="2Lignes"/>
    <w:link w:val="Module2Car"/>
    <w:rsid w:val="00CA1F23"/>
    <w:pPr>
      <w:outlineLvl w:val="9"/>
    </w:pPr>
    <w:rPr>
      <w:bCs w:val="0"/>
    </w:rPr>
  </w:style>
  <w:style w:type="character" w:customStyle="1" w:styleId="Module2Car">
    <w:name w:val="Module2 Car"/>
    <w:link w:val="Module2"/>
    <w:rsid w:val="00CA1F23"/>
    <w:rPr>
      <w:rFonts w:ascii="Bree Serif" w:hAnsi="Bree Serif" w:cs="Arial"/>
      <w:b/>
      <w:noProof/>
      <w:color w:val="28499A" w:themeColor="text1"/>
      <w:sz w:val="32"/>
      <w:szCs w:val="32"/>
    </w:rPr>
  </w:style>
  <w:style w:type="table" w:styleId="Trameclaire-Accent1">
    <w:name w:val="Light Shading Accent 1"/>
    <w:basedOn w:val="TableauNormal"/>
    <w:rsid w:val="00CA1F23"/>
    <w:rPr>
      <w:rFonts w:ascii="Calibri" w:eastAsia="MS Mincho" w:hAnsi="Calibri" w:cs="Times New Roman"/>
      <w:color w:val="000000"/>
      <w:sz w:val="20"/>
      <w:szCs w:val="20"/>
    </w:rPr>
    <w:tblPr>
      <w:tblStyleRowBandSize w:val="1"/>
      <w:tblStyleColBandSize w:val="1"/>
      <w:tblBorders>
        <w:top w:val="single" w:sz="8" w:space="0" w:color="BFBFBF"/>
        <w:bottom w:val="single" w:sz="8" w:space="0" w:color="BFBFBF"/>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Type-document">
    <w:name w:val="Type-document"/>
    <w:basedOn w:val="StyleTitresEtiquettes"/>
    <w:rsid w:val="00CA1F23"/>
    <w:rPr>
      <w:rFonts w:ascii="Aller" w:hAnsi="Aller"/>
      <w:bCs/>
      <w:color w:val="28499A" w:themeColor="text1"/>
      <w:sz w:val="28"/>
    </w:rPr>
  </w:style>
  <w:style w:type="paragraph" w:customStyle="1" w:styleId="En-ttetableau2">
    <w:name w:val="En-tête tableau 2"/>
    <w:basedOn w:val="En-ttetableau"/>
    <w:rsid w:val="00CA1F23"/>
    <w:rPr>
      <w:b w:val="0"/>
    </w:rPr>
  </w:style>
  <w:style w:type="character" w:customStyle="1" w:styleId="Lien">
    <w:name w:val="Lien"/>
    <w:basedOn w:val="Policepardfaut"/>
    <w:uiPriority w:val="1"/>
    <w:qFormat/>
    <w:rsid w:val="00CA1F23"/>
    <w:rPr>
      <w:rFonts w:ascii="Liberation Serif" w:hAnsi="Liberation Serif" w:cstheme="minorHAnsi"/>
      <w:color w:val="FF0000"/>
      <w:sz w:val="22"/>
    </w:rPr>
  </w:style>
  <w:style w:type="paragraph" w:styleId="Corpsdetexte">
    <w:name w:val="Body Text"/>
    <w:aliases w:val="Texte fragment"/>
    <w:link w:val="CorpsdetexteCar"/>
    <w:uiPriority w:val="99"/>
    <w:unhideWhenUsed/>
    <w:qFormat/>
    <w:rsid w:val="007752D6"/>
    <w:pPr>
      <w:suppressAutoHyphens/>
      <w:spacing w:before="120"/>
      <w:ind w:right="-57"/>
      <w:jc w:val="both"/>
    </w:pPr>
    <w:rPr>
      <w:rFonts w:ascii="Aller Light" w:hAnsi="Aller Light"/>
      <w:color w:val="28499A" w:themeColor="text1"/>
      <w:sz w:val="20"/>
      <w:szCs w:val="22"/>
    </w:rPr>
  </w:style>
  <w:style w:type="character" w:customStyle="1" w:styleId="CorpsdetexteCar">
    <w:name w:val="Corps de texte Car"/>
    <w:aliases w:val="Texte fragment Car"/>
    <w:basedOn w:val="Policepardfaut"/>
    <w:link w:val="Corpsdetexte"/>
    <w:uiPriority w:val="99"/>
    <w:rsid w:val="007752D6"/>
    <w:rPr>
      <w:rFonts w:ascii="Aller Light" w:hAnsi="Aller Light"/>
      <w:color w:val="28499A" w:themeColor="text1"/>
      <w:sz w:val="20"/>
      <w:szCs w:val="22"/>
    </w:rPr>
  </w:style>
  <w:style w:type="paragraph" w:customStyle="1" w:styleId="TitredudocumentPDG">
    <w:name w:val="Titre du document PDG"/>
    <w:basedOn w:val="Corpsdetexte"/>
    <w:qFormat/>
    <w:rsid w:val="00CA1F23"/>
    <w:pPr>
      <w:ind w:left="1281" w:right="845" w:hanging="11"/>
      <w:jc w:val="left"/>
    </w:pPr>
    <w:rPr>
      <w:rFonts w:ascii="Bree Serif" w:eastAsia="Times New Roman" w:hAnsi="Bree Serif" w:cs="Times New Roman"/>
      <w:noProof/>
      <w:sz w:val="64"/>
      <w:szCs w:val="64"/>
    </w:rPr>
  </w:style>
  <w:style w:type="paragraph" w:customStyle="1" w:styleId="Type-documentPDG">
    <w:name w:val="Type-document PDG"/>
    <w:basedOn w:val="Normal"/>
    <w:rsid w:val="00CA1F23"/>
    <w:pPr>
      <w:suppressAutoHyphens/>
      <w:ind w:firstLine="465"/>
    </w:pPr>
    <w:rPr>
      <w:rFonts w:cs="Segoe UI"/>
      <w:sz w:val="28"/>
      <w:szCs w:val="28"/>
    </w:rPr>
  </w:style>
  <w:style w:type="character" w:customStyle="1" w:styleId="AnnexesTexte">
    <w:name w:val="Annexes_Texte"/>
    <w:qFormat/>
    <w:rsid w:val="00CA1F23"/>
    <w:rPr>
      <w:b/>
      <w:noProof/>
      <w:color w:val="28499A" w:themeColor="text1"/>
    </w:rPr>
  </w:style>
  <w:style w:type="paragraph" w:customStyle="1" w:styleId="Aucunstyle">
    <w:name w:val="[Aucun style]"/>
    <w:rsid w:val="00CA1F23"/>
    <w:pPr>
      <w:autoSpaceDE w:val="0"/>
      <w:autoSpaceDN w:val="0"/>
      <w:adjustRightInd w:val="0"/>
      <w:spacing w:line="288" w:lineRule="auto"/>
      <w:textAlignment w:val="center"/>
    </w:pPr>
    <w:rPr>
      <w:rFonts w:ascii="Times New Roman" w:hAnsi="Times New Roman" w:cs="Times New Roman"/>
      <w:color w:val="000000"/>
    </w:rPr>
  </w:style>
  <w:style w:type="numbering" w:styleId="111111">
    <w:name w:val="Outline List 2"/>
    <w:basedOn w:val="Aucuneliste"/>
    <w:uiPriority w:val="99"/>
    <w:semiHidden/>
    <w:unhideWhenUsed/>
    <w:rsid w:val="00CA1F23"/>
    <w:pPr>
      <w:numPr>
        <w:numId w:val="5"/>
      </w:numPr>
    </w:pPr>
  </w:style>
  <w:style w:type="numbering" w:styleId="1ai">
    <w:name w:val="Outline List 1"/>
    <w:basedOn w:val="Aucuneliste"/>
    <w:uiPriority w:val="99"/>
    <w:semiHidden/>
    <w:unhideWhenUsed/>
    <w:rsid w:val="00CA1F23"/>
    <w:pPr>
      <w:numPr>
        <w:numId w:val="6"/>
      </w:numPr>
    </w:pPr>
  </w:style>
  <w:style w:type="character" w:styleId="Accentuationintense">
    <w:name w:val="Intense Emphasis"/>
    <w:basedOn w:val="Policepardfaut"/>
    <w:uiPriority w:val="21"/>
    <w:rsid w:val="00CA1F23"/>
    <w:rPr>
      <w:i/>
      <w:iCs/>
      <w:color w:val="FFD618" w:themeColor="accent1"/>
    </w:rPr>
  </w:style>
  <w:style w:type="character" w:styleId="AcronymeHTML">
    <w:name w:val="HTML Acronym"/>
    <w:basedOn w:val="Policepardfaut"/>
    <w:uiPriority w:val="99"/>
    <w:semiHidden/>
    <w:unhideWhenUsed/>
    <w:rsid w:val="00CA1F23"/>
  </w:style>
  <w:style w:type="paragraph" w:styleId="Adressedestinataire">
    <w:name w:val="envelope address"/>
    <w:basedOn w:val="Normal"/>
    <w:uiPriority w:val="99"/>
    <w:semiHidden/>
    <w:unhideWhenUsed/>
    <w:rsid w:val="00CA1F23"/>
    <w:pPr>
      <w:framePr w:w="7938" w:h="1985" w:hRule="exact" w:hSpace="141" w:wrap="auto" w:hAnchor="page" w:xAlign="center" w:yAlign="bottom"/>
      <w:ind w:left="2835"/>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CA1F23"/>
    <w:rPr>
      <w:rFonts w:asciiTheme="majorHAnsi" w:eastAsiaTheme="majorEastAsia" w:hAnsiTheme="majorHAnsi" w:cstheme="majorBidi"/>
    </w:rPr>
  </w:style>
  <w:style w:type="paragraph" w:styleId="AdresseHTML">
    <w:name w:val="HTML Address"/>
    <w:basedOn w:val="Normal"/>
    <w:link w:val="AdresseHTMLCar"/>
    <w:uiPriority w:val="99"/>
    <w:semiHidden/>
    <w:unhideWhenUsed/>
    <w:rsid w:val="00CA1F23"/>
    <w:rPr>
      <w:i/>
      <w:iCs/>
    </w:rPr>
  </w:style>
  <w:style w:type="character" w:customStyle="1" w:styleId="AdresseHTMLCar">
    <w:name w:val="Adresse HTML Car"/>
    <w:basedOn w:val="Policepardfaut"/>
    <w:link w:val="AdresseHTML"/>
    <w:uiPriority w:val="99"/>
    <w:semiHidden/>
    <w:rsid w:val="00CA1F23"/>
    <w:rPr>
      <w:rFonts w:ascii="Aller Light" w:eastAsia="Times New Roman" w:hAnsi="Aller Light" w:cs="Times New Roman"/>
      <w:i/>
      <w:iCs/>
      <w:color w:val="28499A" w:themeColor="text1"/>
      <w:sz w:val="21"/>
      <w:szCs w:val="20"/>
    </w:rPr>
  </w:style>
  <w:style w:type="numbering" w:styleId="ArticleSection">
    <w:name w:val="Outline List 3"/>
    <w:basedOn w:val="Aucuneliste"/>
    <w:uiPriority w:val="99"/>
    <w:semiHidden/>
    <w:unhideWhenUsed/>
    <w:rsid w:val="00CA1F23"/>
    <w:pPr>
      <w:numPr>
        <w:numId w:val="7"/>
      </w:numPr>
    </w:pPr>
  </w:style>
  <w:style w:type="paragraph" w:styleId="Bibliographie">
    <w:name w:val="Bibliography"/>
    <w:basedOn w:val="Normal"/>
    <w:next w:val="Normal"/>
    <w:uiPriority w:val="37"/>
    <w:semiHidden/>
    <w:unhideWhenUsed/>
    <w:rsid w:val="00CA1F23"/>
  </w:style>
  <w:style w:type="character" w:styleId="CitationHTML">
    <w:name w:val="HTML Cite"/>
    <w:basedOn w:val="Policepardfaut"/>
    <w:uiPriority w:val="99"/>
    <w:semiHidden/>
    <w:unhideWhenUsed/>
    <w:rsid w:val="00CA1F23"/>
    <w:rPr>
      <w:i/>
      <w:iCs/>
    </w:rPr>
  </w:style>
  <w:style w:type="character" w:styleId="ClavierHTML">
    <w:name w:val="HTML Keyboard"/>
    <w:basedOn w:val="Policepardfaut"/>
    <w:uiPriority w:val="99"/>
    <w:semiHidden/>
    <w:unhideWhenUsed/>
    <w:rsid w:val="00CA1F23"/>
    <w:rPr>
      <w:rFonts w:ascii="Consolas" w:hAnsi="Consolas"/>
      <w:sz w:val="20"/>
      <w:szCs w:val="20"/>
    </w:rPr>
  </w:style>
  <w:style w:type="character" w:styleId="CodeHTML">
    <w:name w:val="HTML Code"/>
    <w:basedOn w:val="Policepardfaut"/>
    <w:uiPriority w:val="99"/>
    <w:semiHidden/>
    <w:unhideWhenUsed/>
    <w:rsid w:val="00CA1F23"/>
    <w:rPr>
      <w:rFonts w:ascii="Consolas" w:hAnsi="Consolas"/>
      <w:sz w:val="20"/>
      <w:szCs w:val="20"/>
    </w:rPr>
  </w:style>
  <w:style w:type="table" w:styleId="Colonnesdetableau1">
    <w:name w:val="Table Columns 1"/>
    <w:basedOn w:val="TableauNormal"/>
    <w:uiPriority w:val="99"/>
    <w:semiHidden/>
    <w:unhideWhenUsed/>
    <w:rsid w:val="00CA1F23"/>
    <w:pPr>
      <w:ind w:left="57"/>
    </w:pPr>
    <w:rPr>
      <w:b/>
      <w:bCs/>
      <w:sz w:val="22"/>
      <w:szCs w:val="22"/>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unhideWhenUsed/>
    <w:rsid w:val="00CA1F23"/>
    <w:pPr>
      <w:ind w:left="57"/>
    </w:pPr>
    <w:rPr>
      <w:b/>
      <w:bCs/>
      <w:sz w:val="22"/>
      <w:szCs w:val="22"/>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uiPriority w:val="99"/>
    <w:semiHidden/>
    <w:unhideWhenUsed/>
    <w:rsid w:val="00CA1F23"/>
    <w:pPr>
      <w:ind w:left="57"/>
    </w:pPr>
    <w:rPr>
      <w:b/>
      <w:bCs/>
      <w:sz w:val="22"/>
      <w:szCs w:val="22"/>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unhideWhenUsed/>
    <w:rsid w:val="00CA1F23"/>
    <w:pPr>
      <w:ind w:left="57"/>
    </w:pPr>
    <w:rPr>
      <w:sz w:val="22"/>
      <w:szCs w:val="22"/>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uiPriority w:val="99"/>
    <w:semiHidden/>
    <w:unhideWhenUsed/>
    <w:rsid w:val="00CA1F23"/>
    <w:pPr>
      <w:ind w:left="57"/>
    </w:pPr>
    <w:rPr>
      <w:sz w:val="22"/>
      <w:szCs w:val="22"/>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styleId="Corpsdetexte2">
    <w:name w:val="Body Text 2"/>
    <w:basedOn w:val="Normal"/>
    <w:link w:val="Corpsdetexte2Car"/>
    <w:uiPriority w:val="99"/>
    <w:semiHidden/>
    <w:unhideWhenUsed/>
    <w:qFormat/>
    <w:rsid w:val="00CA1F23"/>
    <w:pPr>
      <w:spacing w:after="120" w:line="480" w:lineRule="auto"/>
    </w:pPr>
  </w:style>
  <w:style w:type="character" w:customStyle="1" w:styleId="Corpsdetexte2Car">
    <w:name w:val="Corps de texte 2 Car"/>
    <w:basedOn w:val="Policepardfaut"/>
    <w:link w:val="Corpsdetexte2"/>
    <w:uiPriority w:val="99"/>
    <w:semiHidden/>
    <w:rsid w:val="00CA1F23"/>
    <w:rPr>
      <w:rFonts w:ascii="Aller Light" w:eastAsia="Times New Roman" w:hAnsi="Aller Light" w:cs="Times New Roman"/>
      <w:color w:val="28499A" w:themeColor="text1"/>
      <w:sz w:val="21"/>
      <w:szCs w:val="20"/>
    </w:rPr>
  </w:style>
  <w:style w:type="paragraph" w:styleId="Corpsdetexte3">
    <w:name w:val="Body Text 3"/>
    <w:basedOn w:val="Normal"/>
    <w:link w:val="Corpsdetexte3Car"/>
    <w:uiPriority w:val="99"/>
    <w:semiHidden/>
    <w:unhideWhenUsed/>
    <w:qFormat/>
    <w:rsid w:val="00CA1F23"/>
    <w:pPr>
      <w:spacing w:after="120"/>
    </w:pPr>
    <w:rPr>
      <w:sz w:val="16"/>
      <w:szCs w:val="16"/>
    </w:rPr>
  </w:style>
  <w:style w:type="character" w:customStyle="1" w:styleId="Corpsdetexte3Car">
    <w:name w:val="Corps de texte 3 Car"/>
    <w:basedOn w:val="Policepardfaut"/>
    <w:link w:val="Corpsdetexte3"/>
    <w:uiPriority w:val="99"/>
    <w:semiHidden/>
    <w:rsid w:val="00CA1F23"/>
    <w:rPr>
      <w:rFonts w:ascii="Aller Light" w:eastAsia="Times New Roman" w:hAnsi="Aller Light" w:cs="Times New Roman"/>
      <w:color w:val="28499A" w:themeColor="text1"/>
      <w:sz w:val="16"/>
      <w:szCs w:val="16"/>
    </w:rPr>
  </w:style>
  <w:style w:type="paragraph" w:styleId="Date">
    <w:name w:val="Date"/>
    <w:basedOn w:val="Normal"/>
    <w:next w:val="Normal"/>
    <w:link w:val="DateCar"/>
    <w:uiPriority w:val="99"/>
    <w:unhideWhenUsed/>
    <w:rsid w:val="00CA1F23"/>
  </w:style>
  <w:style w:type="character" w:customStyle="1" w:styleId="DateCar">
    <w:name w:val="Date Car"/>
    <w:basedOn w:val="Policepardfaut"/>
    <w:link w:val="Date"/>
    <w:uiPriority w:val="99"/>
    <w:rsid w:val="00CA1F23"/>
    <w:rPr>
      <w:rFonts w:ascii="Aller Light" w:eastAsia="Times New Roman" w:hAnsi="Aller Light" w:cs="Times New Roman"/>
      <w:color w:val="28499A" w:themeColor="text1"/>
      <w:sz w:val="21"/>
      <w:szCs w:val="20"/>
    </w:rPr>
  </w:style>
  <w:style w:type="character" w:styleId="DfinitionHTML">
    <w:name w:val="HTML Definition"/>
    <w:basedOn w:val="Policepardfaut"/>
    <w:uiPriority w:val="99"/>
    <w:semiHidden/>
    <w:unhideWhenUsed/>
    <w:rsid w:val="00CA1F23"/>
    <w:rPr>
      <w:i/>
      <w:iCs/>
    </w:rPr>
  </w:style>
  <w:style w:type="paragraph" w:customStyle="1" w:styleId="Dlibration">
    <w:name w:val="Délibération"/>
    <w:basedOn w:val="Normal"/>
    <w:qFormat/>
    <w:rsid w:val="00CA1F23"/>
    <w:pPr>
      <w:numPr>
        <w:numId w:val="8"/>
      </w:numPr>
      <w:jc w:val="center"/>
    </w:pPr>
    <w:rPr>
      <w:sz w:val="20"/>
    </w:rPr>
  </w:style>
  <w:style w:type="table" w:styleId="Effetsdetableau3D1">
    <w:name w:val="Table 3D effects 1"/>
    <w:basedOn w:val="TableauNormal"/>
    <w:uiPriority w:val="99"/>
    <w:semiHidden/>
    <w:unhideWhenUsed/>
    <w:rsid w:val="00CA1F23"/>
    <w:pPr>
      <w:ind w:left="57"/>
    </w:pPr>
    <w:rPr>
      <w:sz w:val="22"/>
      <w:szCs w:val="22"/>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unhideWhenUsed/>
    <w:rsid w:val="00CA1F23"/>
    <w:pPr>
      <w:ind w:left="57"/>
    </w:pPr>
    <w:rPr>
      <w:sz w:val="22"/>
      <w:szCs w:val="22"/>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unhideWhenUsed/>
    <w:rsid w:val="00CA1F23"/>
    <w:pPr>
      <w:ind w:left="57"/>
    </w:pPr>
    <w:rPr>
      <w:sz w:val="22"/>
      <w:szCs w:val="22"/>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lev">
    <w:name w:val="Strong"/>
    <w:basedOn w:val="Policepardfaut"/>
    <w:uiPriority w:val="22"/>
    <w:rsid w:val="00CA1F23"/>
    <w:rPr>
      <w:b/>
      <w:bCs/>
    </w:rPr>
  </w:style>
  <w:style w:type="paragraph" w:styleId="En-ttedemessage">
    <w:name w:val="Message Header"/>
    <w:basedOn w:val="Normal"/>
    <w:link w:val="En-ttedemessageCar"/>
    <w:uiPriority w:val="99"/>
    <w:semiHidden/>
    <w:unhideWhenUsed/>
    <w:qFormat/>
    <w:rsid w:val="00CA1F2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CA1F23"/>
    <w:rPr>
      <w:rFonts w:asciiTheme="majorHAnsi" w:eastAsiaTheme="majorEastAsia" w:hAnsiTheme="majorHAnsi" w:cstheme="majorBidi"/>
      <w:color w:val="28499A" w:themeColor="text1"/>
      <w:shd w:val="pct20" w:color="auto" w:fill="auto"/>
    </w:rPr>
  </w:style>
  <w:style w:type="character" w:styleId="ExempleHTML">
    <w:name w:val="HTML Sample"/>
    <w:basedOn w:val="Policepardfaut"/>
    <w:uiPriority w:val="99"/>
    <w:semiHidden/>
    <w:unhideWhenUsed/>
    <w:rsid w:val="00CA1F23"/>
    <w:rPr>
      <w:rFonts w:ascii="Consolas" w:hAnsi="Consolas"/>
      <w:sz w:val="24"/>
      <w:szCs w:val="24"/>
    </w:rPr>
  </w:style>
  <w:style w:type="paragraph" w:styleId="Explorateurdedocuments">
    <w:name w:val="Document Map"/>
    <w:basedOn w:val="Normal"/>
    <w:link w:val="ExplorateurdedocumentsCar"/>
    <w:uiPriority w:val="99"/>
    <w:semiHidden/>
    <w:unhideWhenUsed/>
    <w:rsid w:val="00CA1F23"/>
    <w:rPr>
      <w:rFonts w:ascii="Segoe UI" w:hAnsi="Segoe UI" w:cs="Segoe UI"/>
      <w:sz w:val="16"/>
      <w:szCs w:val="16"/>
    </w:rPr>
  </w:style>
  <w:style w:type="character" w:customStyle="1" w:styleId="ExplorateurdedocumentsCar">
    <w:name w:val="Explorateur de documents Car"/>
    <w:basedOn w:val="Policepardfaut"/>
    <w:link w:val="Explorateurdedocuments"/>
    <w:uiPriority w:val="99"/>
    <w:semiHidden/>
    <w:rsid w:val="00CA1F23"/>
    <w:rPr>
      <w:rFonts w:ascii="Segoe UI" w:eastAsia="Times New Roman" w:hAnsi="Segoe UI" w:cs="Segoe UI"/>
      <w:color w:val="28499A" w:themeColor="text1"/>
      <w:sz w:val="16"/>
      <w:szCs w:val="16"/>
    </w:rPr>
  </w:style>
  <w:style w:type="paragraph" w:customStyle="1" w:styleId="Focustitre">
    <w:name w:val="Focus titre"/>
    <w:basedOn w:val="N2"/>
    <w:rsid w:val="00CA1F23"/>
    <w:rPr>
      <w:rFonts w:ascii="Bree Serif" w:eastAsia="Calibri" w:hAnsi="Bree Serif" w:cs="Times New Roman"/>
      <w:color w:val="D41217"/>
      <w:spacing w:val="40"/>
      <w:sz w:val="28"/>
      <w:szCs w:val="28"/>
      <w:lang w:eastAsia="fr-FR"/>
    </w:rPr>
  </w:style>
  <w:style w:type="paragraph" w:styleId="Formuledepolitesse">
    <w:name w:val="Closing"/>
    <w:basedOn w:val="Normal"/>
    <w:link w:val="FormuledepolitesseCar"/>
    <w:uiPriority w:val="99"/>
    <w:semiHidden/>
    <w:unhideWhenUsed/>
    <w:rsid w:val="00CA1F23"/>
    <w:pPr>
      <w:ind w:left="4252"/>
    </w:pPr>
  </w:style>
  <w:style w:type="character" w:customStyle="1" w:styleId="FormuledepolitesseCar">
    <w:name w:val="Formule de politesse Car"/>
    <w:basedOn w:val="Policepardfaut"/>
    <w:link w:val="Formuledepolitesse"/>
    <w:uiPriority w:val="99"/>
    <w:semiHidden/>
    <w:rsid w:val="00CA1F23"/>
    <w:rPr>
      <w:rFonts w:ascii="Aller Light" w:eastAsia="Times New Roman" w:hAnsi="Aller Light" w:cs="Times New Roman"/>
      <w:color w:val="28499A" w:themeColor="text1"/>
      <w:sz w:val="21"/>
      <w:szCs w:val="20"/>
    </w:rPr>
  </w:style>
  <w:style w:type="table" w:styleId="Grilleclaire">
    <w:name w:val="Light Grid"/>
    <w:basedOn w:val="TableauNormal"/>
    <w:uiPriority w:val="62"/>
    <w:semiHidden/>
    <w:unhideWhenUsed/>
    <w:rsid w:val="00CA1F23"/>
    <w:rPr>
      <w:sz w:val="22"/>
      <w:szCs w:val="22"/>
    </w:rPr>
    <w:tblPr>
      <w:tblStyleRowBandSize w:val="1"/>
      <w:tblStyleColBandSize w:val="1"/>
      <w:tblBorders>
        <w:top w:val="single" w:sz="8" w:space="0" w:color="28499A" w:themeColor="text1"/>
        <w:left w:val="single" w:sz="8" w:space="0" w:color="28499A" w:themeColor="text1"/>
        <w:bottom w:val="single" w:sz="8" w:space="0" w:color="28499A" w:themeColor="text1"/>
        <w:right w:val="single" w:sz="8" w:space="0" w:color="28499A" w:themeColor="text1"/>
        <w:insideH w:val="single" w:sz="8" w:space="0" w:color="28499A" w:themeColor="text1"/>
        <w:insideV w:val="single" w:sz="8" w:space="0" w:color="28499A"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8499A" w:themeColor="text1"/>
          <w:left w:val="single" w:sz="8" w:space="0" w:color="28499A" w:themeColor="text1"/>
          <w:bottom w:val="single" w:sz="18" w:space="0" w:color="28499A" w:themeColor="text1"/>
          <w:right w:val="single" w:sz="8" w:space="0" w:color="28499A" w:themeColor="text1"/>
          <w:insideH w:val="nil"/>
          <w:insideV w:val="single" w:sz="8" w:space="0" w:color="28499A"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8499A" w:themeColor="text1"/>
          <w:left w:val="single" w:sz="8" w:space="0" w:color="28499A" w:themeColor="text1"/>
          <w:bottom w:val="single" w:sz="8" w:space="0" w:color="28499A" w:themeColor="text1"/>
          <w:right w:val="single" w:sz="8" w:space="0" w:color="28499A" w:themeColor="text1"/>
          <w:insideH w:val="nil"/>
          <w:insideV w:val="single" w:sz="8" w:space="0" w:color="28499A"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8499A" w:themeColor="text1"/>
          <w:left w:val="single" w:sz="8" w:space="0" w:color="28499A" w:themeColor="text1"/>
          <w:bottom w:val="single" w:sz="8" w:space="0" w:color="28499A" w:themeColor="text1"/>
          <w:right w:val="single" w:sz="8" w:space="0" w:color="28499A" w:themeColor="text1"/>
        </w:tcBorders>
      </w:tcPr>
    </w:tblStylePr>
    <w:tblStylePr w:type="band1Vert">
      <w:tblPr/>
      <w:tcPr>
        <w:tcBorders>
          <w:top w:val="single" w:sz="8" w:space="0" w:color="28499A" w:themeColor="text1"/>
          <w:left w:val="single" w:sz="8" w:space="0" w:color="28499A" w:themeColor="text1"/>
          <w:bottom w:val="single" w:sz="8" w:space="0" w:color="28499A" w:themeColor="text1"/>
          <w:right w:val="single" w:sz="8" w:space="0" w:color="28499A" w:themeColor="text1"/>
        </w:tcBorders>
        <w:shd w:val="clear" w:color="auto" w:fill="C0CDEF" w:themeFill="text1" w:themeFillTint="3F"/>
      </w:tcPr>
    </w:tblStylePr>
    <w:tblStylePr w:type="band1Horz">
      <w:tblPr/>
      <w:tcPr>
        <w:tcBorders>
          <w:top w:val="single" w:sz="8" w:space="0" w:color="28499A" w:themeColor="text1"/>
          <w:left w:val="single" w:sz="8" w:space="0" w:color="28499A" w:themeColor="text1"/>
          <w:bottom w:val="single" w:sz="8" w:space="0" w:color="28499A" w:themeColor="text1"/>
          <w:right w:val="single" w:sz="8" w:space="0" w:color="28499A" w:themeColor="text1"/>
          <w:insideV w:val="single" w:sz="8" w:space="0" w:color="28499A" w:themeColor="text1"/>
        </w:tcBorders>
        <w:shd w:val="clear" w:color="auto" w:fill="C0CDEF" w:themeFill="text1" w:themeFillTint="3F"/>
      </w:tcPr>
    </w:tblStylePr>
    <w:tblStylePr w:type="band2Horz">
      <w:tblPr/>
      <w:tcPr>
        <w:tcBorders>
          <w:top w:val="single" w:sz="8" w:space="0" w:color="28499A" w:themeColor="text1"/>
          <w:left w:val="single" w:sz="8" w:space="0" w:color="28499A" w:themeColor="text1"/>
          <w:bottom w:val="single" w:sz="8" w:space="0" w:color="28499A" w:themeColor="text1"/>
          <w:right w:val="single" w:sz="8" w:space="0" w:color="28499A" w:themeColor="text1"/>
          <w:insideV w:val="single" w:sz="8" w:space="0" w:color="28499A" w:themeColor="text1"/>
        </w:tcBorders>
      </w:tcPr>
    </w:tblStylePr>
  </w:style>
  <w:style w:type="table" w:styleId="Grilleclaire-Accent1">
    <w:name w:val="Light Grid Accent 1"/>
    <w:basedOn w:val="TableauNormal"/>
    <w:uiPriority w:val="62"/>
    <w:semiHidden/>
    <w:unhideWhenUsed/>
    <w:rsid w:val="00CA1F23"/>
    <w:rPr>
      <w:sz w:val="22"/>
      <w:szCs w:val="22"/>
    </w:rPr>
    <w:tblPr>
      <w:tblStyleRowBandSize w:val="1"/>
      <w:tblStyleColBandSize w:val="1"/>
      <w:tblBorders>
        <w:top w:val="single" w:sz="8" w:space="0" w:color="FFD618" w:themeColor="accent1"/>
        <w:left w:val="single" w:sz="8" w:space="0" w:color="FFD618" w:themeColor="accent1"/>
        <w:bottom w:val="single" w:sz="8" w:space="0" w:color="FFD618" w:themeColor="accent1"/>
        <w:right w:val="single" w:sz="8" w:space="0" w:color="FFD618" w:themeColor="accent1"/>
        <w:insideH w:val="single" w:sz="8" w:space="0" w:color="FFD618" w:themeColor="accent1"/>
        <w:insideV w:val="single" w:sz="8" w:space="0" w:color="FFD618"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D618" w:themeColor="accent1"/>
          <w:left w:val="single" w:sz="8" w:space="0" w:color="FFD618" w:themeColor="accent1"/>
          <w:bottom w:val="single" w:sz="18" w:space="0" w:color="FFD618" w:themeColor="accent1"/>
          <w:right w:val="single" w:sz="8" w:space="0" w:color="FFD618" w:themeColor="accent1"/>
          <w:insideH w:val="nil"/>
          <w:insideV w:val="single" w:sz="8" w:space="0" w:color="FFD618"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D618" w:themeColor="accent1"/>
          <w:left w:val="single" w:sz="8" w:space="0" w:color="FFD618" w:themeColor="accent1"/>
          <w:bottom w:val="single" w:sz="8" w:space="0" w:color="FFD618" w:themeColor="accent1"/>
          <w:right w:val="single" w:sz="8" w:space="0" w:color="FFD618" w:themeColor="accent1"/>
          <w:insideH w:val="nil"/>
          <w:insideV w:val="single" w:sz="8" w:space="0" w:color="FFD618"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D618" w:themeColor="accent1"/>
          <w:left w:val="single" w:sz="8" w:space="0" w:color="FFD618" w:themeColor="accent1"/>
          <w:bottom w:val="single" w:sz="8" w:space="0" w:color="FFD618" w:themeColor="accent1"/>
          <w:right w:val="single" w:sz="8" w:space="0" w:color="FFD618" w:themeColor="accent1"/>
        </w:tcBorders>
      </w:tcPr>
    </w:tblStylePr>
    <w:tblStylePr w:type="band1Vert">
      <w:tblPr/>
      <w:tcPr>
        <w:tcBorders>
          <w:top w:val="single" w:sz="8" w:space="0" w:color="FFD618" w:themeColor="accent1"/>
          <w:left w:val="single" w:sz="8" w:space="0" w:color="FFD618" w:themeColor="accent1"/>
          <w:bottom w:val="single" w:sz="8" w:space="0" w:color="FFD618" w:themeColor="accent1"/>
          <w:right w:val="single" w:sz="8" w:space="0" w:color="FFD618" w:themeColor="accent1"/>
        </w:tcBorders>
        <w:shd w:val="clear" w:color="auto" w:fill="FFF4C5" w:themeFill="accent1" w:themeFillTint="3F"/>
      </w:tcPr>
    </w:tblStylePr>
    <w:tblStylePr w:type="band1Horz">
      <w:tblPr/>
      <w:tcPr>
        <w:tcBorders>
          <w:top w:val="single" w:sz="8" w:space="0" w:color="FFD618" w:themeColor="accent1"/>
          <w:left w:val="single" w:sz="8" w:space="0" w:color="FFD618" w:themeColor="accent1"/>
          <w:bottom w:val="single" w:sz="8" w:space="0" w:color="FFD618" w:themeColor="accent1"/>
          <w:right w:val="single" w:sz="8" w:space="0" w:color="FFD618" w:themeColor="accent1"/>
          <w:insideV w:val="single" w:sz="8" w:space="0" w:color="FFD618" w:themeColor="accent1"/>
        </w:tcBorders>
        <w:shd w:val="clear" w:color="auto" w:fill="FFF4C5" w:themeFill="accent1" w:themeFillTint="3F"/>
      </w:tcPr>
    </w:tblStylePr>
    <w:tblStylePr w:type="band2Horz">
      <w:tblPr/>
      <w:tcPr>
        <w:tcBorders>
          <w:top w:val="single" w:sz="8" w:space="0" w:color="FFD618" w:themeColor="accent1"/>
          <w:left w:val="single" w:sz="8" w:space="0" w:color="FFD618" w:themeColor="accent1"/>
          <w:bottom w:val="single" w:sz="8" w:space="0" w:color="FFD618" w:themeColor="accent1"/>
          <w:right w:val="single" w:sz="8" w:space="0" w:color="FFD618" w:themeColor="accent1"/>
          <w:insideV w:val="single" w:sz="8" w:space="0" w:color="FFD618" w:themeColor="accent1"/>
        </w:tcBorders>
      </w:tcPr>
    </w:tblStylePr>
  </w:style>
  <w:style w:type="table" w:styleId="Grilleclaire-Accent2">
    <w:name w:val="Light Grid Accent 2"/>
    <w:basedOn w:val="TableauNormal"/>
    <w:uiPriority w:val="62"/>
    <w:semiHidden/>
    <w:unhideWhenUsed/>
    <w:rsid w:val="00CA1F23"/>
    <w:rPr>
      <w:sz w:val="22"/>
      <w:szCs w:val="22"/>
    </w:rPr>
    <w:tblPr>
      <w:tblStyleRowBandSize w:val="1"/>
      <w:tblStyleColBandSize w:val="1"/>
      <w:tblBorders>
        <w:top w:val="single" w:sz="8" w:space="0" w:color="D51317" w:themeColor="accent2"/>
        <w:left w:val="single" w:sz="8" w:space="0" w:color="D51317" w:themeColor="accent2"/>
        <w:bottom w:val="single" w:sz="8" w:space="0" w:color="D51317" w:themeColor="accent2"/>
        <w:right w:val="single" w:sz="8" w:space="0" w:color="D51317" w:themeColor="accent2"/>
        <w:insideH w:val="single" w:sz="8" w:space="0" w:color="D51317" w:themeColor="accent2"/>
        <w:insideV w:val="single" w:sz="8" w:space="0" w:color="D5131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51317" w:themeColor="accent2"/>
          <w:left w:val="single" w:sz="8" w:space="0" w:color="D51317" w:themeColor="accent2"/>
          <w:bottom w:val="single" w:sz="18" w:space="0" w:color="D51317" w:themeColor="accent2"/>
          <w:right w:val="single" w:sz="8" w:space="0" w:color="D51317" w:themeColor="accent2"/>
          <w:insideH w:val="nil"/>
          <w:insideV w:val="single" w:sz="8" w:space="0" w:color="D5131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51317" w:themeColor="accent2"/>
          <w:left w:val="single" w:sz="8" w:space="0" w:color="D51317" w:themeColor="accent2"/>
          <w:bottom w:val="single" w:sz="8" w:space="0" w:color="D51317" w:themeColor="accent2"/>
          <w:right w:val="single" w:sz="8" w:space="0" w:color="D51317" w:themeColor="accent2"/>
          <w:insideH w:val="nil"/>
          <w:insideV w:val="single" w:sz="8" w:space="0" w:color="D5131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51317" w:themeColor="accent2"/>
          <w:left w:val="single" w:sz="8" w:space="0" w:color="D51317" w:themeColor="accent2"/>
          <w:bottom w:val="single" w:sz="8" w:space="0" w:color="D51317" w:themeColor="accent2"/>
          <w:right w:val="single" w:sz="8" w:space="0" w:color="D51317" w:themeColor="accent2"/>
        </w:tcBorders>
      </w:tcPr>
    </w:tblStylePr>
    <w:tblStylePr w:type="band1Vert">
      <w:tblPr/>
      <w:tcPr>
        <w:tcBorders>
          <w:top w:val="single" w:sz="8" w:space="0" w:color="D51317" w:themeColor="accent2"/>
          <w:left w:val="single" w:sz="8" w:space="0" w:color="D51317" w:themeColor="accent2"/>
          <w:bottom w:val="single" w:sz="8" w:space="0" w:color="D51317" w:themeColor="accent2"/>
          <w:right w:val="single" w:sz="8" w:space="0" w:color="D51317" w:themeColor="accent2"/>
        </w:tcBorders>
        <w:shd w:val="clear" w:color="auto" w:fill="F9BFC0" w:themeFill="accent2" w:themeFillTint="3F"/>
      </w:tcPr>
    </w:tblStylePr>
    <w:tblStylePr w:type="band1Horz">
      <w:tblPr/>
      <w:tcPr>
        <w:tcBorders>
          <w:top w:val="single" w:sz="8" w:space="0" w:color="D51317" w:themeColor="accent2"/>
          <w:left w:val="single" w:sz="8" w:space="0" w:color="D51317" w:themeColor="accent2"/>
          <w:bottom w:val="single" w:sz="8" w:space="0" w:color="D51317" w:themeColor="accent2"/>
          <w:right w:val="single" w:sz="8" w:space="0" w:color="D51317" w:themeColor="accent2"/>
          <w:insideV w:val="single" w:sz="8" w:space="0" w:color="D51317" w:themeColor="accent2"/>
        </w:tcBorders>
        <w:shd w:val="clear" w:color="auto" w:fill="F9BFC0" w:themeFill="accent2" w:themeFillTint="3F"/>
      </w:tcPr>
    </w:tblStylePr>
    <w:tblStylePr w:type="band2Horz">
      <w:tblPr/>
      <w:tcPr>
        <w:tcBorders>
          <w:top w:val="single" w:sz="8" w:space="0" w:color="D51317" w:themeColor="accent2"/>
          <w:left w:val="single" w:sz="8" w:space="0" w:color="D51317" w:themeColor="accent2"/>
          <w:bottom w:val="single" w:sz="8" w:space="0" w:color="D51317" w:themeColor="accent2"/>
          <w:right w:val="single" w:sz="8" w:space="0" w:color="D51317" w:themeColor="accent2"/>
          <w:insideV w:val="single" w:sz="8" w:space="0" w:color="D51317" w:themeColor="accent2"/>
        </w:tcBorders>
      </w:tcPr>
    </w:tblStylePr>
  </w:style>
  <w:style w:type="table" w:styleId="Grilleclaire-Accent4">
    <w:name w:val="Light Grid Accent 4"/>
    <w:basedOn w:val="TableauNormal"/>
    <w:uiPriority w:val="62"/>
    <w:semiHidden/>
    <w:unhideWhenUsed/>
    <w:rsid w:val="00CA1F23"/>
    <w:rPr>
      <w:sz w:val="22"/>
      <w:szCs w:val="22"/>
    </w:rPr>
    <w:tblPr>
      <w:tblStyleRowBandSize w:val="1"/>
      <w:tblStyleColBandSize w:val="1"/>
      <w:tblBorders>
        <w:top w:val="single" w:sz="8" w:space="0" w:color="38AA3C" w:themeColor="accent4"/>
        <w:left w:val="single" w:sz="8" w:space="0" w:color="38AA3C" w:themeColor="accent4"/>
        <w:bottom w:val="single" w:sz="8" w:space="0" w:color="38AA3C" w:themeColor="accent4"/>
        <w:right w:val="single" w:sz="8" w:space="0" w:color="38AA3C" w:themeColor="accent4"/>
        <w:insideH w:val="single" w:sz="8" w:space="0" w:color="38AA3C" w:themeColor="accent4"/>
        <w:insideV w:val="single" w:sz="8" w:space="0" w:color="38AA3C"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8AA3C" w:themeColor="accent4"/>
          <w:left w:val="single" w:sz="8" w:space="0" w:color="38AA3C" w:themeColor="accent4"/>
          <w:bottom w:val="single" w:sz="18" w:space="0" w:color="38AA3C" w:themeColor="accent4"/>
          <w:right w:val="single" w:sz="8" w:space="0" w:color="38AA3C" w:themeColor="accent4"/>
          <w:insideH w:val="nil"/>
          <w:insideV w:val="single" w:sz="8" w:space="0" w:color="38AA3C"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8AA3C" w:themeColor="accent4"/>
          <w:left w:val="single" w:sz="8" w:space="0" w:color="38AA3C" w:themeColor="accent4"/>
          <w:bottom w:val="single" w:sz="8" w:space="0" w:color="38AA3C" w:themeColor="accent4"/>
          <w:right w:val="single" w:sz="8" w:space="0" w:color="38AA3C" w:themeColor="accent4"/>
          <w:insideH w:val="nil"/>
          <w:insideV w:val="single" w:sz="8" w:space="0" w:color="38AA3C"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8AA3C" w:themeColor="accent4"/>
          <w:left w:val="single" w:sz="8" w:space="0" w:color="38AA3C" w:themeColor="accent4"/>
          <w:bottom w:val="single" w:sz="8" w:space="0" w:color="38AA3C" w:themeColor="accent4"/>
          <w:right w:val="single" w:sz="8" w:space="0" w:color="38AA3C" w:themeColor="accent4"/>
        </w:tcBorders>
      </w:tcPr>
    </w:tblStylePr>
    <w:tblStylePr w:type="band1Vert">
      <w:tblPr/>
      <w:tcPr>
        <w:tcBorders>
          <w:top w:val="single" w:sz="8" w:space="0" w:color="38AA3C" w:themeColor="accent4"/>
          <w:left w:val="single" w:sz="8" w:space="0" w:color="38AA3C" w:themeColor="accent4"/>
          <w:bottom w:val="single" w:sz="8" w:space="0" w:color="38AA3C" w:themeColor="accent4"/>
          <w:right w:val="single" w:sz="8" w:space="0" w:color="38AA3C" w:themeColor="accent4"/>
        </w:tcBorders>
        <w:shd w:val="clear" w:color="auto" w:fill="CAEDCB" w:themeFill="accent4" w:themeFillTint="3F"/>
      </w:tcPr>
    </w:tblStylePr>
    <w:tblStylePr w:type="band1Horz">
      <w:tblPr/>
      <w:tcPr>
        <w:tcBorders>
          <w:top w:val="single" w:sz="8" w:space="0" w:color="38AA3C" w:themeColor="accent4"/>
          <w:left w:val="single" w:sz="8" w:space="0" w:color="38AA3C" w:themeColor="accent4"/>
          <w:bottom w:val="single" w:sz="8" w:space="0" w:color="38AA3C" w:themeColor="accent4"/>
          <w:right w:val="single" w:sz="8" w:space="0" w:color="38AA3C" w:themeColor="accent4"/>
          <w:insideV w:val="single" w:sz="8" w:space="0" w:color="38AA3C" w:themeColor="accent4"/>
        </w:tcBorders>
        <w:shd w:val="clear" w:color="auto" w:fill="CAEDCB" w:themeFill="accent4" w:themeFillTint="3F"/>
      </w:tcPr>
    </w:tblStylePr>
    <w:tblStylePr w:type="band2Horz">
      <w:tblPr/>
      <w:tcPr>
        <w:tcBorders>
          <w:top w:val="single" w:sz="8" w:space="0" w:color="38AA3C" w:themeColor="accent4"/>
          <w:left w:val="single" w:sz="8" w:space="0" w:color="38AA3C" w:themeColor="accent4"/>
          <w:bottom w:val="single" w:sz="8" w:space="0" w:color="38AA3C" w:themeColor="accent4"/>
          <w:right w:val="single" w:sz="8" w:space="0" w:color="38AA3C" w:themeColor="accent4"/>
          <w:insideV w:val="single" w:sz="8" w:space="0" w:color="38AA3C" w:themeColor="accent4"/>
        </w:tcBorders>
      </w:tcPr>
    </w:tblStylePr>
  </w:style>
  <w:style w:type="table" w:styleId="Grilleclaire-Accent5">
    <w:name w:val="Light Grid Accent 5"/>
    <w:basedOn w:val="TableauNormal"/>
    <w:uiPriority w:val="62"/>
    <w:semiHidden/>
    <w:unhideWhenUsed/>
    <w:rsid w:val="00CA1F23"/>
    <w:rPr>
      <w:sz w:val="22"/>
      <w:szCs w:val="22"/>
    </w:rPr>
    <w:tblPr>
      <w:tblStyleRowBandSize w:val="1"/>
      <w:tblStyleColBandSize w:val="1"/>
      <w:tblBorders>
        <w:top w:val="single" w:sz="8" w:space="0" w:color="9CC54B" w:themeColor="accent5"/>
        <w:left w:val="single" w:sz="8" w:space="0" w:color="9CC54B" w:themeColor="accent5"/>
        <w:bottom w:val="single" w:sz="8" w:space="0" w:color="9CC54B" w:themeColor="accent5"/>
        <w:right w:val="single" w:sz="8" w:space="0" w:color="9CC54B" w:themeColor="accent5"/>
        <w:insideH w:val="single" w:sz="8" w:space="0" w:color="9CC54B" w:themeColor="accent5"/>
        <w:insideV w:val="single" w:sz="8" w:space="0" w:color="9CC54B"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CC54B" w:themeColor="accent5"/>
          <w:left w:val="single" w:sz="8" w:space="0" w:color="9CC54B" w:themeColor="accent5"/>
          <w:bottom w:val="single" w:sz="18" w:space="0" w:color="9CC54B" w:themeColor="accent5"/>
          <w:right w:val="single" w:sz="8" w:space="0" w:color="9CC54B" w:themeColor="accent5"/>
          <w:insideH w:val="nil"/>
          <w:insideV w:val="single" w:sz="8" w:space="0" w:color="9CC54B"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CC54B" w:themeColor="accent5"/>
          <w:left w:val="single" w:sz="8" w:space="0" w:color="9CC54B" w:themeColor="accent5"/>
          <w:bottom w:val="single" w:sz="8" w:space="0" w:color="9CC54B" w:themeColor="accent5"/>
          <w:right w:val="single" w:sz="8" w:space="0" w:color="9CC54B" w:themeColor="accent5"/>
          <w:insideH w:val="nil"/>
          <w:insideV w:val="single" w:sz="8" w:space="0" w:color="9CC54B"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CC54B" w:themeColor="accent5"/>
          <w:left w:val="single" w:sz="8" w:space="0" w:color="9CC54B" w:themeColor="accent5"/>
          <w:bottom w:val="single" w:sz="8" w:space="0" w:color="9CC54B" w:themeColor="accent5"/>
          <w:right w:val="single" w:sz="8" w:space="0" w:color="9CC54B" w:themeColor="accent5"/>
        </w:tcBorders>
      </w:tcPr>
    </w:tblStylePr>
    <w:tblStylePr w:type="band1Vert">
      <w:tblPr/>
      <w:tcPr>
        <w:tcBorders>
          <w:top w:val="single" w:sz="8" w:space="0" w:color="9CC54B" w:themeColor="accent5"/>
          <w:left w:val="single" w:sz="8" w:space="0" w:color="9CC54B" w:themeColor="accent5"/>
          <w:bottom w:val="single" w:sz="8" w:space="0" w:color="9CC54B" w:themeColor="accent5"/>
          <w:right w:val="single" w:sz="8" w:space="0" w:color="9CC54B" w:themeColor="accent5"/>
        </w:tcBorders>
        <w:shd w:val="clear" w:color="auto" w:fill="E6F0D2" w:themeFill="accent5" w:themeFillTint="3F"/>
      </w:tcPr>
    </w:tblStylePr>
    <w:tblStylePr w:type="band1Horz">
      <w:tblPr/>
      <w:tcPr>
        <w:tcBorders>
          <w:top w:val="single" w:sz="8" w:space="0" w:color="9CC54B" w:themeColor="accent5"/>
          <w:left w:val="single" w:sz="8" w:space="0" w:color="9CC54B" w:themeColor="accent5"/>
          <w:bottom w:val="single" w:sz="8" w:space="0" w:color="9CC54B" w:themeColor="accent5"/>
          <w:right w:val="single" w:sz="8" w:space="0" w:color="9CC54B" w:themeColor="accent5"/>
          <w:insideV w:val="single" w:sz="8" w:space="0" w:color="9CC54B" w:themeColor="accent5"/>
        </w:tcBorders>
        <w:shd w:val="clear" w:color="auto" w:fill="E6F0D2" w:themeFill="accent5" w:themeFillTint="3F"/>
      </w:tcPr>
    </w:tblStylePr>
    <w:tblStylePr w:type="band2Horz">
      <w:tblPr/>
      <w:tcPr>
        <w:tcBorders>
          <w:top w:val="single" w:sz="8" w:space="0" w:color="9CC54B" w:themeColor="accent5"/>
          <w:left w:val="single" w:sz="8" w:space="0" w:color="9CC54B" w:themeColor="accent5"/>
          <w:bottom w:val="single" w:sz="8" w:space="0" w:color="9CC54B" w:themeColor="accent5"/>
          <w:right w:val="single" w:sz="8" w:space="0" w:color="9CC54B" w:themeColor="accent5"/>
          <w:insideV w:val="single" w:sz="8" w:space="0" w:color="9CC54B" w:themeColor="accent5"/>
        </w:tcBorders>
      </w:tcPr>
    </w:tblStylePr>
  </w:style>
  <w:style w:type="table" w:styleId="Grilleclaire-Accent6">
    <w:name w:val="Light Grid Accent 6"/>
    <w:basedOn w:val="TableauNormal"/>
    <w:uiPriority w:val="62"/>
    <w:semiHidden/>
    <w:unhideWhenUsed/>
    <w:rsid w:val="00CA1F23"/>
    <w:rPr>
      <w:sz w:val="22"/>
      <w:szCs w:val="22"/>
    </w:rPr>
    <w:tblPr>
      <w:tblStyleRowBandSize w:val="1"/>
      <w:tblStyleColBandSize w:val="1"/>
      <w:tblBorders>
        <w:top w:val="single" w:sz="8" w:space="0" w:color="F0CEDD" w:themeColor="accent6"/>
        <w:left w:val="single" w:sz="8" w:space="0" w:color="F0CEDD" w:themeColor="accent6"/>
        <w:bottom w:val="single" w:sz="8" w:space="0" w:color="F0CEDD" w:themeColor="accent6"/>
        <w:right w:val="single" w:sz="8" w:space="0" w:color="F0CEDD" w:themeColor="accent6"/>
        <w:insideH w:val="single" w:sz="8" w:space="0" w:color="F0CEDD" w:themeColor="accent6"/>
        <w:insideV w:val="single" w:sz="8" w:space="0" w:color="F0CED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0CEDD" w:themeColor="accent6"/>
          <w:left w:val="single" w:sz="8" w:space="0" w:color="F0CEDD" w:themeColor="accent6"/>
          <w:bottom w:val="single" w:sz="18" w:space="0" w:color="F0CEDD" w:themeColor="accent6"/>
          <w:right w:val="single" w:sz="8" w:space="0" w:color="F0CEDD" w:themeColor="accent6"/>
          <w:insideH w:val="nil"/>
          <w:insideV w:val="single" w:sz="8" w:space="0" w:color="F0CED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0CEDD" w:themeColor="accent6"/>
          <w:left w:val="single" w:sz="8" w:space="0" w:color="F0CEDD" w:themeColor="accent6"/>
          <w:bottom w:val="single" w:sz="8" w:space="0" w:color="F0CEDD" w:themeColor="accent6"/>
          <w:right w:val="single" w:sz="8" w:space="0" w:color="F0CEDD" w:themeColor="accent6"/>
          <w:insideH w:val="nil"/>
          <w:insideV w:val="single" w:sz="8" w:space="0" w:color="F0CED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0CEDD" w:themeColor="accent6"/>
          <w:left w:val="single" w:sz="8" w:space="0" w:color="F0CEDD" w:themeColor="accent6"/>
          <w:bottom w:val="single" w:sz="8" w:space="0" w:color="F0CEDD" w:themeColor="accent6"/>
          <w:right w:val="single" w:sz="8" w:space="0" w:color="F0CEDD" w:themeColor="accent6"/>
        </w:tcBorders>
      </w:tcPr>
    </w:tblStylePr>
    <w:tblStylePr w:type="band1Vert">
      <w:tblPr/>
      <w:tcPr>
        <w:tcBorders>
          <w:top w:val="single" w:sz="8" w:space="0" w:color="F0CEDD" w:themeColor="accent6"/>
          <w:left w:val="single" w:sz="8" w:space="0" w:color="F0CEDD" w:themeColor="accent6"/>
          <w:bottom w:val="single" w:sz="8" w:space="0" w:color="F0CEDD" w:themeColor="accent6"/>
          <w:right w:val="single" w:sz="8" w:space="0" w:color="F0CEDD" w:themeColor="accent6"/>
        </w:tcBorders>
        <w:shd w:val="clear" w:color="auto" w:fill="FBF2F6" w:themeFill="accent6" w:themeFillTint="3F"/>
      </w:tcPr>
    </w:tblStylePr>
    <w:tblStylePr w:type="band1Horz">
      <w:tblPr/>
      <w:tcPr>
        <w:tcBorders>
          <w:top w:val="single" w:sz="8" w:space="0" w:color="F0CEDD" w:themeColor="accent6"/>
          <w:left w:val="single" w:sz="8" w:space="0" w:color="F0CEDD" w:themeColor="accent6"/>
          <w:bottom w:val="single" w:sz="8" w:space="0" w:color="F0CEDD" w:themeColor="accent6"/>
          <w:right w:val="single" w:sz="8" w:space="0" w:color="F0CEDD" w:themeColor="accent6"/>
          <w:insideV w:val="single" w:sz="8" w:space="0" w:color="F0CEDD" w:themeColor="accent6"/>
        </w:tcBorders>
        <w:shd w:val="clear" w:color="auto" w:fill="FBF2F6" w:themeFill="accent6" w:themeFillTint="3F"/>
      </w:tcPr>
    </w:tblStylePr>
    <w:tblStylePr w:type="band2Horz">
      <w:tblPr/>
      <w:tcPr>
        <w:tcBorders>
          <w:top w:val="single" w:sz="8" w:space="0" w:color="F0CEDD" w:themeColor="accent6"/>
          <w:left w:val="single" w:sz="8" w:space="0" w:color="F0CEDD" w:themeColor="accent6"/>
          <w:bottom w:val="single" w:sz="8" w:space="0" w:color="F0CEDD" w:themeColor="accent6"/>
          <w:right w:val="single" w:sz="8" w:space="0" w:color="F0CEDD" w:themeColor="accent6"/>
          <w:insideV w:val="single" w:sz="8" w:space="0" w:color="F0CEDD" w:themeColor="accent6"/>
        </w:tcBorders>
      </w:tcPr>
    </w:tblStylePr>
  </w:style>
  <w:style w:type="table" w:styleId="Grillecouleur">
    <w:name w:val="Colorful Grid"/>
    <w:basedOn w:val="TableauNormal"/>
    <w:uiPriority w:val="73"/>
    <w:semiHidden/>
    <w:unhideWhenUsed/>
    <w:rsid w:val="00CA1F23"/>
    <w:rPr>
      <w:color w:val="28499A" w:themeColor="text1"/>
      <w:sz w:val="22"/>
      <w:szCs w:val="22"/>
    </w:rPr>
    <w:tblPr>
      <w:tblStyleRowBandSize w:val="1"/>
      <w:tblStyleColBandSize w:val="1"/>
      <w:tblBorders>
        <w:insideH w:val="single" w:sz="4" w:space="0" w:color="FFFFFF" w:themeColor="background1"/>
      </w:tblBorders>
    </w:tblPr>
    <w:tcPr>
      <w:shd w:val="clear" w:color="auto" w:fill="CCD7F2" w:themeFill="text1" w:themeFillTint="33"/>
    </w:tcPr>
    <w:tblStylePr w:type="firstRow">
      <w:rPr>
        <w:b/>
        <w:bCs/>
      </w:rPr>
      <w:tblPr/>
      <w:tcPr>
        <w:shd w:val="clear" w:color="auto" w:fill="9AAFE5" w:themeFill="text1" w:themeFillTint="66"/>
      </w:tcPr>
    </w:tblStylePr>
    <w:tblStylePr w:type="lastRow">
      <w:rPr>
        <w:b/>
        <w:bCs/>
        <w:color w:val="28499A" w:themeColor="text1"/>
      </w:rPr>
      <w:tblPr/>
      <w:tcPr>
        <w:shd w:val="clear" w:color="auto" w:fill="9AAFE5" w:themeFill="text1" w:themeFillTint="66"/>
      </w:tcPr>
    </w:tblStylePr>
    <w:tblStylePr w:type="firstCol">
      <w:rPr>
        <w:color w:val="FFFFFF" w:themeColor="background1"/>
      </w:rPr>
      <w:tblPr/>
      <w:tcPr>
        <w:shd w:val="clear" w:color="auto" w:fill="1E3673" w:themeFill="text1" w:themeFillShade="BF"/>
      </w:tcPr>
    </w:tblStylePr>
    <w:tblStylePr w:type="lastCol">
      <w:rPr>
        <w:color w:val="FFFFFF" w:themeColor="background1"/>
      </w:rPr>
      <w:tblPr/>
      <w:tcPr>
        <w:shd w:val="clear" w:color="auto" w:fill="1E3673" w:themeFill="text1" w:themeFillShade="BF"/>
      </w:tcPr>
    </w:tblStylePr>
    <w:tblStylePr w:type="band1Vert">
      <w:tblPr/>
      <w:tcPr>
        <w:shd w:val="clear" w:color="auto" w:fill="819CDE" w:themeFill="text1" w:themeFillTint="7F"/>
      </w:tcPr>
    </w:tblStylePr>
    <w:tblStylePr w:type="band1Horz">
      <w:tblPr/>
      <w:tcPr>
        <w:shd w:val="clear" w:color="auto" w:fill="819CDE" w:themeFill="text1" w:themeFillTint="7F"/>
      </w:tcPr>
    </w:tblStylePr>
  </w:style>
  <w:style w:type="table" w:styleId="Grillecouleur-Accent1">
    <w:name w:val="Colorful Grid Accent 1"/>
    <w:basedOn w:val="TableauNormal"/>
    <w:uiPriority w:val="73"/>
    <w:semiHidden/>
    <w:unhideWhenUsed/>
    <w:rsid w:val="00CA1F23"/>
    <w:rPr>
      <w:color w:val="28499A" w:themeColor="text1"/>
      <w:sz w:val="22"/>
      <w:szCs w:val="22"/>
    </w:rPr>
    <w:tblPr>
      <w:tblStyleRowBandSize w:val="1"/>
      <w:tblStyleColBandSize w:val="1"/>
      <w:tblBorders>
        <w:insideH w:val="single" w:sz="4" w:space="0" w:color="FFFFFF" w:themeColor="background1"/>
      </w:tblBorders>
    </w:tblPr>
    <w:tcPr>
      <w:shd w:val="clear" w:color="auto" w:fill="FFF6D0" w:themeFill="accent1" w:themeFillTint="33"/>
    </w:tcPr>
    <w:tblStylePr w:type="firstRow">
      <w:rPr>
        <w:b/>
        <w:bCs/>
      </w:rPr>
      <w:tblPr/>
      <w:tcPr>
        <w:shd w:val="clear" w:color="auto" w:fill="FFEEA2" w:themeFill="accent1" w:themeFillTint="66"/>
      </w:tcPr>
    </w:tblStylePr>
    <w:tblStylePr w:type="lastRow">
      <w:rPr>
        <w:b/>
        <w:bCs/>
        <w:color w:val="28499A" w:themeColor="text1"/>
      </w:rPr>
      <w:tblPr/>
      <w:tcPr>
        <w:shd w:val="clear" w:color="auto" w:fill="FFEEA2" w:themeFill="accent1" w:themeFillTint="66"/>
      </w:tcPr>
    </w:tblStylePr>
    <w:tblStylePr w:type="firstCol">
      <w:rPr>
        <w:color w:val="FFFFFF" w:themeColor="background1"/>
      </w:rPr>
      <w:tblPr/>
      <w:tcPr>
        <w:shd w:val="clear" w:color="auto" w:fill="D0AB00" w:themeFill="accent1" w:themeFillShade="BF"/>
      </w:tcPr>
    </w:tblStylePr>
    <w:tblStylePr w:type="lastCol">
      <w:rPr>
        <w:color w:val="FFFFFF" w:themeColor="background1"/>
      </w:rPr>
      <w:tblPr/>
      <w:tcPr>
        <w:shd w:val="clear" w:color="auto" w:fill="D0AB00" w:themeFill="accent1" w:themeFillShade="BF"/>
      </w:tcPr>
    </w:tblStylePr>
    <w:tblStylePr w:type="band1Vert">
      <w:tblPr/>
      <w:tcPr>
        <w:shd w:val="clear" w:color="auto" w:fill="FFEA8B" w:themeFill="accent1" w:themeFillTint="7F"/>
      </w:tcPr>
    </w:tblStylePr>
    <w:tblStylePr w:type="band1Horz">
      <w:tblPr/>
      <w:tcPr>
        <w:shd w:val="clear" w:color="auto" w:fill="FFEA8B" w:themeFill="accent1" w:themeFillTint="7F"/>
      </w:tcPr>
    </w:tblStylePr>
  </w:style>
  <w:style w:type="table" w:styleId="Grillecouleur-Accent2">
    <w:name w:val="Colorful Grid Accent 2"/>
    <w:basedOn w:val="TableauNormal"/>
    <w:uiPriority w:val="73"/>
    <w:semiHidden/>
    <w:unhideWhenUsed/>
    <w:rsid w:val="00CA1F23"/>
    <w:rPr>
      <w:color w:val="28499A" w:themeColor="text1"/>
      <w:sz w:val="22"/>
      <w:szCs w:val="22"/>
    </w:rPr>
    <w:tblPr>
      <w:tblStyleRowBandSize w:val="1"/>
      <w:tblStyleColBandSize w:val="1"/>
      <w:tblBorders>
        <w:insideH w:val="single" w:sz="4" w:space="0" w:color="FFFFFF" w:themeColor="background1"/>
      </w:tblBorders>
    </w:tblPr>
    <w:tcPr>
      <w:shd w:val="clear" w:color="auto" w:fill="FACBCC" w:themeFill="accent2" w:themeFillTint="33"/>
    </w:tcPr>
    <w:tblStylePr w:type="firstRow">
      <w:rPr>
        <w:b/>
        <w:bCs/>
      </w:rPr>
      <w:tblPr/>
      <w:tcPr>
        <w:shd w:val="clear" w:color="auto" w:fill="F6989A" w:themeFill="accent2" w:themeFillTint="66"/>
      </w:tcPr>
    </w:tblStylePr>
    <w:tblStylePr w:type="lastRow">
      <w:rPr>
        <w:b/>
        <w:bCs/>
        <w:color w:val="28499A" w:themeColor="text1"/>
      </w:rPr>
      <w:tblPr/>
      <w:tcPr>
        <w:shd w:val="clear" w:color="auto" w:fill="F6989A" w:themeFill="accent2" w:themeFillTint="66"/>
      </w:tcPr>
    </w:tblStylePr>
    <w:tblStylePr w:type="firstCol">
      <w:rPr>
        <w:color w:val="FFFFFF" w:themeColor="background1"/>
      </w:rPr>
      <w:tblPr/>
      <w:tcPr>
        <w:shd w:val="clear" w:color="auto" w:fill="9F0E11" w:themeFill="accent2" w:themeFillShade="BF"/>
      </w:tcPr>
    </w:tblStylePr>
    <w:tblStylePr w:type="lastCol">
      <w:rPr>
        <w:color w:val="FFFFFF" w:themeColor="background1"/>
      </w:rPr>
      <w:tblPr/>
      <w:tcPr>
        <w:shd w:val="clear" w:color="auto" w:fill="9F0E11" w:themeFill="accent2" w:themeFillShade="BF"/>
      </w:tcPr>
    </w:tblStylePr>
    <w:tblStylePr w:type="band1Vert">
      <w:tblPr/>
      <w:tcPr>
        <w:shd w:val="clear" w:color="auto" w:fill="F37F81" w:themeFill="accent2" w:themeFillTint="7F"/>
      </w:tcPr>
    </w:tblStylePr>
    <w:tblStylePr w:type="band1Horz">
      <w:tblPr/>
      <w:tcPr>
        <w:shd w:val="clear" w:color="auto" w:fill="F37F81" w:themeFill="accent2" w:themeFillTint="7F"/>
      </w:tcPr>
    </w:tblStylePr>
  </w:style>
  <w:style w:type="table" w:styleId="Grillecouleur-Accent3">
    <w:name w:val="Colorful Grid Accent 3"/>
    <w:basedOn w:val="TableauNormal"/>
    <w:uiPriority w:val="73"/>
    <w:semiHidden/>
    <w:unhideWhenUsed/>
    <w:rsid w:val="00CA1F23"/>
    <w:rPr>
      <w:color w:val="28499A" w:themeColor="text1"/>
      <w:sz w:val="22"/>
      <w:szCs w:val="22"/>
    </w:rPr>
    <w:tblPr>
      <w:tblStyleRowBandSize w:val="1"/>
      <w:tblStyleColBandSize w:val="1"/>
      <w:tblBorders>
        <w:insideH w:val="single" w:sz="4" w:space="0" w:color="FFFFFF" w:themeColor="background1"/>
      </w:tblBorders>
    </w:tblPr>
    <w:tcPr>
      <w:shd w:val="clear" w:color="auto" w:fill="B4FFD2" w:themeFill="accent3" w:themeFillTint="33"/>
    </w:tcPr>
    <w:tblStylePr w:type="firstRow">
      <w:rPr>
        <w:b/>
        <w:bCs/>
      </w:rPr>
      <w:tblPr/>
      <w:tcPr>
        <w:shd w:val="clear" w:color="auto" w:fill="6AFFA5" w:themeFill="accent3" w:themeFillTint="66"/>
      </w:tcPr>
    </w:tblStylePr>
    <w:tblStylePr w:type="lastRow">
      <w:rPr>
        <w:b/>
        <w:bCs/>
        <w:color w:val="28499A" w:themeColor="text1"/>
      </w:rPr>
      <w:tblPr/>
      <w:tcPr>
        <w:shd w:val="clear" w:color="auto" w:fill="6AFFA5" w:themeFill="accent3" w:themeFillTint="66"/>
      </w:tcPr>
    </w:tblStylePr>
    <w:tblStylePr w:type="firstCol">
      <w:rPr>
        <w:color w:val="FFFFFF" w:themeColor="background1"/>
      </w:rPr>
      <w:tblPr/>
      <w:tcPr>
        <w:shd w:val="clear" w:color="auto" w:fill="006829" w:themeFill="accent3" w:themeFillShade="BF"/>
      </w:tcPr>
    </w:tblStylePr>
    <w:tblStylePr w:type="lastCol">
      <w:rPr>
        <w:color w:val="FFFFFF" w:themeColor="background1"/>
      </w:rPr>
      <w:tblPr/>
      <w:tcPr>
        <w:shd w:val="clear" w:color="auto" w:fill="006829" w:themeFill="accent3" w:themeFillShade="BF"/>
      </w:tcPr>
    </w:tblStylePr>
    <w:tblStylePr w:type="band1Vert">
      <w:tblPr/>
      <w:tcPr>
        <w:shd w:val="clear" w:color="auto" w:fill="46FF90" w:themeFill="accent3" w:themeFillTint="7F"/>
      </w:tcPr>
    </w:tblStylePr>
    <w:tblStylePr w:type="band1Horz">
      <w:tblPr/>
      <w:tcPr>
        <w:shd w:val="clear" w:color="auto" w:fill="46FF90" w:themeFill="accent3" w:themeFillTint="7F"/>
      </w:tcPr>
    </w:tblStylePr>
  </w:style>
  <w:style w:type="table" w:styleId="Grillecouleur-Accent4">
    <w:name w:val="Colorful Grid Accent 4"/>
    <w:basedOn w:val="TableauNormal"/>
    <w:uiPriority w:val="73"/>
    <w:semiHidden/>
    <w:unhideWhenUsed/>
    <w:rsid w:val="00CA1F23"/>
    <w:rPr>
      <w:color w:val="28499A" w:themeColor="text1"/>
      <w:sz w:val="22"/>
      <w:szCs w:val="22"/>
    </w:rPr>
    <w:tblPr>
      <w:tblStyleRowBandSize w:val="1"/>
      <w:tblStyleColBandSize w:val="1"/>
      <w:tblBorders>
        <w:insideH w:val="single" w:sz="4" w:space="0" w:color="FFFFFF" w:themeColor="background1"/>
      </w:tblBorders>
    </w:tblPr>
    <w:tcPr>
      <w:shd w:val="clear" w:color="auto" w:fill="D4F1D4" w:themeFill="accent4" w:themeFillTint="33"/>
    </w:tcPr>
    <w:tblStylePr w:type="firstRow">
      <w:rPr>
        <w:b/>
        <w:bCs/>
      </w:rPr>
      <w:tblPr/>
      <w:tcPr>
        <w:shd w:val="clear" w:color="auto" w:fill="A9E2AB" w:themeFill="accent4" w:themeFillTint="66"/>
      </w:tcPr>
    </w:tblStylePr>
    <w:tblStylePr w:type="lastRow">
      <w:rPr>
        <w:b/>
        <w:bCs/>
        <w:color w:val="28499A" w:themeColor="text1"/>
      </w:rPr>
      <w:tblPr/>
      <w:tcPr>
        <w:shd w:val="clear" w:color="auto" w:fill="A9E2AB" w:themeFill="accent4" w:themeFillTint="66"/>
      </w:tcPr>
    </w:tblStylePr>
    <w:tblStylePr w:type="firstCol">
      <w:rPr>
        <w:color w:val="FFFFFF" w:themeColor="background1"/>
      </w:rPr>
      <w:tblPr/>
      <w:tcPr>
        <w:shd w:val="clear" w:color="auto" w:fill="2A7F2C" w:themeFill="accent4" w:themeFillShade="BF"/>
      </w:tcPr>
    </w:tblStylePr>
    <w:tblStylePr w:type="lastCol">
      <w:rPr>
        <w:color w:val="FFFFFF" w:themeColor="background1"/>
      </w:rPr>
      <w:tblPr/>
      <w:tcPr>
        <w:shd w:val="clear" w:color="auto" w:fill="2A7F2C" w:themeFill="accent4" w:themeFillShade="BF"/>
      </w:tcPr>
    </w:tblStylePr>
    <w:tblStylePr w:type="band1Vert">
      <w:tblPr/>
      <w:tcPr>
        <w:shd w:val="clear" w:color="auto" w:fill="94DC96" w:themeFill="accent4" w:themeFillTint="7F"/>
      </w:tcPr>
    </w:tblStylePr>
    <w:tblStylePr w:type="band1Horz">
      <w:tblPr/>
      <w:tcPr>
        <w:shd w:val="clear" w:color="auto" w:fill="94DC96" w:themeFill="accent4" w:themeFillTint="7F"/>
      </w:tcPr>
    </w:tblStylePr>
  </w:style>
  <w:style w:type="table" w:styleId="Grillecouleur-Accent5">
    <w:name w:val="Colorful Grid Accent 5"/>
    <w:basedOn w:val="TableauNormal"/>
    <w:uiPriority w:val="73"/>
    <w:semiHidden/>
    <w:unhideWhenUsed/>
    <w:rsid w:val="00CA1F23"/>
    <w:rPr>
      <w:color w:val="28499A" w:themeColor="text1"/>
      <w:sz w:val="22"/>
      <w:szCs w:val="22"/>
    </w:rPr>
    <w:tblPr>
      <w:tblStyleRowBandSize w:val="1"/>
      <w:tblStyleColBandSize w:val="1"/>
      <w:tblBorders>
        <w:insideH w:val="single" w:sz="4" w:space="0" w:color="FFFFFF" w:themeColor="background1"/>
      </w:tblBorders>
    </w:tblPr>
    <w:tcPr>
      <w:shd w:val="clear" w:color="auto" w:fill="EBF3DA" w:themeFill="accent5" w:themeFillTint="33"/>
    </w:tcPr>
    <w:tblStylePr w:type="firstRow">
      <w:rPr>
        <w:b/>
        <w:bCs/>
      </w:rPr>
      <w:tblPr/>
      <w:tcPr>
        <w:shd w:val="clear" w:color="auto" w:fill="D7E7B6" w:themeFill="accent5" w:themeFillTint="66"/>
      </w:tcPr>
    </w:tblStylePr>
    <w:tblStylePr w:type="lastRow">
      <w:rPr>
        <w:b/>
        <w:bCs/>
        <w:color w:val="28499A" w:themeColor="text1"/>
      </w:rPr>
      <w:tblPr/>
      <w:tcPr>
        <w:shd w:val="clear" w:color="auto" w:fill="D7E7B6" w:themeFill="accent5" w:themeFillTint="66"/>
      </w:tcPr>
    </w:tblStylePr>
    <w:tblStylePr w:type="firstCol">
      <w:rPr>
        <w:color w:val="FFFFFF" w:themeColor="background1"/>
      </w:rPr>
      <w:tblPr/>
      <w:tcPr>
        <w:shd w:val="clear" w:color="auto" w:fill="769A31" w:themeFill="accent5" w:themeFillShade="BF"/>
      </w:tcPr>
    </w:tblStylePr>
    <w:tblStylePr w:type="lastCol">
      <w:rPr>
        <w:color w:val="FFFFFF" w:themeColor="background1"/>
      </w:rPr>
      <w:tblPr/>
      <w:tcPr>
        <w:shd w:val="clear" w:color="auto" w:fill="769A31" w:themeFill="accent5" w:themeFillShade="BF"/>
      </w:tcPr>
    </w:tblStylePr>
    <w:tblStylePr w:type="band1Vert">
      <w:tblPr/>
      <w:tcPr>
        <w:shd w:val="clear" w:color="auto" w:fill="CDE2A5" w:themeFill="accent5" w:themeFillTint="7F"/>
      </w:tcPr>
    </w:tblStylePr>
    <w:tblStylePr w:type="band1Horz">
      <w:tblPr/>
      <w:tcPr>
        <w:shd w:val="clear" w:color="auto" w:fill="CDE2A5" w:themeFill="accent5" w:themeFillTint="7F"/>
      </w:tcPr>
    </w:tblStylePr>
  </w:style>
  <w:style w:type="table" w:styleId="Grillecouleur-Accent6">
    <w:name w:val="Colorful Grid Accent 6"/>
    <w:basedOn w:val="TableauNormal"/>
    <w:uiPriority w:val="73"/>
    <w:semiHidden/>
    <w:unhideWhenUsed/>
    <w:rsid w:val="00CA1F23"/>
    <w:rPr>
      <w:color w:val="28499A" w:themeColor="text1"/>
      <w:sz w:val="22"/>
      <w:szCs w:val="22"/>
    </w:rPr>
    <w:tblPr>
      <w:tblStyleRowBandSize w:val="1"/>
      <w:tblStyleColBandSize w:val="1"/>
      <w:tblBorders>
        <w:insideH w:val="single" w:sz="4" w:space="0" w:color="FFFFFF" w:themeColor="background1"/>
      </w:tblBorders>
    </w:tblPr>
    <w:tcPr>
      <w:shd w:val="clear" w:color="auto" w:fill="FCF5F8" w:themeFill="accent6" w:themeFillTint="33"/>
    </w:tcPr>
    <w:tblStylePr w:type="firstRow">
      <w:rPr>
        <w:b/>
        <w:bCs/>
      </w:rPr>
      <w:tblPr/>
      <w:tcPr>
        <w:shd w:val="clear" w:color="auto" w:fill="F9EBF1" w:themeFill="accent6" w:themeFillTint="66"/>
      </w:tcPr>
    </w:tblStylePr>
    <w:tblStylePr w:type="lastRow">
      <w:rPr>
        <w:b/>
        <w:bCs/>
        <w:color w:val="28499A" w:themeColor="text1"/>
      </w:rPr>
      <w:tblPr/>
      <w:tcPr>
        <w:shd w:val="clear" w:color="auto" w:fill="F9EBF1" w:themeFill="accent6" w:themeFillTint="66"/>
      </w:tcPr>
    </w:tblStylePr>
    <w:tblStylePr w:type="firstCol">
      <w:rPr>
        <w:color w:val="FFFFFF" w:themeColor="background1"/>
      </w:rPr>
      <w:tblPr/>
      <w:tcPr>
        <w:shd w:val="clear" w:color="auto" w:fill="D578A1" w:themeFill="accent6" w:themeFillShade="BF"/>
      </w:tcPr>
    </w:tblStylePr>
    <w:tblStylePr w:type="lastCol">
      <w:rPr>
        <w:color w:val="FFFFFF" w:themeColor="background1"/>
      </w:rPr>
      <w:tblPr/>
      <w:tcPr>
        <w:shd w:val="clear" w:color="auto" w:fill="D578A1" w:themeFill="accent6" w:themeFillShade="BF"/>
      </w:tcPr>
    </w:tblStylePr>
    <w:tblStylePr w:type="band1Vert">
      <w:tblPr/>
      <w:tcPr>
        <w:shd w:val="clear" w:color="auto" w:fill="F7E6ED" w:themeFill="accent6" w:themeFillTint="7F"/>
      </w:tcPr>
    </w:tblStylePr>
    <w:tblStylePr w:type="band1Horz">
      <w:tblPr/>
      <w:tcPr>
        <w:shd w:val="clear" w:color="auto" w:fill="F7E6ED" w:themeFill="accent6" w:themeFillTint="7F"/>
      </w:tcPr>
    </w:tblStylePr>
  </w:style>
  <w:style w:type="table" w:styleId="Grilledetableau1">
    <w:name w:val="Table Grid 1"/>
    <w:basedOn w:val="TableauNormal"/>
    <w:uiPriority w:val="99"/>
    <w:semiHidden/>
    <w:unhideWhenUsed/>
    <w:rsid w:val="00CA1F23"/>
    <w:pPr>
      <w:ind w:left="57"/>
    </w:pPr>
    <w:rPr>
      <w:sz w:val="22"/>
      <w:szCs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uiPriority w:val="99"/>
    <w:semiHidden/>
    <w:unhideWhenUsed/>
    <w:rsid w:val="00CA1F23"/>
    <w:pPr>
      <w:ind w:left="57"/>
    </w:pPr>
    <w:rPr>
      <w:sz w:val="22"/>
      <w:szCs w:val="22"/>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unhideWhenUsed/>
    <w:rsid w:val="00CA1F23"/>
    <w:pPr>
      <w:ind w:left="57"/>
    </w:pPr>
    <w:rPr>
      <w:sz w:val="22"/>
      <w:szCs w:val="22"/>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uiPriority w:val="99"/>
    <w:semiHidden/>
    <w:unhideWhenUsed/>
    <w:rsid w:val="00CA1F23"/>
    <w:pPr>
      <w:ind w:left="57"/>
    </w:pPr>
    <w:rPr>
      <w:sz w:val="22"/>
      <w:szCs w:val="22"/>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unhideWhenUsed/>
    <w:rsid w:val="00CA1F23"/>
    <w:pPr>
      <w:ind w:left="57"/>
    </w:pPr>
    <w:rPr>
      <w:sz w:val="22"/>
      <w:szCs w:val="22"/>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unhideWhenUsed/>
    <w:rsid w:val="00CA1F23"/>
    <w:pPr>
      <w:ind w:left="57"/>
    </w:pPr>
    <w:rPr>
      <w:sz w:val="22"/>
      <w:szCs w:val="22"/>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unhideWhenUsed/>
    <w:rsid w:val="00CA1F23"/>
    <w:pPr>
      <w:ind w:left="57"/>
    </w:pPr>
    <w:rPr>
      <w:b/>
      <w:bCs/>
      <w:sz w:val="22"/>
      <w:szCs w:val="22"/>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unhideWhenUsed/>
    <w:rsid w:val="00CA1F23"/>
    <w:pPr>
      <w:ind w:left="57"/>
    </w:pPr>
    <w:rPr>
      <w:sz w:val="22"/>
      <w:szCs w:val="22"/>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moyenne1">
    <w:name w:val="Medium Grid 1"/>
    <w:basedOn w:val="TableauNormal"/>
    <w:uiPriority w:val="67"/>
    <w:semiHidden/>
    <w:unhideWhenUsed/>
    <w:rsid w:val="00CA1F23"/>
    <w:rPr>
      <w:sz w:val="22"/>
      <w:szCs w:val="22"/>
    </w:rPr>
    <w:tblPr>
      <w:tblStyleRowBandSize w:val="1"/>
      <w:tblStyleColBandSize w:val="1"/>
      <w:tblBorders>
        <w:top w:val="single" w:sz="8" w:space="0" w:color="426ACE" w:themeColor="text1" w:themeTint="BF"/>
        <w:left w:val="single" w:sz="8" w:space="0" w:color="426ACE" w:themeColor="text1" w:themeTint="BF"/>
        <w:bottom w:val="single" w:sz="8" w:space="0" w:color="426ACE" w:themeColor="text1" w:themeTint="BF"/>
        <w:right w:val="single" w:sz="8" w:space="0" w:color="426ACE" w:themeColor="text1" w:themeTint="BF"/>
        <w:insideH w:val="single" w:sz="8" w:space="0" w:color="426ACE" w:themeColor="text1" w:themeTint="BF"/>
        <w:insideV w:val="single" w:sz="8" w:space="0" w:color="426ACE" w:themeColor="text1" w:themeTint="BF"/>
      </w:tblBorders>
    </w:tblPr>
    <w:tcPr>
      <w:shd w:val="clear" w:color="auto" w:fill="C0CDEF" w:themeFill="text1" w:themeFillTint="3F"/>
    </w:tcPr>
    <w:tblStylePr w:type="firstRow">
      <w:rPr>
        <w:b/>
        <w:bCs/>
      </w:rPr>
    </w:tblStylePr>
    <w:tblStylePr w:type="lastRow">
      <w:rPr>
        <w:b/>
        <w:bCs/>
      </w:rPr>
      <w:tblPr/>
      <w:tcPr>
        <w:tcBorders>
          <w:top w:val="single" w:sz="18" w:space="0" w:color="426ACE" w:themeColor="text1" w:themeTint="BF"/>
        </w:tcBorders>
      </w:tcPr>
    </w:tblStylePr>
    <w:tblStylePr w:type="firstCol">
      <w:rPr>
        <w:b/>
        <w:bCs/>
      </w:rPr>
    </w:tblStylePr>
    <w:tblStylePr w:type="lastCol">
      <w:rPr>
        <w:b/>
        <w:bCs/>
      </w:rPr>
    </w:tblStylePr>
    <w:tblStylePr w:type="band1Vert">
      <w:tblPr/>
      <w:tcPr>
        <w:shd w:val="clear" w:color="auto" w:fill="819CDE" w:themeFill="text1" w:themeFillTint="7F"/>
      </w:tcPr>
    </w:tblStylePr>
    <w:tblStylePr w:type="band1Horz">
      <w:tblPr/>
      <w:tcPr>
        <w:shd w:val="clear" w:color="auto" w:fill="819CDE" w:themeFill="text1" w:themeFillTint="7F"/>
      </w:tcPr>
    </w:tblStylePr>
  </w:style>
  <w:style w:type="table" w:styleId="Grillemoyenne1-Accent1">
    <w:name w:val="Medium Grid 1 Accent 1"/>
    <w:basedOn w:val="TableauNormal"/>
    <w:uiPriority w:val="67"/>
    <w:semiHidden/>
    <w:unhideWhenUsed/>
    <w:rsid w:val="00CA1F23"/>
    <w:rPr>
      <w:sz w:val="22"/>
      <w:szCs w:val="22"/>
    </w:rPr>
    <w:tblPr>
      <w:tblStyleRowBandSize w:val="1"/>
      <w:tblStyleColBandSize w:val="1"/>
      <w:tblBorders>
        <w:top w:val="single" w:sz="8" w:space="0" w:color="FFDF51" w:themeColor="accent1" w:themeTint="BF"/>
        <w:left w:val="single" w:sz="8" w:space="0" w:color="FFDF51" w:themeColor="accent1" w:themeTint="BF"/>
        <w:bottom w:val="single" w:sz="8" w:space="0" w:color="FFDF51" w:themeColor="accent1" w:themeTint="BF"/>
        <w:right w:val="single" w:sz="8" w:space="0" w:color="FFDF51" w:themeColor="accent1" w:themeTint="BF"/>
        <w:insideH w:val="single" w:sz="8" w:space="0" w:color="FFDF51" w:themeColor="accent1" w:themeTint="BF"/>
        <w:insideV w:val="single" w:sz="8" w:space="0" w:color="FFDF51" w:themeColor="accent1" w:themeTint="BF"/>
      </w:tblBorders>
    </w:tblPr>
    <w:tcPr>
      <w:shd w:val="clear" w:color="auto" w:fill="FFF4C5" w:themeFill="accent1" w:themeFillTint="3F"/>
    </w:tcPr>
    <w:tblStylePr w:type="firstRow">
      <w:rPr>
        <w:b/>
        <w:bCs/>
      </w:rPr>
    </w:tblStylePr>
    <w:tblStylePr w:type="lastRow">
      <w:rPr>
        <w:b/>
        <w:bCs/>
      </w:rPr>
      <w:tblPr/>
      <w:tcPr>
        <w:tcBorders>
          <w:top w:val="single" w:sz="18" w:space="0" w:color="FFDF51" w:themeColor="accent1" w:themeTint="BF"/>
        </w:tcBorders>
      </w:tcPr>
    </w:tblStylePr>
    <w:tblStylePr w:type="firstCol">
      <w:rPr>
        <w:b/>
        <w:bCs/>
      </w:rPr>
    </w:tblStylePr>
    <w:tblStylePr w:type="lastCol">
      <w:rPr>
        <w:b/>
        <w:bCs/>
      </w:rPr>
    </w:tblStylePr>
    <w:tblStylePr w:type="band1Vert">
      <w:tblPr/>
      <w:tcPr>
        <w:shd w:val="clear" w:color="auto" w:fill="FFEA8B" w:themeFill="accent1" w:themeFillTint="7F"/>
      </w:tcPr>
    </w:tblStylePr>
    <w:tblStylePr w:type="band1Horz">
      <w:tblPr/>
      <w:tcPr>
        <w:shd w:val="clear" w:color="auto" w:fill="FFEA8B" w:themeFill="accent1" w:themeFillTint="7F"/>
      </w:tcPr>
    </w:tblStylePr>
  </w:style>
  <w:style w:type="table" w:styleId="Grillemoyenne1-Accent2">
    <w:name w:val="Medium Grid 1 Accent 2"/>
    <w:basedOn w:val="TableauNormal"/>
    <w:uiPriority w:val="67"/>
    <w:semiHidden/>
    <w:unhideWhenUsed/>
    <w:rsid w:val="00CA1F23"/>
    <w:rPr>
      <w:sz w:val="22"/>
      <w:szCs w:val="22"/>
    </w:rPr>
    <w:tblPr>
      <w:tblStyleRowBandSize w:val="1"/>
      <w:tblStyleColBandSize w:val="1"/>
      <w:tblBorders>
        <w:top w:val="single" w:sz="8" w:space="0" w:color="EE3F43" w:themeColor="accent2" w:themeTint="BF"/>
        <w:left w:val="single" w:sz="8" w:space="0" w:color="EE3F43" w:themeColor="accent2" w:themeTint="BF"/>
        <w:bottom w:val="single" w:sz="8" w:space="0" w:color="EE3F43" w:themeColor="accent2" w:themeTint="BF"/>
        <w:right w:val="single" w:sz="8" w:space="0" w:color="EE3F43" w:themeColor="accent2" w:themeTint="BF"/>
        <w:insideH w:val="single" w:sz="8" w:space="0" w:color="EE3F43" w:themeColor="accent2" w:themeTint="BF"/>
        <w:insideV w:val="single" w:sz="8" w:space="0" w:color="EE3F43" w:themeColor="accent2" w:themeTint="BF"/>
      </w:tblBorders>
    </w:tblPr>
    <w:tcPr>
      <w:shd w:val="clear" w:color="auto" w:fill="F9BFC0" w:themeFill="accent2" w:themeFillTint="3F"/>
    </w:tcPr>
    <w:tblStylePr w:type="firstRow">
      <w:rPr>
        <w:b/>
        <w:bCs/>
      </w:rPr>
    </w:tblStylePr>
    <w:tblStylePr w:type="lastRow">
      <w:rPr>
        <w:b/>
        <w:bCs/>
      </w:rPr>
      <w:tblPr/>
      <w:tcPr>
        <w:tcBorders>
          <w:top w:val="single" w:sz="18" w:space="0" w:color="EE3F43" w:themeColor="accent2" w:themeTint="BF"/>
        </w:tcBorders>
      </w:tcPr>
    </w:tblStylePr>
    <w:tblStylePr w:type="firstCol">
      <w:rPr>
        <w:b/>
        <w:bCs/>
      </w:rPr>
    </w:tblStylePr>
    <w:tblStylePr w:type="lastCol">
      <w:rPr>
        <w:b/>
        <w:bCs/>
      </w:rPr>
    </w:tblStylePr>
    <w:tblStylePr w:type="band1Vert">
      <w:tblPr/>
      <w:tcPr>
        <w:shd w:val="clear" w:color="auto" w:fill="F37F81" w:themeFill="accent2" w:themeFillTint="7F"/>
      </w:tcPr>
    </w:tblStylePr>
    <w:tblStylePr w:type="band1Horz">
      <w:tblPr/>
      <w:tcPr>
        <w:shd w:val="clear" w:color="auto" w:fill="F37F81" w:themeFill="accent2" w:themeFillTint="7F"/>
      </w:tcPr>
    </w:tblStylePr>
  </w:style>
  <w:style w:type="table" w:styleId="Grillemoyenne1-Accent3">
    <w:name w:val="Medium Grid 1 Accent 3"/>
    <w:basedOn w:val="TableauNormal"/>
    <w:uiPriority w:val="67"/>
    <w:semiHidden/>
    <w:unhideWhenUsed/>
    <w:rsid w:val="00CA1F23"/>
    <w:rPr>
      <w:sz w:val="22"/>
      <w:szCs w:val="22"/>
    </w:rPr>
    <w:tblPr>
      <w:tblStyleRowBandSize w:val="1"/>
      <w:tblStyleColBandSize w:val="1"/>
      <w:tblBorders>
        <w:top w:val="single" w:sz="8" w:space="0" w:color="00E85C" w:themeColor="accent3" w:themeTint="BF"/>
        <w:left w:val="single" w:sz="8" w:space="0" w:color="00E85C" w:themeColor="accent3" w:themeTint="BF"/>
        <w:bottom w:val="single" w:sz="8" w:space="0" w:color="00E85C" w:themeColor="accent3" w:themeTint="BF"/>
        <w:right w:val="single" w:sz="8" w:space="0" w:color="00E85C" w:themeColor="accent3" w:themeTint="BF"/>
        <w:insideH w:val="single" w:sz="8" w:space="0" w:color="00E85C" w:themeColor="accent3" w:themeTint="BF"/>
        <w:insideV w:val="single" w:sz="8" w:space="0" w:color="00E85C" w:themeColor="accent3" w:themeTint="BF"/>
      </w:tblBorders>
    </w:tblPr>
    <w:tcPr>
      <w:shd w:val="clear" w:color="auto" w:fill="A3FFC8" w:themeFill="accent3" w:themeFillTint="3F"/>
    </w:tcPr>
    <w:tblStylePr w:type="firstRow">
      <w:rPr>
        <w:b/>
        <w:bCs/>
      </w:rPr>
    </w:tblStylePr>
    <w:tblStylePr w:type="lastRow">
      <w:rPr>
        <w:b/>
        <w:bCs/>
      </w:rPr>
      <w:tblPr/>
      <w:tcPr>
        <w:tcBorders>
          <w:top w:val="single" w:sz="18" w:space="0" w:color="00E85C" w:themeColor="accent3" w:themeTint="BF"/>
        </w:tcBorders>
      </w:tcPr>
    </w:tblStylePr>
    <w:tblStylePr w:type="firstCol">
      <w:rPr>
        <w:b/>
        <w:bCs/>
      </w:rPr>
    </w:tblStylePr>
    <w:tblStylePr w:type="lastCol">
      <w:rPr>
        <w:b/>
        <w:bCs/>
      </w:rPr>
    </w:tblStylePr>
    <w:tblStylePr w:type="band1Vert">
      <w:tblPr/>
      <w:tcPr>
        <w:shd w:val="clear" w:color="auto" w:fill="46FF90" w:themeFill="accent3" w:themeFillTint="7F"/>
      </w:tcPr>
    </w:tblStylePr>
    <w:tblStylePr w:type="band1Horz">
      <w:tblPr/>
      <w:tcPr>
        <w:shd w:val="clear" w:color="auto" w:fill="46FF90" w:themeFill="accent3" w:themeFillTint="7F"/>
      </w:tcPr>
    </w:tblStylePr>
  </w:style>
  <w:style w:type="table" w:styleId="Grillemoyenne1-Accent4">
    <w:name w:val="Medium Grid 1 Accent 4"/>
    <w:basedOn w:val="TableauNormal"/>
    <w:uiPriority w:val="67"/>
    <w:semiHidden/>
    <w:unhideWhenUsed/>
    <w:rsid w:val="00CA1F23"/>
    <w:rPr>
      <w:sz w:val="22"/>
      <w:szCs w:val="22"/>
    </w:rPr>
    <w:tblPr>
      <w:tblStyleRowBandSize w:val="1"/>
      <w:tblStyleColBandSize w:val="1"/>
      <w:tblBorders>
        <w:top w:val="single" w:sz="8" w:space="0" w:color="5ECA62" w:themeColor="accent4" w:themeTint="BF"/>
        <w:left w:val="single" w:sz="8" w:space="0" w:color="5ECA62" w:themeColor="accent4" w:themeTint="BF"/>
        <w:bottom w:val="single" w:sz="8" w:space="0" w:color="5ECA62" w:themeColor="accent4" w:themeTint="BF"/>
        <w:right w:val="single" w:sz="8" w:space="0" w:color="5ECA62" w:themeColor="accent4" w:themeTint="BF"/>
        <w:insideH w:val="single" w:sz="8" w:space="0" w:color="5ECA62" w:themeColor="accent4" w:themeTint="BF"/>
        <w:insideV w:val="single" w:sz="8" w:space="0" w:color="5ECA62" w:themeColor="accent4" w:themeTint="BF"/>
      </w:tblBorders>
    </w:tblPr>
    <w:tcPr>
      <w:shd w:val="clear" w:color="auto" w:fill="CAEDCB" w:themeFill="accent4" w:themeFillTint="3F"/>
    </w:tcPr>
    <w:tblStylePr w:type="firstRow">
      <w:rPr>
        <w:b/>
        <w:bCs/>
      </w:rPr>
    </w:tblStylePr>
    <w:tblStylePr w:type="lastRow">
      <w:rPr>
        <w:b/>
        <w:bCs/>
      </w:rPr>
      <w:tblPr/>
      <w:tcPr>
        <w:tcBorders>
          <w:top w:val="single" w:sz="18" w:space="0" w:color="5ECA62" w:themeColor="accent4" w:themeTint="BF"/>
        </w:tcBorders>
      </w:tcPr>
    </w:tblStylePr>
    <w:tblStylePr w:type="firstCol">
      <w:rPr>
        <w:b/>
        <w:bCs/>
      </w:rPr>
    </w:tblStylePr>
    <w:tblStylePr w:type="lastCol">
      <w:rPr>
        <w:b/>
        <w:bCs/>
      </w:rPr>
    </w:tblStylePr>
    <w:tblStylePr w:type="band1Vert">
      <w:tblPr/>
      <w:tcPr>
        <w:shd w:val="clear" w:color="auto" w:fill="94DC96" w:themeFill="accent4" w:themeFillTint="7F"/>
      </w:tcPr>
    </w:tblStylePr>
    <w:tblStylePr w:type="band1Horz">
      <w:tblPr/>
      <w:tcPr>
        <w:shd w:val="clear" w:color="auto" w:fill="94DC96" w:themeFill="accent4" w:themeFillTint="7F"/>
      </w:tcPr>
    </w:tblStylePr>
  </w:style>
  <w:style w:type="table" w:styleId="Grillemoyenne1-Accent5">
    <w:name w:val="Medium Grid 1 Accent 5"/>
    <w:basedOn w:val="TableauNormal"/>
    <w:uiPriority w:val="67"/>
    <w:semiHidden/>
    <w:unhideWhenUsed/>
    <w:rsid w:val="00CA1F23"/>
    <w:rPr>
      <w:sz w:val="22"/>
      <w:szCs w:val="22"/>
    </w:rPr>
    <w:tblPr>
      <w:tblStyleRowBandSize w:val="1"/>
      <w:tblStyleColBandSize w:val="1"/>
      <w:tblBorders>
        <w:top w:val="single" w:sz="8" w:space="0" w:color="B4D378" w:themeColor="accent5" w:themeTint="BF"/>
        <w:left w:val="single" w:sz="8" w:space="0" w:color="B4D378" w:themeColor="accent5" w:themeTint="BF"/>
        <w:bottom w:val="single" w:sz="8" w:space="0" w:color="B4D378" w:themeColor="accent5" w:themeTint="BF"/>
        <w:right w:val="single" w:sz="8" w:space="0" w:color="B4D378" w:themeColor="accent5" w:themeTint="BF"/>
        <w:insideH w:val="single" w:sz="8" w:space="0" w:color="B4D378" w:themeColor="accent5" w:themeTint="BF"/>
        <w:insideV w:val="single" w:sz="8" w:space="0" w:color="B4D378" w:themeColor="accent5" w:themeTint="BF"/>
      </w:tblBorders>
    </w:tblPr>
    <w:tcPr>
      <w:shd w:val="clear" w:color="auto" w:fill="E6F0D2" w:themeFill="accent5" w:themeFillTint="3F"/>
    </w:tcPr>
    <w:tblStylePr w:type="firstRow">
      <w:rPr>
        <w:b/>
        <w:bCs/>
      </w:rPr>
    </w:tblStylePr>
    <w:tblStylePr w:type="lastRow">
      <w:rPr>
        <w:b/>
        <w:bCs/>
      </w:rPr>
      <w:tblPr/>
      <w:tcPr>
        <w:tcBorders>
          <w:top w:val="single" w:sz="18" w:space="0" w:color="B4D378" w:themeColor="accent5" w:themeTint="BF"/>
        </w:tcBorders>
      </w:tcPr>
    </w:tblStylePr>
    <w:tblStylePr w:type="firstCol">
      <w:rPr>
        <w:b/>
        <w:bCs/>
      </w:rPr>
    </w:tblStylePr>
    <w:tblStylePr w:type="lastCol">
      <w:rPr>
        <w:b/>
        <w:bCs/>
      </w:rPr>
    </w:tblStylePr>
    <w:tblStylePr w:type="band1Vert">
      <w:tblPr/>
      <w:tcPr>
        <w:shd w:val="clear" w:color="auto" w:fill="CDE2A5" w:themeFill="accent5" w:themeFillTint="7F"/>
      </w:tcPr>
    </w:tblStylePr>
    <w:tblStylePr w:type="band1Horz">
      <w:tblPr/>
      <w:tcPr>
        <w:shd w:val="clear" w:color="auto" w:fill="CDE2A5" w:themeFill="accent5" w:themeFillTint="7F"/>
      </w:tcPr>
    </w:tblStylePr>
  </w:style>
  <w:style w:type="table" w:styleId="Grillemoyenne1-Accent6">
    <w:name w:val="Medium Grid 1 Accent 6"/>
    <w:basedOn w:val="TableauNormal"/>
    <w:uiPriority w:val="67"/>
    <w:semiHidden/>
    <w:unhideWhenUsed/>
    <w:rsid w:val="00CA1F23"/>
    <w:rPr>
      <w:sz w:val="22"/>
      <w:szCs w:val="22"/>
    </w:rPr>
    <w:tblPr>
      <w:tblStyleRowBandSize w:val="1"/>
      <w:tblStyleColBandSize w:val="1"/>
      <w:tblBorders>
        <w:top w:val="single" w:sz="8" w:space="0" w:color="F3DAE5" w:themeColor="accent6" w:themeTint="BF"/>
        <w:left w:val="single" w:sz="8" w:space="0" w:color="F3DAE5" w:themeColor="accent6" w:themeTint="BF"/>
        <w:bottom w:val="single" w:sz="8" w:space="0" w:color="F3DAE5" w:themeColor="accent6" w:themeTint="BF"/>
        <w:right w:val="single" w:sz="8" w:space="0" w:color="F3DAE5" w:themeColor="accent6" w:themeTint="BF"/>
        <w:insideH w:val="single" w:sz="8" w:space="0" w:color="F3DAE5" w:themeColor="accent6" w:themeTint="BF"/>
        <w:insideV w:val="single" w:sz="8" w:space="0" w:color="F3DAE5" w:themeColor="accent6" w:themeTint="BF"/>
      </w:tblBorders>
    </w:tblPr>
    <w:tcPr>
      <w:shd w:val="clear" w:color="auto" w:fill="FBF2F6" w:themeFill="accent6" w:themeFillTint="3F"/>
    </w:tcPr>
    <w:tblStylePr w:type="firstRow">
      <w:rPr>
        <w:b/>
        <w:bCs/>
      </w:rPr>
    </w:tblStylePr>
    <w:tblStylePr w:type="lastRow">
      <w:rPr>
        <w:b/>
        <w:bCs/>
      </w:rPr>
      <w:tblPr/>
      <w:tcPr>
        <w:tcBorders>
          <w:top w:val="single" w:sz="18" w:space="0" w:color="F3DAE5" w:themeColor="accent6" w:themeTint="BF"/>
        </w:tcBorders>
      </w:tcPr>
    </w:tblStylePr>
    <w:tblStylePr w:type="firstCol">
      <w:rPr>
        <w:b/>
        <w:bCs/>
      </w:rPr>
    </w:tblStylePr>
    <w:tblStylePr w:type="lastCol">
      <w:rPr>
        <w:b/>
        <w:bCs/>
      </w:rPr>
    </w:tblStylePr>
    <w:tblStylePr w:type="band1Vert">
      <w:tblPr/>
      <w:tcPr>
        <w:shd w:val="clear" w:color="auto" w:fill="F7E6ED" w:themeFill="accent6" w:themeFillTint="7F"/>
      </w:tcPr>
    </w:tblStylePr>
    <w:tblStylePr w:type="band1Horz">
      <w:tblPr/>
      <w:tcPr>
        <w:shd w:val="clear" w:color="auto" w:fill="F7E6ED" w:themeFill="accent6" w:themeFillTint="7F"/>
      </w:tcPr>
    </w:tblStylePr>
  </w:style>
  <w:style w:type="table" w:styleId="Grillemoyenne2">
    <w:name w:val="Medium Grid 2"/>
    <w:basedOn w:val="TableauNormal"/>
    <w:uiPriority w:val="68"/>
    <w:semiHidden/>
    <w:unhideWhenUsed/>
    <w:rsid w:val="00CA1F23"/>
    <w:rPr>
      <w:rFonts w:asciiTheme="majorHAnsi" w:eastAsiaTheme="majorEastAsia" w:hAnsiTheme="majorHAnsi" w:cstheme="majorBidi"/>
      <w:color w:val="28499A" w:themeColor="text1"/>
      <w:sz w:val="22"/>
      <w:szCs w:val="22"/>
    </w:rPr>
    <w:tblPr>
      <w:tblStyleRowBandSize w:val="1"/>
      <w:tblStyleColBandSize w:val="1"/>
      <w:tblBorders>
        <w:top w:val="single" w:sz="8" w:space="0" w:color="28499A" w:themeColor="text1"/>
        <w:left w:val="single" w:sz="8" w:space="0" w:color="28499A" w:themeColor="text1"/>
        <w:bottom w:val="single" w:sz="8" w:space="0" w:color="28499A" w:themeColor="text1"/>
        <w:right w:val="single" w:sz="8" w:space="0" w:color="28499A" w:themeColor="text1"/>
        <w:insideH w:val="single" w:sz="8" w:space="0" w:color="28499A" w:themeColor="text1"/>
        <w:insideV w:val="single" w:sz="8" w:space="0" w:color="28499A" w:themeColor="text1"/>
      </w:tblBorders>
    </w:tblPr>
    <w:tcPr>
      <w:shd w:val="clear" w:color="auto" w:fill="C0CDEF" w:themeFill="text1" w:themeFillTint="3F"/>
    </w:tcPr>
    <w:tblStylePr w:type="firstRow">
      <w:rPr>
        <w:b/>
        <w:bCs/>
        <w:color w:val="28499A" w:themeColor="text1"/>
      </w:rPr>
      <w:tblPr/>
      <w:tcPr>
        <w:shd w:val="clear" w:color="auto" w:fill="E6EBF8" w:themeFill="text1" w:themeFillTint="19"/>
      </w:tcPr>
    </w:tblStylePr>
    <w:tblStylePr w:type="lastRow">
      <w:rPr>
        <w:b/>
        <w:bCs/>
        <w:color w:val="28499A" w:themeColor="text1"/>
      </w:rPr>
      <w:tblPr/>
      <w:tcPr>
        <w:tcBorders>
          <w:top w:val="single" w:sz="12" w:space="0" w:color="28499A" w:themeColor="text1"/>
          <w:left w:val="nil"/>
          <w:bottom w:val="nil"/>
          <w:right w:val="nil"/>
          <w:insideH w:val="nil"/>
          <w:insideV w:val="nil"/>
        </w:tcBorders>
        <w:shd w:val="clear" w:color="auto" w:fill="FFFFFF" w:themeFill="background1"/>
      </w:tcPr>
    </w:tblStylePr>
    <w:tblStylePr w:type="firstCol">
      <w:rPr>
        <w:b/>
        <w:bCs/>
        <w:color w:val="28499A"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8499A" w:themeColor="text1"/>
      </w:rPr>
      <w:tblPr/>
      <w:tcPr>
        <w:tcBorders>
          <w:top w:val="nil"/>
          <w:left w:val="nil"/>
          <w:bottom w:val="nil"/>
          <w:right w:val="nil"/>
          <w:insideH w:val="nil"/>
          <w:insideV w:val="nil"/>
        </w:tcBorders>
        <w:shd w:val="clear" w:color="auto" w:fill="CCD7F2" w:themeFill="text1" w:themeFillTint="33"/>
      </w:tcPr>
    </w:tblStylePr>
    <w:tblStylePr w:type="band1Vert">
      <w:tblPr/>
      <w:tcPr>
        <w:shd w:val="clear" w:color="auto" w:fill="819CDE" w:themeFill="text1" w:themeFillTint="7F"/>
      </w:tcPr>
    </w:tblStylePr>
    <w:tblStylePr w:type="band1Horz">
      <w:tblPr/>
      <w:tcPr>
        <w:tcBorders>
          <w:insideH w:val="single" w:sz="6" w:space="0" w:color="28499A" w:themeColor="text1"/>
          <w:insideV w:val="single" w:sz="6" w:space="0" w:color="28499A" w:themeColor="text1"/>
        </w:tcBorders>
        <w:shd w:val="clear" w:color="auto" w:fill="819CDE" w:themeFill="text1" w:themeFillTint="7F"/>
      </w:tcPr>
    </w:tblStylePr>
    <w:tblStylePr w:type="nwCell">
      <w:tblPr/>
      <w:tcPr>
        <w:shd w:val="clear" w:color="auto" w:fill="FFFFFF" w:themeFill="background1"/>
      </w:tcPr>
    </w:tblStylePr>
  </w:style>
  <w:style w:type="table" w:styleId="Grillemoyenne2-Accent1">
    <w:name w:val="Medium Grid 2 Accent 1"/>
    <w:basedOn w:val="TableauNormal"/>
    <w:uiPriority w:val="68"/>
    <w:semiHidden/>
    <w:unhideWhenUsed/>
    <w:rsid w:val="00CA1F23"/>
    <w:rPr>
      <w:rFonts w:asciiTheme="majorHAnsi" w:eastAsiaTheme="majorEastAsia" w:hAnsiTheme="majorHAnsi" w:cstheme="majorBidi"/>
      <w:color w:val="28499A" w:themeColor="text1"/>
      <w:sz w:val="22"/>
      <w:szCs w:val="22"/>
    </w:rPr>
    <w:tblPr>
      <w:tblStyleRowBandSize w:val="1"/>
      <w:tblStyleColBandSize w:val="1"/>
      <w:tblBorders>
        <w:top w:val="single" w:sz="8" w:space="0" w:color="FFD618" w:themeColor="accent1"/>
        <w:left w:val="single" w:sz="8" w:space="0" w:color="FFD618" w:themeColor="accent1"/>
        <w:bottom w:val="single" w:sz="8" w:space="0" w:color="FFD618" w:themeColor="accent1"/>
        <w:right w:val="single" w:sz="8" w:space="0" w:color="FFD618" w:themeColor="accent1"/>
        <w:insideH w:val="single" w:sz="8" w:space="0" w:color="FFD618" w:themeColor="accent1"/>
        <w:insideV w:val="single" w:sz="8" w:space="0" w:color="FFD618" w:themeColor="accent1"/>
      </w:tblBorders>
    </w:tblPr>
    <w:tcPr>
      <w:shd w:val="clear" w:color="auto" w:fill="FFF4C5" w:themeFill="accent1" w:themeFillTint="3F"/>
    </w:tcPr>
    <w:tblStylePr w:type="firstRow">
      <w:rPr>
        <w:b/>
        <w:bCs/>
        <w:color w:val="28499A" w:themeColor="text1"/>
      </w:rPr>
      <w:tblPr/>
      <w:tcPr>
        <w:shd w:val="clear" w:color="auto" w:fill="FFFAE8" w:themeFill="accent1" w:themeFillTint="19"/>
      </w:tcPr>
    </w:tblStylePr>
    <w:tblStylePr w:type="lastRow">
      <w:rPr>
        <w:b/>
        <w:bCs/>
        <w:color w:val="28499A" w:themeColor="text1"/>
      </w:rPr>
      <w:tblPr/>
      <w:tcPr>
        <w:tcBorders>
          <w:top w:val="single" w:sz="12" w:space="0" w:color="28499A" w:themeColor="text1"/>
          <w:left w:val="nil"/>
          <w:bottom w:val="nil"/>
          <w:right w:val="nil"/>
          <w:insideH w:val="nil"/>
          <w:insideV w:val="nil"/>
        </w:tcBorders>
        <w:shd w:val="clear" w:color="auto" w:fill="FFFFFF" w:themeFill="background1"/>
      </w:tcPr>
    </w:tblStylePr>
    <w:tblStylePr w:type="firstCol">
      <w:rPr>
        <w:b/>
        <w:bCs/>
        <w:color w:val="28499A"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8499A" w:themeColor="text1"/>
      </w:rPr>
      <w:tblPr/>
      <w:tcPr>
        <w:tcBorders>
          <w:top w:val="nil"/>
          <w:left w:val="nil"/>
          <w:bottom w:val="nil"/>
          <w:right w:val="nil"/>
          <w:insideH w:val="nil"/>
          <w:insideV w:val="nil"/>
        </w:tcBorders>
        <w:shd w:val="clear" w:color="auto" w:fill="FFF6D0" w:themeFill="accent1" w:themeFillTint="33"/>
      </w:tcPr>
    </w:tblStylePr>
    <w:tblStylePr w:type="band1Vert">
      <w:tblPr/>
      <w:tcPr>
        <w:shd w:val="clear" w:color="auto" w:fill="FFEA8B" w:themeFill="accent1" w:themeFillTint="7F"/>
      </w:tcPr>
    </w:tblStylePr>
    <w:tblStylePr w:type="band1Horz">
      <w:tblPr/>
      <w:tcPr>
        <w:tcBorders>
          <w:insideH w:val="single" w:sz="6" w:space="0" w:color="FFD618" w:themeColor="accent1"/>
          <w:insideV w:val="single" w:sz="6" w:space="0" w:color="FFD618" w:themeColor="accent1"/>
        </w:tcBorders>
        <w:shd w:val="clear" w:color="auto" w:fill="FFEA8B" w:themeFill="accent1" w:themeFillTint="7F"/>
      </w:tcPr>
    </w:tblStylePr>
    <w:tblStylePr w:type="nwCell">
      <w:tblPr/>
      <w:tcPr>
        <w:shd w:val="clear" w:color="auto" w:fill="FFFFFF" w:themeFill="background1"/>
      </w:tcPr>
    </w:tblStylePr>
  </w:style>
  <w:style w:type="table" w:styleId="Grillemoyenne2-Accent2">
    <w:name w:val="Medium Grid 2 Accent 2"/>
    <w:basedOn w:val="TableauNormal"/>
    <w:uiPriority w:val="68"/>
    <w:semiHidden/>
    <w:unhideWhenUsed/>
    <w:rsid w:val="00CA1F23"/>
    <w:rPr>
      <w:rFonts w:asciiTheme="majorHAnsi" w:eastAsiaTheme="majorEastAsia" w:hAnsiTheme="majorHAnsi" w:cstheme="majorBidi"/>
      <w:color w:val="28499A" w:themeColor="text1"/>
      <w:sz w:val="22"/>
      <w:szCs w:val="22"/>
    </w:rPr>
    <w:tblPr>
      <w:tblStyleRowBandSize w:val="1"/>
      <w:tblStyleColBandSize w:val="1"/>
      <w:tblBorders>
        <w:top w:val="single" w:sz="8" w:space="0" w:color="D51317" w:themeColor="accent2"/>
        <w:left w:val="single" w:sz="8" w:space="0" w:color="D51317" w:themeColor="accent2"/>
        <w:bottom w:val="single" w:sz="8" w:space="0" w:color="D51317" w:themeColor="accent2"/>
        <w:right w:val="single" w:sz="8" w:space="0" w:color="D51317" w:themeColor="accent2"/>
        <w:insideH w:val="single" w:sz="8" w:space="0" w:color="D51317" w:themeColor="accent2"/>
        <w:insideV w:val="single" w:sz="8" w:space="0" w:color="D51317" w:themeColor="accent2"/>
      </w:tblBorders>
    </w:tblPr>
    <w:tcPr>
      <w:shd w:val="clear" w:color="auto" w:fill="F9BFC0" w:themeFill="accent2" w:themeFillTint="3F"/>
    </w:tcPr>
    <w:tblStylePr w:type="firstRow">
      <w:rPr>
        <w:b/>
        <w:bCs/>
        <w:color w:val="28499A" w:themeColor="text1"/>
      </w:rPr>
      <w:tblPr/>
      <w:tcPr>
        <w:shd w:val="clear" w:color="auto" w:fill="FCE5E6" w:themeFill="accent2" w:themeFillTint="19"/>
      </w:tcPr>
    </w:tblStylePr>
    <w:tblStylePr w:type="lastRow">
      <w:rPr>
        <w:b/>
        <w:bCs/>
        <w:color w:val="28499A" w:themeColor="text1"/>
      </w:rPr>
      <w:tblPr/>
      <w:tcPr>
        <w:tcBorders>
          <w:top w:val="single" w:sz="12" w:space="0" w:color="28499A" w:themeColor="text1"/>
          <w:left w:val="nil"/>
          <w:bottom w:val="nil"/>
          <w:right w:val="nil"/>
          <w:insideH w:val="nil"/>
          <w:insideV w:val="nil"/>
        </w:tcBorders>
        <w:shd w:val="clear" w:color="auto" w:fill="FFFFFF" w:themeFill="background1"/>
      </w:tcPr>
    </w:tblStylePr>
    <w:tblStylePr w:type="firstCol">
      <w:rPr>
        <w:b/>
        <w:bCs/>
        <w:color w:val="28499A"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8499A" w:themeColor="text1"/>
      </w:rPr>
      <w:tblPr/>
      <w:tcPr>
        <w:tcBorders>
          <w:top w:val="nil"/>
          <w:left w:val="nil"/>
          <w:bottom w:val="nil"/>
          <w:right w:val="nil"/>
          <w:insideH w:val="nil"/>
          <w:insideV w:val="nil"/>
        </w:tcBorders>
        <w:shd w:val="clear" w:color="auto" w:fill="FACBCC" w:themeFill="accent2" w:themeFillTint="33"/>
      </w:tcPr>
    </w:tblStylePr>
    <w:tblStylePr w:type="band1Vert">
      <w:tblPr/>
      <w:tcPr>
        <w:shd w:val="clear" w:color="auto" w:fill="F37F81" w:themeFill="accent2" w:themeFillTint="7F"/>
      </w:tcPr>
    </w:tblStylePr>
    <w:tblStylePr w:type="band1Horz">
      <w:tblPr/>
      <w:tcPr>
        <w:tcBorders>
          <w:insideH w:val="single" w:sz="6" w:space="0" w:color="D51317" w:themeColor="accent2"/>
          <w:insideV w:val="single" w:sz="6" w:space="0" w:color="D51317" w:themeColor="accent2"/>
        </w:tcBorders>
        <w:shd w:val="clear" w:color="auto" w:fill="F37F81" w:themeFill="accent2" w:themeFillTint="7F"/>
      </w:tcPr>
    </w:tblStylePr>
    <w:tblStylePr w:type="nwCell">
      <w:tblPr/>
      <w:tcPr>
        <w:shd w:val="clear" w:color="auto" w:fill="FFFFFF" w:themeFill="background1"/>
      </w:tcPr>
    </w:tblStylePr>
  </w:style>
  <w:style w:type="table" w:styleId="Grillemoyenne2-Accent3">
    <w:name w:val="Medium Grid 2 Accent 3"/>
    <w:basedOn w:val="TableauNormal"/>
    <w:uiPriority w:val="68"/>
    <w:semiHidden/>
    <w:unhideWhenUsed/>
    <w:rsid w:val="00CA1F23"/>
    <w:rPr>
      <w:rFonts w:asciiTheme="majorHAnsi" w:eastAsiaTheme="majorEastAsia" w:hAnsiTheme="majorHAnsi" w:cstheme="majorBidi"/>
      <w:color w:val="28499A" w:themeColor="text1"/>
      <w:sz w:val="22"/>
      <w:szCs w:val="22"/>
    </w:rPr>
    <w:tblPr>
      <w:tblStyleRowBandSize w:val="1"/>
      <w:tblStyleColBandSize w:val="1"/>
      <w:tblBorders>
        <w:top w:val="single" w:sz="8" w:space="0" w:color="008B38" w:themeColor="accent3"/>
        <w:left w:val="single" w:sz="8" w:space="0" w:color="008B38" w:themeColor="accent3"/>
        <w:bottom w:val="single" w:sz="8" w:space="0" w:color="008B38" w:themeColor="accent3"/>
        <w:right w:val="single" w:sz="8" w:space="0" w:color="008B38" w:themeColor="accent3"/>
        <w:insideH w:val="single" w:sz="8" w:space="0" w:color="008B38" w:themeColor="accent3"/>
        <w:insideV w:val="single" w:sz="8" w:space="0" w:color="008B38" w:themeColor="accent3"/>
      </w:tblBorders>
    </w:tblPr>
    <w:tcPr>
      <w:shd w:val="clear" w:color="auto" w:fill="A3FFC8" w:themeFill="accent3" w:themeFillTint="3F"/>
    </w:tcPr>
    <w:tblStylePr w:type="firstRow">
      <w:rPr>
        <w:b/>
        <w:bCs/>
        <w:color w:val="28499A" w:themeColor="text1"/>
      </w:rPr>
      <w:tblPr/>
      <w:tcPr>
        <w:shd w:val="clear" w:color="auto" w:fill="DAFFE9" w:themeFill="accent3" w:themeFillTint="19"/>
      </w:tcPr>
    </w:tblStylePr>
    <w:tblStylePr w:type="lastRow">
      <w:rPr>
        <w:b/>
        <w:bCs/>
        <w:color w:val="28499A" w:themeColor="text1"/>
      </w:rPr>
      <w:tblPr/>
      <w:tcPr>
        <w:tcBorders>
          <w:top w:val="single" w:sz="12" w:space="0" w:color="28499A" w:themeColor="text1"/>
          <w:left w:val="nil"/>
          <w:bottom w:val="nil"/>
          <w:right w:val="nil"/>
          <w:insideH w:val="nil"/>
          <w:insideV w:val="nil"/>
        </w:tcBorders>
        <w:shd w:val="clear" w:color="auto" w:fill="FFFFFF" w:themeFill="background1"/>
      </w:tcPr>
    </w:tblStylePr>
    <w:tblStylePr w:type="firstCol">
      <w:rPr>
        <w:b/>
        <w:bCs/>
        <w:color w:val="28499A"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8499A" w:themeColor="text1"/>
      </w:rPr>
      <w:tblPr/>
      <w:tcPr>
        <w:tcBorders>
          <w:top w:val="nil"/>
          <w:left w:val="nil"/>
          <w:bottom w:val="nil"/>
          <w:right w:val="nil"/>
          <w:insideH w:val="nil"/>
          <w:insideV w:val="nil"/>
        </w:tcBorders>
        <w:shd w:val="clear" w:color="auto" w:fill="B4FFD2" w:themeFill="accent3" w:themeFillTint="33"/>
      </w:tcPr>
    </w:tblStylePr>
    <w:tblStylePr w:type="band1Vert">
      <w:tblPr/>
      <w:tcPr>
        <w:shd w:val="clear" w:color="auto" w:fill="46FF90" w:themeFill="accent3" w:themeFillTint="7F"/>
      </w:tcPr>
    </w:tblStylePr>
    <w:tblStylePr w:type="band1Horz">
      <w:tblPr/>
      <w:tcPr>
        <w:tcBorders>
          <w:insideH w:val="single" w:sz="6" w:space="0" w:color="008B38" w:themeColor="accent3"/>
          <w:insideV w:val="single" w:sz="6" w:space="0" w:color="008B38" w:themeColor="accent3"/>
        </w:tcBorders>
        <w:shd w:val="clear" w:color="auto" w:fill="46FF90" w:themeFill="accent3"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semiHidden/>
    <w:unhideWhenUsed/>
    <w:rsid w:val="00CA1F23"/>
    <w:rPr>
      <w:rFonts w:asciiTheme="majorHAnsi" w:eastAsiaTheme="majorEastAsia" w:hAnsiTheme="majorHAnsi" w:cstheme="majorBidi"/>
      <w:color w:val="28499A" w:themeColor="text1"/>
      <w:sz w:val="22"/>
      <w:szCs w:val="22"/>
    </w:rPr>
    <w:tblPr>
      <w:tblStyleRowBandSize w:val="1"/>
      <w:tblStyleColBandSize w:val="1"/>
      <w:tblBorders>
        <w:top w:val="single" w:sz="8" w:space="0" w:color="38AA3C" w:themeColor="accent4"/>
        <w:left w:val="single" w:sz="8" w:space="0" w:color="38AA3C" w:themeColor="accent4"/>
        <w:bottom w:val="single" w:sz="8" w:space="0" w:color="38AA3C" w:themeColor="accent4"/>
        <w:right w:val="single" w:sz="8" w:space="0" w:color="38AA3C" w:themeColor="accent4"/>
        <w:insideH w:val="single" w:sz="8" w:space="0" w:color="38AA3C" w:themeColor="accent4"/>
        <w:insideV w:val="single" w:sz="8" w:space="0" w:color="38AA3C" w:themeColor="accent4"/>
      </w:tblBorders>
    </w:tblPr>
    <w:tcPr>
      <w:shd w:val="clear" w:color="auto" w:fill="CAEDCB" w:themeFill="accent4" w:themeFillTint="3F"/>
    </w:tcPr>
    <w:tblStylePr w:type="firstRow">
      <w:rPr>
        <w:b/>
        <w:bCs/>
        <w:color w:val="28499A" w:themeColor="text1"/>
      </w:rPr>
      <w:tblPr/>
      <w:tcPr>
        <w:shd w:val="clear" w:color="auto" w:fill="E9F8EA" w:themeFill="accent4" w:themeFillTint="19"/>
      </w:tcPr>
    </w:tblStylePr>
    <w:tblStylePr w:type="lastRow">
      <w:rPr>
        <w:b/>
        <w:bCs/>
        <w:color w:val="28499A" w:themeColor="text1"/>
      </w:rPr>
      <w:tblPr/>
      <w:tcPr>
        <w:tcBorders>
          <w:top w:val="single" w:sz="12" w:space="0" w:color="28499A" w:themeColor="text1"/>
          <w:left w:val="nil"/>
          <w:bottom w:val="nil"/>
          <w:right w:val="nil"/>
          <w:insideH w:val="nil"/>
          <w:insideV w:val="nil"/>
        </w:tcBorders>
        <w:shd w:val="clear" w:color="auto" w:fill="FFFFFF" w:themeFill="background1"/>
      </w:tcPr>
    </w:tblStylePr>
    <w:tblStylePr w:type="firstCol">
      <w:rPr>
        <w:b/>
        <w:bCs/>
        <w:color w:val="28499A"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8499A" w:themeColor="text1"/>
      </w:rPr>
      <w:tblPr/>
      <w:tcPr>
        <w:tcBorders>
          <w:top w:val="nil"/>
          <w:left w:val="nil"/>
          <w:bottom w:val="nil"/>
          <w:right w:val="nil"/>
          <w:insideH w:val="nil"/>
          <w:insideV w:val="nil"/>
        </w:tcBorders>
        <w:shd w:val="clear" w:color="auto" w:fill="D4F1D4" w:themeFill="accent4" w:themeFillTint="33"/>
      </w:tcPr>
    </w:tblStylePr>
    <w:tblStylePr w:type="band1Vert">
      <w:tblPr/>
      <w:tcPr>
        <w:shd w:val="clear" w:color="auto" w:fill="94DC96" w:themeFill="accent4" w:themeFillTint="7F"/>
      </w:tcPr>
    </w:tblStylePr>
    <w:tblStylePr w:type="band1Horz">
      <w:tblPr/>
      <w:tcPr>
        <w:tcBorders>
          <w:insideH w:val="single" w:sz="6" w:space="0" w:color="38AA3C" w:themeColor="accent4"/>
          <w:insideV w:val="single" w:sz="6" w:space="0" w:color="38AA3C" w:themeColor="accent4"/>
        </w:tcBorders>
        <w:shd w:val="clear" w:color="auto" w:fill="94DC96" w:themeFill="accent4" w:themeFillTint="7F"/>
      </w:tcPr>
    </w:tblStylePr>
    <w:tblStylePr w:type="nwCell">
      <w:tblPr/>
      <w:tcPr>
        <w:shd w:val="clear" w:color="auto" w:fill="FFFFFF" w:themeFill="background1"/>
      </w:tcPr>
    </w:tblStylePr>
  </w:style>
  <w:style w:type="table" w:styleId="Grillemoyenne2-Accent5">
    <w:name w:val="Medium Grid 2 Accent 5"/>
    <w:basedOn w:val="TableauNormal"/>
    <w:uiPriority w:val="68"/>
    <w:semiHidden/>
    <w:unhideWhenUsed/>
    <w:rsid w:val="00CA1F23"/>
    <w:rPr>
      <w:rFonts w:asciiTheme="majorHAnsi" w:eastAsiaTheme="majorEastAsia" w:hAnsiTheme="majorHAnsi" w:cstheme="majorBidi"/>
      <w:color w:val="28499A" w:themeColor="text1"/>
      <w:sz w:val="22"/>
      <w:szCs w:val="22"/>
    </w:rPr>
    <w:tblPr>
      <w:tblStyleRowBandSize w:val="1"/>
      <w:tblStyleColBandSize w:val="1"/>
      <w:tblBorders>
        <w:top w:val="single" w:sz="8" w:space="0" w:color="9CC54B" w:themeColor="accent5"/>
        <w:left w:val="single" w:sz="8" w:space="0" w:color="9CC54B" w:themeColor="accent5"/>
        <w:bottom w:val="single" w:sz="8" w:space="0" w:color="9CC54B" w:themeColor="accent5"/>
        <w:right w:val="single" w:sz="8" w:space="0" w:color="9CC54B" w:themeColor="accent5"/>
        <w:insideH w:val="single" w:sz="8" w:space="0" w:color="9CC54B" w:themeColor="accent5"/>
        <w:insideV w:val="single" w:sz="8" w:space="0" w:color="9CC54B" w:themeColor="accent5"/>
      </w:tblBorders>
    </w:tblPr>
    <w:tcPr>
      <w:shd w:val="clear" w:color="auto" w:fill="E6F0D2" w:themeFill="accent5" w:themeFillTint="3F"/>
    </w:tcPr>
    <w:tblStylePr w:type="firstRow">
      <w:rPr>
        <w:b/>
        <w:bCs/>
        <w:color w:val="28499A" w:themeColor="text1"/>
      </w:rPr>
      <w:tblPr/>
      <w:tcPr>
        <w:shd w:val="clear" w:color="auto" w:fill="F5F9ED" w:themeFill="accent5" w:themeFillTint="19"/>
      </w:tcPr>
    </w:tblStylePr>
    <w:tblStylePr w:type="lastRow">
      <w:rPr>
        <w:b/>
        <w:bCs/>
        <w:color w:val="28499A" w:themeColor="text1"/>
      </w:rPr>
      <w:tblPr/>
      <w:tcPr>
        <w:tcBorders>
          <w:top w:val="single" w:sz="12" w:space="0" w:color="28499A" w:themeColor="text1"/>
          <w:left w:val="nil"/>
          <w:bottom w:val="nil"/>
          <w:right w:val="nil"/>
          <w:insideH w:val="nil"/>
          <w:insideV w:val="nil"/>
        </w:tcBorders>
        <w:shd w:val="clear" w:color="auto" w:fill="FFFFFF" w:themeFill="background1"/>
      </w:tcPr>
    </w:tblStylePr>
    <w:tblStylePr w:type="firstCol">
      <w:rPr>
        <w:b/>
        <w:bCs/>
        <w:color w:val="28499A"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8499A" w:themeColor="text1"/>
      </w:rPr>
      <w:tblPr/>
      <w:tcPr>
        <w:tcBorders>
          <w:top w:val="nil"/>
          <w:left w:val="nil"/>
          <w:bottom w:val="nil"/>
          <w:right w:val="nil"/>
          <w:insideH w:val="nil"/>
          <w:insideV w:val="nil"/>
        </w:tcBorders>
        <w:shd w:val="clear" w:color="auto" w:fill="EBF3DA" w:themeFill="accent5" w:themeFillTint="33"/>
      </w:tcPr>
    </w:tblStylePr>
    <w:tblStylePr w:type="band1Vert">
      <w:tblPr/>
      <w:tcPr>
        <w:shd w:val="clear" w:color="auto" w:fill="CDE2A5" w:themeFill="accent5" w:themeFillTint="7F"/>
      </w:tcPr>
    </w:tblStylePr>
    <w:tblStylePr w:type="band1Horz">
      <w:tblPr/>
      <w:tcPr>
        <w:tcBorders>
          <w:insideH w:val="single" w:sz="6" w:space="0" w:color="9CC54B" w:themeColor="accent5"/>
          <w:insideV w:val="single" w:sz="6" w:space="0" w:color="9CC54B" w:themeColor="accent5"/>
        </w:tcBorders>
        <w:shd w:val="clear" w:color="auto" w:fill="CDE2A5" w:themeFill="accent5" w:themeFillTint="7F"/>
      </w:tcPr>
    </w:tblStylePr>
    <w:tblStylePr w:type="nwCell">
      <w:tblPr/>
      <w:tcPr>
        <w:shd w:val="clear" w:color="auto" w:fill="FFFFFF" w:themeFill="background1"/>
      </w:tcPr>
    </w:tblStylePr>
  </w:style>
  <w:style w:type="table" w:styleId="Grillemoyenne2-Accent6">
    <w:name w:val="Medium Grid 2 Accent 6"/>
    <w:basedOn w:val="TableauNormal"/>
    <w:uiPriority w:val="68"/>
    <w:semiHidden/>
    <w:unhideWhenUsed/>
    <w:rsid w:val="00CA1F23"/>
    <w:rPr>
      <w:rFonts w:asciiTheme="majorHAnsi" w:eastAsiaTheme="majorEastAsia" w:hAnsiTheme="majorHAnsi" w:cstheme="majorBidi"/>
      <w:color w:val="28499A" w:themeColor="text1"/>
      <w:sz w:val="22"/>
      <w:szCs w:val="22"/>
    </w:rPr>
    <w:tblPr>
      <w:tblStyleRowBandSize w:val="1"/>
      <w:tblStyleColBandSize w:val="1"/>
      <w:tblBorders>
        <w:top w:val="single" w:sz="8" w:space="0" w:color="F0CEDD" w:themeColor="accent6"/>
        <w:left w:val="single" w:sz="8" w:space="0" w:color="F0CEDD" w:themeColor="accent6"/>
        <w:bottom w:val="single" w:sz="8" w:space="0" w:color="F0CEDD" w:themeColor="accent6"/>
        <w:right w:val="single" w:sz="8" w:space="0" w:color="F0CEDD" w:themeColor="accent6"/>
        <w:insideH w:val="single" w:sz="8" w:space="0" w:color="F0CEDD" w:themeColor="accent6"/>
        <w:insideV w:val="single" w:sz="8" w:space="0" w:color="F0CEDD" w:themeColor="accent6"/>
      </w:tblBorders>
    </w:tblPr>
    <w:tcPr>
      <w:shd w:val="clear" w:color="auto" w:fill="FBF2F6" w:themeFill="accent6" w:themeFillTint="3F"/>
    </w:tcPr>
    <w:tblStylePr w:type="firstRow">
      <w:rPr>
        <w:b/>
        <w:bCs/>
        <w:color w:val="28499A" w:themeColor="text1"/>
      </w:rPr>
      <w:tblPr/>
      <w:tcPr>
        <w:shd w:val="clear" w:color="auto" w:fill="FDFAFB" w:themeFill="accent6" w:themeFillTint="19"/>
      </w:tcPr>
    </w:tblStylePr>
    <w:tblStylePr w:type="lastRow">
      <w:rPr>
        <w:b/>
        <w:bCs/>
        <w:color w:val="28499A" w:themeColor="text1"/>
      </w:rPr>
      <w:tblPr/>
      <w:tcPr>
        <w:tcBorders>
          <w:top w:val="single" w:sz="12" w:space="0" w:color="28499A" w:themeColor="text1"/>
          <w:left w:val="nil"/>
          <w:bottom w:val="nil"/>
          <w:right w:val="nil"/>
          <w:insideH w:val="nil"/>
          <w:insideV w:val="nil"/>
        </w:tcBorders>
        <w:shd w:val="clear" w:color="auto" w:fill="FFFFFF" w:themeFill="background1"/>
      </w:tcPr>
    </w:tblStylePr>
    <w:tblStylePr w:type="firstCol">
      <w:rPr>
        <w:b/>
        <w:bCs/>
        <w:color w:val="28499A"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8499A" w:themeColor="text1"/>
      </w:rPr>
      <w:tblPr/>
      <w:tcPr>
        <w:tcBorders>
          <w:top w:val="nil"/>
          <w:left w:val="nil"/>
          <w:bottom w:val="nil"/>
          <w:right w:val="nil"/>
          <w:insideH w:val="nil"/>
          <w:insideV w:val="nil"/>
        </w:tcBorders>
        <w:shd w:val="clear" w:color="auto" w:fill="FCF5F8" w:themeFill="accent6" w:themeFillTint="33"/>
      </w:tcPr>
    </w:tblStylePr>
    <w:tblStylePr w:type="band1Vert">
      <w:tblPr/>
      <w:tcPr>
        <w:shd w:val="clear" w:color="auto" w:fill="F7E6ED" w:themeFill="accent6" w:themeFillTint="7F"/>
      </w:tcPr>
    </w:tblStylePr>
    <w:tblStylePr w:type="band1Horz">
      <w:tblPr/>
      <w:tcPr>
        <w:tcBorders>
          <w:insideH w:val="single" w:sz="6" w:space="0" w:color="F0CEDD" w:themeColor="accent6"/>
          <w:insideV w:val="single" w:sz="6" w:space="0" w:color="F0CEDD" w:themeColor="accent6"/>
        </w:tcBorders>
        <w:shd w:val="clear" w:color="auto" w:fill="F7E6ED" w:themeFill="accent6" w:themeFillTint="7F"/>
      </w:tcPr>
    </w:tblStylePr>
    <w:tblStylePr w:type="nwCell">
      <w:tblPr/>
      <w:tcPr>
        <w:shd w:val="clear" w:color="auto" w:fill="FFFFFF" w:themeFill="background1"/>
      </w:tcPr>
    </w:tblStylePr>
  </w:style>
  <w:style w:type="table" w:styleId="Grillemoyenne3">
    <w:name w:val="Medium Grid 3"/>
    <w:basedOn w:val="TableauNormal"/>
    <w:uiPriority w:val="69"/>
    <w:semiHidden/>
    <w:unhideWhenUsed/>
    <w:rsid w:val="00CA1F23"/>
    <w:rPr>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DEF"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8499A"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8499A"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8499A"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8499A"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19CDE"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19CDE" w:themeFill="text1" w:themeFillTint="7F"/>
      </w:tcPr>
    </w:tblStylePr>
  </w:style>
  <w:style w:type="table" w:styleId="Grillemoyenne3-Accent1">
    <w:name w:val="Medium Grid 3 Accent 1"/>
    <w:basedOn w:val="TableauNormal"/>
    <w:uiPriority w:val="69"/>
    <w:semiHidden/>
    <w:unhideWhenUsed/>
    <w:rsid w:val="00CA1F23"/>
    <w:rPr>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4C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D618"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D618"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D618"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D618"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A8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A8B" w:themeFill="accent1" w:themeFillTint="7F"/>
      </w:tcPr>
    </w:tblStylePr>
  </w:style>
  <w:style w:type="table" w:styleId="Grillemoyenne3-Accent2">
    <w:name w:val="Medium Grid 3 Accent 2"/>
    <w:basedOn w:val="TableauNormal"/>
    <w:uiPriority w:val="69"/>
    <w:semiHidden/>
    <w:unhideWhenUsed/>
    <w:rsid w:val="00CA1F23"/>
    <w:rPr>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BFC0"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5131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5131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5131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5131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37F81"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37F81" w:themeFill="accent2" w:themeFillTint="7F"/>
      </w:tcPr>
    </w:tblStylePr>
  </w:style>
  <w:style w:type="table" w:styleId="Grillemoyenne3-Accent3">
    <w:name w:val="Medium Grid 3 Accent 3"/>
    <w:basedOn w:val="TableauNormal"/>
    <w:uiPriority w:val="69"/>
    <w:semiHidden/>
    <w:unhideWhenUsed/>
    <w:rsid w:val="00CA1F23"/>
    <w:rPr>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3FFC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B38"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B38"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B38"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B38"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6FF90"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6FF90" w:themeFill="accent3" w:themeFillTint="7F"/>
      </w:tcPr>
    </w:tblStylePr>
  </w:style>
  <w:style w:type="table" w:styleId="Grillemoyenne3-Accent4">
    <w:name w:val="Medium Grid 3 Accent 4"/>
    <w:basedOn w:val="TableauNormal"/>
    <w:uiPriority w:val="69"/>
    <w:semiHidden/>
    <w:unhideWhenUsed/>
    <w:rsid w:val="00CA1F23"/>
    <w:rPr>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AEDCB"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8AA3C"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8AA3C"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8AA3C"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8AA3C"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4DC96"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4DC96" w:themeFill="accent4" w:themeFillTint="7F"/>
      </w:tcPr>
    </w:tblStylePr>
  </w:style>
  <w:style w:type="table" w:styleId="Grillemoyenne3-Accent5">
    <w:name w:val="Medium Grid 3 Accent 5"/>
    <w:basedOn w:val="TableauNormal"/>
    <w:uiPriority w:val="69"/>
    <w:semiHidden/>
    <w:unhideWhenUsed/>
    <w:rsid w:val="00CA1F23"/>
    <w:rPr>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F0D2"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CC54B"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CC54B"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CC54B"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CC54B"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E2A5"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E2A5" w:themeFill="accent5" w:themeFillTint="7F"/>
      </w:tcPr>
    </w:tblStylePr>
  </w:style>
  <w:style w:type="table" w:styleId="Grillemoyenne3-Accent6">
    <w:name w:val="Medium Grid 3 Accent 6"/>
    <w:basedOn w:val="TableauNormal"/>
    <w:uiPriority w:val="69"/>
    <w:semiHidden/>
    <w:unhideWhenUsed/>
    <w:rsid w:val="00CA1F23"/>
    <w:rPr>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F2F6"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0CED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0CED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0CED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0CED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7E6ED"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7E6ED" w:themeFill="accent6" w:themeFillTint="7F"/>
      </w:tcPr>
    </w:tblStylePr>
  </w:style>
  <w:style w:type="paragraph" w:styleId="Index1">
    <w:name w:val="index 1"/>
    <w:basedOn w:val="Normal"/>
    <w:next w:val="Normal"/>
    <w:autoRedefine/>
    <w:uiPriority w:val="99"/>
    <w:semiHidden/>
    <w:unhideWhenUsed/>
    <w:rsid w:val="00CA1F23"/>
    <w:pPr>
      <w:ind w:left="200" w:hanging="200"/>
    </w:pPr>
  </w:style>
  <w:style w:type="paragraph" w:styleId="Index2">
    <w:name w:val="index 2"/>
    <w:basedOn w:val="Normal"/>
    <w:next w:val="Normal"/>
    <w:autoRedefine/>
    <w:uiPriority w:val="99"/>
    <w:semiHidden/>
    <w:unhideWhenUsed/>
    <w:rsid w:val="00CA1F23"/>
    <w:pPr>
      <w:ind w:left="400" w:hanging="200"/>
    </w:pPr>
  </w:style>
  <w:style w:type="paragraph" w:styleId="Index3">
    <w:name w:val="index 3"/>
    <w:basedOn w:val="Normal"/>
    <w:next w:val="Normal"/>
    <w:autoRedefine/>
    <w:uiPriority w:val="99"/>
    <w:semiHidden/>
    <w:unhideWhenUsed/>
    <w:rsid w:val="00CA1F23"/>
    <w:pPr>
      <w:ind w:left="600" w:hanging="200"/>
    </w:pPr>
  </w:style>
  <w:style w:type="paragraph" w:styleId="Index4">
    <w:name w:val="index 4"/>
    <w:basedOn w:val="Normal"/>
    <w:next w:val="Normal"/>
    <w:autoRedefine/>
    <w:uiPriority w:val="99"/>
    <w:semiHidden/>
    <w:unhideWhenUsed/>
    <w:rsid w:val="00CA1F23"/>
    <w:pPr>
      <w:ind w:left="800" w:hanging="200"/>
    </w:pPr>
  </w:style>
  <w:style w:type="paragraph" w:styleId="Index5">
    <w:name w:val="index 5"/>
    <w:basedOn w:val="Normal"/>
    <w:next w:val="Normal"/>
    <w:autoRedefine/>
    <w:uiPriority w:val="99"/>
    <w:semiHidden/>
    <w:unhideWhenUsed/>
    <w:rsid w:val="00CA1F23"/>
    <w:pPr>
      <w:ind w:left="1000" w:hanging="200"/>
    </w:pPr>
  </w:style>
  <w:style w:type="paragraph" w:styleId="Index6">
    <w:name w:val="index 6"/>
    <w:basedOn w:val="Normal"/>
    <w:next w:val="Normal"/>
    <w:autoRedefine/>
    <w:uiPriority w:val="99"/>
    <w:semiHidden/>
    <w:unhideWhenUsed/>
    <w:rsid w:val="00CA1F23"/>
    <w:pPr>
      <w:ind w:left="1200" w:hanging="200"/>
    </w:pPr>
  </w:style>
  <w:style w:type="paragraph" w:styleId="Index7">
    <w:name w:val="index 7"/>
    <w:basedOn w:val="Normal"/>
    <w:next w:val="Normal"/>
    <w:autoRedefine/>
    <w:uiPriority w:val="99"/>
    <w:semiHidden/>
    <w:unhideWhenUsed/>
    <w:rsid w:val="00CA1F23"/>
    <w:pPr>
      <w:ind w:left="1400" w:hanging="200"/>
    </w:pPr>
  </w:style>
  <w:style w:type="paragraph" w:styleId="Index8">
    <w:name w:val="index 8"/>
    <w:basedOn w:val="Normal"/>
    <w:next w:val="Normal"/>
    <w:autoRedefine/>
    <w:uiPriority w:val="99"/>
    <w:semiHidden/>
    <w:unhideWhenUsed/>
    <w:rsid w:val="00CA1F23"/>
    <w:pPr>
      <w:ind w:left="1600" w:hanging="200"/>
    </w:pPr>
  </w:style>
  <w:style w:type="paragraph" w:styleId="Index9">
    <w:name w:val="index 9"/>
    <w:basedOn w:val="Normal"/>
    <w:next w:val="Normal"/>
    <w:autoRedefine/>
    <w:uiPriority w:val="99"/>
    <w:semiHidden/>
    <w:unhideWhenUsed/>
    <w:rsid w:val="00CA1F23"/>
    <w:pPr>
      <w:ind w:left="1800" w:hanging="200"/>
    </w:pPr>
  </w:style>
  <w:style w:type="paragraph" w:styleId="Liste">
    <w:name w:val="List"/>
    <w:basedOn w:val="Normal"/>
    <w:uiPriority w:val="99"/>
    <w:semiHidden/>
    <w:unhideWhenUsed/>
    <w:rsid w:val="00CA1F23"/>
    <w:pPr>
      <w:ind w:left="283" w:hanging="283"/>
      <w:contextualSpacing/>
    </w:pPr>
  </w:style>
  <w:style w:type="paragraph" w:styleId="Liste2">
    <w:name w:val="List 2"/>
    <w:basedOn w:val="Normal"/>
    <w:uiPriority w:val="99"/>
    <w:semiHidden/>
    <w:unhideWhenUsed/>
    <w:rsid w:val="00CA1F23"/>
    <w:pPr>
      <w:ind w:left="566" w:hanging="283"/>
      <w:contextualSpacing/>
    </w:pPr>
  </w:style>
  <w:style w:type="paragraph" w:styleId="Liste3">
    <w:name w:val="List 3"/>
    <w:basedOn w:val="Normal"/>
    <w:uiPriority w:val="99"/>
    <w:semiHidden/>
    <w:unhideWhenUsed/>
    <w:rsid w:val="00CA1F23"/>
    <w:pPr>
      <w:ind w:left="849" w:hanging="283"/>
      <w:contextualSpacing/>
    </w:pPr>
  </w:style>
  <w:style w:type="paragraph" w:styleId="Liste4">
    <w:name w:val="List 4"/>
    <w:basedOn w:val="Normal"/>
    <w:uiPriority w:val="99"/>
    <w:unhideWhenUsed/>
    <w:rsid w:val="00CA1F23"/>
    <w:pPr>
      <w:ind w:left="1132" w:hanging="283"/>
      <w:contextualSpacing/>
    </w:pPr>
  </w:style>
  <w:style w:type="paragraph" w:styleId="Liste5">
    <w:name w:val="List 5"/>
    <w:basedOn w:val="Normal"/>
    <w:uiPriority w:val="99"/>
    <w:unhideWhenUsed/>
    <w:rsid w:val="00CA1F23"/>
    <w:pPr>
      <w:ind w:left="1415" w:hanging="283"/>
      <w:contextualSpacing/>
    </w:pPr>
  </w:style>
  <w:style w:type="paragraph" w:styleId="Listenumros">
    <w:name w:val="List Number"/>
    <w:basedOn w:val="Normal"/>
    <w:uiPriority w:val="99"/>
    <w:unhideWhenUsed/>
    <w:rsid w:val="00CA1F23"/>
    <w:pPr>
      <w:numPr>
        <w:numId w:val="9"/>
      </w:numPr>
      <w:contextualSpacing/>
    </w:pPr>
  </w:style>
  <w:style w:type="paragraph" w:styleId="Listenumros2">
    <w:name w:val="List Number 2"/>
    <w:basedOn w:val="Normal"/>
    <w:uiPriority w:val="99"/>
    <w:semiHidden/>
    <w:unhideWhenUsed/>
    <w:rsid w:val="00CA1F23"/>
    <w:pPr>
      <w:numPr>
        <w:numId w:val="10"/>
      </w:numPr>
      <w:contextualSpacing/>
    </w:pPr>
  </w:style>
  <w:style w:type="paragraph" w:styleId="Listenumros3">
    <w:name w:val="List Number 3"/>
    <w:basedOn w:val="Normal"/>
    <w:uiPriority w:val="99"/>
    <w:semiHidden/>
    <w:unhideWhenUsed/>
    <w:rsid w:val="00CA1F23"/>
    <w:pPr>
      <w:numPr>
        <w:numId w:val="11"/>
      </w:numPr>
      <w:contextualSpacing/>
    </w:pPr>
  </w:style>
  <w:style w:type="paragraph" w:styleId="Listenumros4">
    <w:name w:val="List Number 4"/>
    <w:basedOn w:val="Normal"/>
    <w:uiPriority w:val="99"/>
    <w:semiHidden/>
    <w:unhideWhenUsed/>
    <w:rsid w:val="00CA1F23"/>
    <w:pPr>
      <w:numPr>
        <w:numId w:val="12"/>
      </w:numPr>
      <w:contextualSpacing/>
    </w:pPr>
  </w:style>
  <w:style w:type="paragraph" w:styleId="Listenumros5">
    <w:name w:val="List Number 5"/>
    <w:basedOn w:val="Normal"/>
    <w:uiPriority w:val="99"/>
    <w:semiHidden/>
    <w:unhideWhenUsed/>
    <w:rsid w:val="00CA1F23"/>
    <w:pPr>
      <w:numPr>
        <w:numId w:val="13"/>
      </w:numPr>
      <w:contextualSpacing/>
    </w:pPr>
  </w:style>
  <w:style w:type="paragraph" w:styleId="Listepuces3">
    <w:name w:val="List Bullet 3"/>
    <w:basedOn w:val="Normal"/>
    <w:uiPriority w:val="99"/>
    <w:semiHidden/>
    <w:unhideWhenUsed/>
    <w:qFormat/>
    <w:rsid w:val="00CA1F23"/>
    <w:pPr>
      <w:numPr>
        <w:numId w:val="15"/>
      </w:numPr>
      <w:contextualSpacing/>
    </w:pPr>
  </w:style>
  <w:style w:type="paragraph" w:styleId="Listepuces4">
    <w:name w:val="List Bullet 4"/>
    <w:basedOn w:val="Normal"/>
    <w:uiPriority w:val="99"/>
    <w:semiHidden/>
    <w:unhideWhenUsed/>
    <w:qFormat/>
    <w:rsid w:val="00CA1F23"/>
    <w:pPr>
      <w:numPr>
        <w:numId w:val="16"/>
      </w:numPr>
      <w:contextualSpacing/>
    </w:pPr>
  </w:style>
  <w:style w:type="paragraph" w:styleId="Listepuces5">
    <w:name w:val="List Bullet 5"/>
    <w:basedOn w:val="Normal"/>
    <w:uiPriority w:val="99"/>
    <w:semiHidden/>
    <w:unhideWhenUsed/>
    <w:qFormat/>
    <w:rsid w:val="00CA1F23"/>
    <w:pPr>
      <w:numPr>
        <w:numId w:val="17"/>
      </w:numPr>
      <w:contextualSpacing/>
    </w:pPr>
  </w:style>
  <w:style w:type="table" w:styleId="Listeclaire">
    <w:name w:val="Light List"/>
    <w:basedOn w:val="TableauNormal"/>
    <w:uiPriority w:val="61"/>
    <w:semiHidden/>
    <w:unhideWhenUsed/>
    <w:rsid w:val="00CA1F23"/>
    <w:rPr>
      <w:sz w:val="22"/>
      <w:szCs w:val="22"/>
    </w:rPr>
    <w:tblPr>
      <w:tblStyleRowBandSize w:val="1"/>
      <w:tblStyleColBandSize w:val="1"/>
      <w:tblBorders>
        <w:top w:val="single" w:sz="8" w:space="0" w:color="28499A" w:themeColor="text1"/>
        <w:left w:val="single" w:sz="8" w:space="0" w:color="28499A" w:themeColor="text1"/>
        <w:bottom w:val="single" w:sz="8" w:space="0" w:color="28499A" w:themeColor="text1"/>
        <w:right w:val="single" w:sz="8" w:space="0" w:color="28499A" w:themeColor="text1"/>
      </w:tblBorders>
    </w:tblPr>
    <w:tblStylePr w:type="firstRow">
      <w:pPr>
        <w:spacing w:before="0" w:after="0" w:line="240" w:lineRule="auto"/>
      </w:pPr>
      <w:rPr>
        <w:b/>
        <w:bCs/>
        <w:color w:val="FFFFFF" w:themeColor="background1"/>
      </w:rPr>
      <w:tblPr/>
      <w:tcPr>
        <w:shd w:val="clear" w:color="auto" w:fill="28499A" w:themeFill="text1"/>
      </w:tcPr>
    </w:tblStylePr>
    <w:tblStylePr w:type="lastRow">
      <w:pPr>
        <w:spacing w:before="0" w:after="0" w:line="240" w:lineRule="auto"/>
      </w:pPr>
      <w:rPr>
        <w:b/>
        <w:bCs/>
      </w:rPr>
      <w:tblPr/>
      <w:tcPr>
        <w:tcBorders>
          <w:top w:val="double" w:sz="6" w:space="0" w:color="28499A" w:themeColor="text1"/>
          <w:left w:val="single" w:sz="8" w:space="0" w:color="28499A" w:themeColor="text1"/>
          <w:bottom w:val="single" w:sz="8" w:space="0" w:color="28499A" w:themeColor="text1"/>
          <w:right w:val="single" w:sz="8" w:space="0" w:color="28499A" w:themeColor="text1"/>
        </w:tcBorders>
      </w:tcPr>
    </w:tblStylePr>
    <w:tblStylePr w:type="firstCol">
      <w:rPr>
        <w:b/>
        <w:bCs/>
      </w:rPr>
    </w:tblStylePr>
    <w:tblStylePr w:type="lastCol">
      <w:rPr>
        <w:b/>
        <w:bCs/>
      </w:rPr>
    </w:tblStylePr>
    <w:tblStylePr w:type="band1Vert">
      <w:tblPr/>
      <w:tcPr>
        <w:tcBorders>
          <w:top w:val="single" w:sz="8" w:space="0" w:color="28499A" w:themeColor="text1"/>
          <w:left w:val="single" w:sz="8" w:space="0" w:color="28499A" w:themeColor="text1"/>
          <w:bottom w:val="single" w:sz="8" w:space="0" w:color="28499A" w:themeColor="text1"/>
          <w:right w:val="single" w:sz="8" w:space="0" w:color="28499A" w:themeColor="text1"/>
        </w:tcBorders>
      </w:tcPr>
    </w:tblStylePr>
    <w:tblStylePr w:type="band1Horz">
      <w:tblPr/>
      <w:tcPr>
        <w:tcBorders>
          <w:top w:val="single" w:sz="8" w:space="0" w:color="28499A" w:themeColor="text1"/>
          <w:left w:val="single" w:sz="8" w:space="0" w:color="28499A" w:themeColor="text1"/>
          <w:bottom w:val="single" w:sz="8" w:space="0" w:color="28499A" w:themeColor="text1"/>
          <w:right w:val="single" w:sz="8" w:space="0" w:color="28499A" w:themeColor="text1"/>
        </w:tcBorders>
      </w:tcPr>
    </w:tblStylePr>
  </w:style>
  <w:style w:type="table" w:styleId="Listeclaire-Accent1">
    <w:name w:val="Light List Accent 1"/>
    <w:basedOn w:val="TableauNormal"/>
    <w:uiPriority w:val="61"/>
    <w:semiHidden/>
    <w:unhideWhenUsed/>
    <w:rsid w:val="00CA1F23"/>
    <w:rPr>
      <w:sz w:val="22"/>
      <w:szCs w:val="22"/>
    </w:rPr>
    <w:tblPr>
      <w:tblStyleRowBandSize w:val="1"/>
      <w:tblStyleColBandSize w:val="1"/>
      <w:tblBorders>
        <w:top w:val="single" w:sz="8" w:space="0" w:color="FFD618" w:themeColor="accent1"/>
        <w:left w:val="single" w:sz="8" w:space="0" w:color="FFD618" w:themeColor="accent1"/>
        <w:bottom w:val="single" w:sz="8" w:space="0" w:color="FFD618" w:themeColor="accent1"/>
        <w:right w:val="single" w:sz="8" w:space="0" w:color="FFD618" w:themeColor="accent1"/>
      </w:tblBorders>
    </w:tblPr>
    <w:tblStylePr w:type="firstRow">
      <w:pPr>
        <w:spacing w:before="0" w:after="0" w:line="240" w:lineRule="auto"/>
      </w:pPr>
      <w:rPr>
        <w:b/>
        <w:bCs/>
        <w:color w:val="FFFFFF" w:themeColor="background1"/>
      </w:rPr>
      <w:tblPr/>
      <w:tcPr>
        <w:shd w:val="clear" w:color="auto" w:fill="FFD618" w:themeFill="accent1"/>
      </w:tcPr>
    </w:tblStylePr>
    <w:tblStylePr w:type="lastRow">
      <w:pPr>
        <w:spacing w:before="0" w:after="0" w:line="240" w:lineRule="auto"/>
      </w:pPr>
      <w:rPr>
        <w:b/>
        <w:bCs/>
      </w:rPr>
      <w:tblPr/>
      <w:tcPr>
        <w:tcBorders>
          <w:top w:val="double" w:sz="6" w:space="0" w:color="FFD618" w:themeColor="accent1"/>
          <w:left w:val="single" w:sz="8" w:space="0" w:color="FFD618" w:themeColor="accent1"/>
          <w:bottom w:val="single" w:sz="8" w:space="0" w:color="FFD618" w:themeColor="accent1"/>
          <w:right w:val="single" w:sz="8" w:space="0" w:color="FFD618" w:themeColor="accent1"/>
        </w:tcBorders>
      </w:tcPr>
    </w:tblStylePr>
    <w:tblStylePr w:type="firstCol">
      <w:rPr>
        <w:b/>
        <w:bCs/>
      </w:rPr>
    </w:tblStylePr>
    <w:tblStylePr w:type="lastCol">
      <w:rPr>
        <w:b/>
        <w:bCs/>
      </w:rPr>
    </w:tblStylePr>
    <w:tblStylePr w:type="band1Vert">
      <w:tblPr/>
      <w:tcPr>
        <w:tcBorders>
          <w:top w:val="single" w:sz="8" w:space="0" w:color="FFD618" w:themeColor="accent1"/>
          <w:left w:val="single" w:sz="8" w:space="0" w:color="FFD618" w:themeColor="accent1"/>
          <w:bottom w:val="single" w:sz="8" w:space="0" w:color="FFD618" w:themeColor="accent1"/>
          <w:right w:val="single" w:sz="8" w:space="0" w:color="FFD618" w:themeColor="accent1"/>
        </w:tcBorders>
      </w:tcPr>
    </w:tblStylePr>
    <w:tblStylePr w:type="band1Horz">
      <w:tblPr/>
      <w:tcPr>
        <w:tcBorders>
          <w:top w:val="single" w:sz="8" w:space="0" w:color="FFD618" w:themeColor="accent1"/>
          <w:left w:val="single" w:sz="8" w:space="0" w:color="FFD618" w:themeColor="accent1"/>
          <w:bottom w:val="single" w:sz="8" w:space="0" w:color="FFD618" w:themeColor="accent1"/>
          <w:right w:val="single" w:sz="8" w:space="0" w:color="FFD618" w:themeColor="accent1"/>
        </w:tcBorders>
      </w:tcPr>
    </w:tblStylePr>
  </w:style>
  <w:style w:type="table" w:styleId="Listeclaire-Accent2">
    <w:name w:val="Light List Accent 2"/>
    <w:basedOn w:val="TableauNormal"/>
    <w:uiPriority w:val="61"/>
    <w:semiHidden/>
    <w:unhideWhenUsed/>
    <w:rsid w:val="00CA1F23"/>
    <w:rPr>
      <w:sz w:val="22"/>
      <w:szCs w:val="22"/>
    </w:rPr>
    <w:tblPr>
      <w:tblStyleRowBandSize w:val="1"/>
      <w:tblStyleColBandSize w:val="1"/>
      <w:tblBorders>
        <w:top w:val="single" w:sz="8" w:space="0" w:color="D51317" w:themeColor="accent2"/>
        <w:left w:val="single" w:sz="8" w:space="0" w:color="D51317" w:themeColor="accent2"/>
        <w:bottom w:val="single" w:sz="8" w:space="0" w:color="D51317" w:themeColor="accent2"/>
        <w:right w:val="single" w:sz="8" w:space="0" w:color="D51317" w:themeColor="accent2"/>
      </w:tblBorders>
    </w:tblPr>
    <w:tblStylePr w:type="firstRow">
      <w:pPr>
        <w:spacing w:before="0" w:after="0" w:line="240" w:lineRule="auto"/>
      </w:pPr>
      <w:rPr>
        <w:b/>
        <w:bCs/>
        <w:color w:val="FFFFFF" w:themeColor="background1"/>
      </w:rPr>
      <w:tblPr/>
      <w:tcPr>
        <w:shd w:val="clear" w:color="auto" w:fill="D51317" w:themeFill="accent2"/>
      </w:tcPr>
    </w:tblStylePr>
    <w:tblStylePr w:type="lastRow">
      <w:pPr>
        <w:spacing w:before="0" w:after="0" w:line="240" w:lineRule="auto"/>
      </w:pPr>
      <w:rPr>
        <w:b/>
        <w:bCs/>
      </w:rPr>
      <w:tblPr/>
      <w:tcPr>
        <w:tcBorders>
          <w:top w:val="double" w:sz="6" w:space="0" w:color="D51317" w:themeColor="accent2"/>
          <w:left w:val="single" w:sz="8" w:space="0" w:color="D51317" w:themeColor="accent2"/>
          <w:bottom w:val="single" w:sz="8" w:space="0" w:color="D51317" w:themeColor="accent2"/>
          <w:right w:val="single" w:sz="8" w:space="0" w:color="D51317" w:themeColor="accent2"/>
        </w:tcBorders>
      </w:tcPr>
    </w:tblStylePr>
    <w:tblStylePr w:type="firstCol">
      <w:rPr>
        <w:b/>
        <w:bCs/>
      </w:rPr>
    </w:tblStylePr>
    <w:tblStylePr w:type="lastCol">
      <w:rPr>
        <w:b/>
        <w:bCs/>
      </w:rPr>
    </w:tblStylePr>
    <w:tblStylePr w:type="band1Vert">
      <w:tblPr/>
      <w:tcPr>
        <w:tcBorders>
          <w:top w:val="single" w:sz="8" w:space="0" w:color="D51317" w:themeColor="accent2"/>
          <w:left w:val="single" w:sz="8" w:space="0" w:color="D51317" w:themeColor="accent2"/>
          <w:bottom w:val="single" w:sz="8" w:space="0" w:color="D51317" w:themeColor="accent2"/>
          <w:right w:val="single" w:sz="8" w:space="0" w:color="D51317" w:themeColor="accent2"/>
        </w:tcBorders>
      </w:tcPr>
    </w:tblStylePr>
    <w:tblStylePr w:type="band1Horz">
      <w:tblPr/>
      <w:tcPr>
        <w:tcBorders>
          <w:top w:val="single" w:sz="8" w:space="0" w:color="D51317" w:themeColor="accent2"/>
          <w:left w:val="single" w:sz="8" w:space="0" w:color="D51317" w:themeColor="accent2"/>
          <w:bottom w:val="single" w:sz="8" w:space="0" w:color="D51317" w:themeColor="accent2"/>
          <w:right w:val="single" w:sz="8" w:space="0" w:color="D51317" w:themeColor="accent2"/>
        </w:tcBorders>
      </w:tcPr>
    </w:tblStylePr>
  </w:style>
  <w:style w:type="table" w:styleId="Listeclaire-Accent3">
    <w:name w:val="Light List Accent 3"/>
    <w:basedOn w:val="TableauNormal"/>
    <w:uiPriority w:val="61"/>
    <w:semiHidden/>
    <w:unhideWhenUsed/>
    <w:rsid w:val="00CA1F23"/>
    <w:rPr>
      <w:sz w:val="22"/>
      <w:szCs w:val="22"/>
    </w:rPr>
    <w:tblPr>
      <w:tblStyleRowBandSize w:val="1"/>
      <w:tblStyleColBandSize w:val="1"/>
      <w:tblBorders>
        <w:top w:val="single" w:sz="8" w:space="0" w:color="008B38" w:themeColor="accent3"/>
        <w:left w:val="single" w:sz="8" w:space="0" w:color="008B38" w:themeColor="accent3"/>
        <w:bottom w:val="single" w:sz="8" w:space="0" w:color="008B38" w:themeColor="accent3"/>
        <w:right w:val="single" w:sz="8" w:space="0" w:color="008B38" w:themeColor="accent3"/>
      </w:tblBorders>
    </w:tblPr>
    <w:tblStylePr w:type="firstRow">
      <w:pPr>
        <w:spacing w:before="0" w:after="0" w:line="240" w:lineRule="auto"/>
      </w:pPr>
      <w:rPr>
        <w:b/>
        <w:bCs/>
        <w:color w:val="FFFFFF" w:themeColor="background1"/>
      </w:rPr>
      <w:tblPr/>
      <w:tcPr>
        <w:shd w:val="clear" w:color="auto" w:fill="008B38" w:themeFill="accent3"/>
      </w:tcPr>
    </w:tblStylePr>
    <w:tblStylePr w:type="lastRow">
      <w:pPr>
        <w:spacing w:before="0" w:after="0" w:line="240" w:lineRule="auto"/>
      </w:pPr>
      <w:rPr>
        <w:b/>
        <w:bCs/>
      </w:rPr>
      <w:tblPr/>
      <w:tcPr>
        <w:tcBorders>
          <w:top w:val="double" w:sz="6" w:space="0" w:color="008B38" w:themeColor="accent3"/>
          <w:left w:val="single" w:sz="8" w:space="0" w:color="008B38" w:themeColor="accent3"/>
          <w:bottom w:val="single" w:sz="8" w:space="0" w:color="008B38" w:themeColor="accent3"/>
          <w:right w:val="single" w:sz="8" w:space="0" w:color="008B38" w:themeColor="accent3"/>
        </w:tcBorders>
      </w:tcPr>
    </w:tblStylePr>
    <w:tblStylePr w:type="firstCol">
      <w:rPr>
        <w:b/>
        <w:bCs/>
      </w:rPr>
    </w:tblStylePr>
    <w:tblStylePr w:type="lastCol">
      <w:rPr>
        <w:b/>
        <w:bCs/>
      </w:rPr>
    </w:tblStylePr>
    <w:tblStylePr w:type="band1Vert">
      <w:tblPr/>
      <w:tcPr>
        <w:tcBorders>
          <w:top w:val="single" w:sz="8" w:space="0" w:color="008B38" w:themeColor="accent3"/>
          <w:left w:val="single" w:sz="8" w:space="0" w:color="008B38" w:themeColor="accent3"/>
          <w:bottom w:val="single" w:sz="8" w:space="0" w:color="008B38" w:themeColor="accent3"/>
          <w:right w:val="single" w:sz="8" w:space="0" w:color="008B38" w:themeColor="accent3"/>
        </w:tcBorders>
      </w:tcPr>
    </w:tblStylePr>
    <w:tblStylePr w:type="band1Horz">
      <w:tblPr/>
      <w:tcPr>
        <w:tcBorders>
          <w:top w:val="single" w:sz="8" w:space="0" w:color="008B38" w:themeColor="accent3"/>
          <w:left w:val="single" w:sz="8" w:space="0" w:color="008B38" w:themeColor="accent3"/>
          <w:bottom w:val="single" w:sz="8" w:space="0" w:color="008B38" w:themeColor="accent3"/>
          <w:right w:val="single" w:sz="8" w:space="0" w:color="008B38" w:themeColor="accent3"/>
        </w:tcBorders>
      </w:tcPr>
    </w:tblStylePr>
  </w:style>
  <w:style w:type="table" w:styleId="Listeclaire-Accent4">
    <w:name w:val="Light List Accent 4"/>
    <w:basedOn w:val="TableauNormal"/>
    <w:uiPriority w:val="61"/>
    <w:semiHidden/>
    <w:unhideWhenUsed/>
    <w:rsid w:val="00CA1F23"/>
    <w:rPr>
      <w:sz w:val="22"/>
      <w:szCs w:val="22"/>
    </w:rPr>
    <w:tblPr>
      <w:tblStyleRowBandSize w:val="1"/>
      <w:tblStyleColBandSize w:val="1"/>
      <w:tblBorders>
        <w:top w:val="single" w:sz="8" w:space="0" w:color="38AA3C" w:themeColor="accent4"/>
        <w:left w:val="single" w:sz="8" w:space="0" w:color="38AA3C" w:themeColor="accent4"/>
        <w:bottom w:val="single" w:sz="8" w:space="0" w:color="38AA3C" w:themeColor="accent4"/>
        <w:right w:val="single" w:sz="8" w:space="0" w:color="38AA3C" w:themeColor="accent4"/>
      </w:tblBorders>
    </w:tblPr>
    <w:tblStylePr w:type="firstRow">
      <w:pPr>
        <w:spacing w:before="0" w:after="0" w:line="240" w:lineRule="auto"/>
      </w:pPr>
      <w:rPr>
        <w:b/>
        <w:bCs/>
        <w:color w:val="FFFFFF" w:themeColor="background1"/>
      </w:rPr>
      <w:tblPr/>
      <w:tcPr>
        <w:shd w:val="clear" w:color="auto" w:fill="38AA3C" w:themeFill="accent4"/>
      </w:tcPr>
    </w:tblStylePr>
    <w:tblStylePr w:type="lastRow">
      <w:pPr>
        <w:spacing w:before="0" w:after="0" w:line="240" w:lineRule="auto"/>
      </w:pPr>
      <w:rPr>
        <w:b/>
        <w:bCs/>
      </w:rPr>
      <w:tblPr/>
      <w:tcPr>
        <w:tcBorders>
          <w:top w:val="double" w:sz="6" w:space="0" w:color="38AA3C" w:themeColor="accent4"/>
          <w:left w:val="single" w:sz="8" w:space="0" w:color="38AA3C" w:themeColor="accent4"/>
          <w:bottom w:val="single" w:sz="8" w:space="0" w:color="38AA3C" w:themeColor="accent4"/>
          <w:right w:val="single" w:sz="8" w:space="0" w:color="38AA3C" w:themeColor="accent4"/>
        </w:tcBorders>
      </w:tcPr>
    </w:tblStylePr>
    <w:tblStylePr w:type="firstCol">
      <w:rPr>
        <w:b/>
        <w:bCs/>
      </w:rPr>
    </w:tblStylePr>
    <w:tblStylePr w:type="lastCol">
      <w:rPr>
        <w:b/>
        <w:bCs/>
      </w:rPr>
    </w:tblStylePr>
    <w:tblStylePr w:type="band1Vert">
      <w:tblPr/>
      <w:tcPr>
        <w:tcBorders>
          <w:top w:val="single" w:sz="8" w:space="0" w:color="38AA3C" w:themeColor="accent4"/>
          <w:left w:val="single" w:sz="8" w:space="0" w:color="38AA3C" w:themeColor="accent4"/>
          <w:bottom w:val="single" w:sz="8" w:space="0" w:color="38AA3C" w:themeColor="accent4"/>
          <w:right w:val="single" w:sz="8" w:space="0" w:color="38AA3C" w:themeColor="accent4"/>
        </w:tcBorders>
      </w:tcPr>
    </w:tblStylePr>
    <w:tblStylePr w:type="band1Horz">
      <w:tblPr/>
      <w:tcPr>
        <w:tcBorders>
          <w:top w:val="single" w:sz="8" w:space="0" w:color="38AA3C" w:themeColor="accent4"/>
          <w:left w:val="single" w:sz="8" w:space="0" w:color="38AA3C" w:themeColor="accent4"/>
          <w:bottom w:val="single" w:sz="8" w:space="0" w:color="38AA3C" w:themeColor="accent4"/>
          <w:right w:val="single" w:sz="8" w:space="0" w:color="38AA3C" w:themeColor="accent4"/>
        </w:tcBorders>
      </w:tcPr>
    </w:tblStylePr>
  </w:style>
  <w:style w:type="table" w:styleId="Listeclaire-Accent5">
    <w:name w:val="Light List Accent 5"/>
    <w:basedOn w:val="TableauNormal"/>
    <w:uiPriority w:val="61"/>
    <w:semiHidden/>
    <w:unhideWhenUsed/>
    <w:rsid w:val="00CA1F23"/>
    <w:rPr>
      <w:sz w:val="22"/>
      <w:szCs w:val="22"/>
    </w:rPr>
    <w:tblPr>
      <w:tblStyleRowBandSize w:val="1"/>
      <w:tblStyleColBandSize w:val="1"/>
      <w:tblBorders>
        <w:top w:val="single" w:sz="8" w:space="0" w:color="9CC54B" w:themeColor="accent5"/>
        <w:left w:val="single" w:sz="8" w:space="0" w:color="9CC54B" w:themeColor="accent5"/>
        <w:bottom w:val="single" w:sz="8" w:space="0" w:color="9CC54B" w:themeColor="accent5"/>
        <w:right w:val="single" w:sz="8" w:space="0" w:color="9CC54B" w:themeColor="accent5"/>
      </w:tblBorders>
    </w:tblPr>
    <w:tblStylePr w:type="firstRow">
      <w:pPr>
        <w:spacing w:before="0" w:after="0" w:line="240" w:lineRule="auto"/>
      </w:pPr>
      <w:rPr>
        <w:b/>
        <w:bCs/>
        <w:color w:val="FFFFFF" w:themeColor="background1"/>
      </w:rPr>
      <w:tblPr/>
      <w:tcPr>
        <w:shd w:val="clear" w:color="auto" w:fill="9CC54B" w:themeFill="accent5"/>
      </w:tcPr>
    </w:tblStylePr>
    <w:tblStylePr w:type="lastRow">
      <w:pPr>
        <w:spacing w:before="0" w:after="0" w:line="240" w:lineRule="auto"/>
      </w:pPr>
      <w:rPr>
        <w:b/>
        <w:bCs/>
      </w:rPr>
      <w:tblPr/>
      <w:tcPr>
        <w:tcBorders>
          <w:top w:val="double" w:sz="6" w:space="0" w:color="9CC54B" w:themeColor="accent5"/>
          <w:left w:val="single" w:sz="8" w:space="0" w:color="9CC54B" w:themeColor="accent5"/>
          <w:bottom w:val="single" w:sz="8" w:space="0" w:color="9CC54B" w:themeColor="accent5"/>
          <w:right w:val="single" w:sz="8" w:space="0" w:color="9CC54B" w:themeColor="accent5"/>
        </w:tcBorders>
      </w:tcPr>
    </w:tblStylePr>
    <w:tblStylePr w:type="firstCol">
      <w:rPr>
        <w:b/>
        <w:bCs/>
      </w:rPr>
    </w:tblStylePr>
    <w:tblStylePr w:type="lastCol">
      <w:rPr>
        <w:b/>
        <w:bCs/>
      </w:rPr>
    </w:tblStylePr>
    <w:tblStylePr w:type="band1Vert">
      <w:tblPr/>
      <w:tcPr>
        <w:tcBorders>
          <w:top w:val="single" w:sz="8" w:space="0" w:color="9CC54B" w:themeColor="accent5"/>
          <w:left w:val="single" w:sz="8" w:space="0" w:color="9CC54B" w:themeColor="accent5"/>
          <w:bottom w:val="single" w:sz="8" w:space="0" w:color="9CC54B" w:themeColor="accent5"/>
          <w:right w:val="single" w:sz="8" w:space="0" w:color="9CC54B" w:themeColor="accent5"/>
        </w:tcBorders>
      </w:tcPr>
    </w:tblStylePr>
    <w:tblStylePr w:type="band1Horz">
      <w:tblPr/>
      <w:tcPr>
        <w:tcBorders>
          <w:top w:val="single" w:sz="8" w:space="0" w:color="9CC54B" w:themeColor="accent5"/>
          <w:left w:val="single" w:sz="8" w:space="0" w:color="9CC54B" w:themeColor="accent5"/>
          <w:bottom w:val="single" w:sz="8" w:space="0" w:color="9CC54B" w:themeColor="accent5"/>
          <w:right w:val="single" w:sz="8" w:space="0" w:color="9CC54B" w:themeColor="accent5"/>
        </w:tcBorders>
      </w:tcPr>
    </w:tblStylePr>
  </w:style>
  <w:style w:type="table" w:styleId="Listeclaire-Accent6">
    <w:name w:val="Light List Accent 6"/>
    <w:basedOn w:val="TableauNormal"/>
    <w:uiPriority w:val="61"/>
    <w:semiHidden/>
    <w:unhideWhenUsed/>
    <w:rsid w:val="00CA1F23"/>
    <w:rPr>
      <w:sz w:val="22"/>
      <w:szCs w:val="22"/>
    </w:rPr>
    <w:tblPr>
      <w:tblStyleRowBandSize w:val="1"/>
      <w:tblStyleColBandSize w:val="1"/>
      <w:tblBorders>
        <w:top w:val="single" w:sz="8" w:space="0" w:color="F0CEDD" w:themeColor="accent6"/>
        <w:left w:val="single" w:sz="8" w:space="0" w:color="F0CEDD" w:themeColor="accent6"/>
        <w:bottom w:val="single" w:sz="8" w:space="0" w:color="F0CEDD" w:themeColor="accent6"/>
        <w:right w:val="single" w:sz="8" w:space="0" w:color="F0CEDD" w:themeColor="accent6"/>
      </w:tblBorders>
    </w:tblPr>
    <w:tblStylePr w:type="firstRow">
      <w:pPr>
        <w:spacing w:before="0" w:after="0" w:line="240" w:lineRule="auto"/>
      </w:pPr>
      <w:rPr>
        <w:b/>
        <w:bCs/>
        <w:color w:val="FFFFFF" w:themeColor="background1"/>
      </w:rPr>
      <w:tblPr/>
      <w:tcPr>
        <w:shd w:val="clear" w:color="auto" w:fill="F0CEDD" w:themeFill="accent6"/>
      </w:tcPr>
    </w:tblStylePr>
    <w:tblStylePr w:type="lastRow">
      <w:pPr>
        <w:spacing w:before="0" w:after="0" w:line="240" w:lineRule="auto"/>
      </w:pPr>
      <w:rPr>
        <w:b/>
        <w:bCs/>
      </w:rPr>
      <w:tblPr/>
      <w:tcPr>
        <w:tcBorders>
          <w:top w:val="double" w:sz="6" w:space="0" w:color="F0CEDD" w:themeColor="accent6"/>
          <w:left w:val="single" w:sz="8" w:space="0" w:color="F0CEDD" w:themeColor="accent6"/>
          <w:bottom w:val="single" w:sz="8" w:space="0" w:color="F0CEDD" w:themeColor="accent6"/>
          <w:right w:val="single" w:sz="8" w:space="0" w:color="F0CEDD" w:themeColor="accent6"/>
        </w:tcBorders>
      </w:tcPr>
    </w:tblStylePr>
    <w:tblStylePr w:type="firstCol">
      <w:rPr>
        <w:b/>
        <w:bCs/>
      </w:rPr>
    </w:tblStylePr>
    <w:tblStylePr w:type="lastCol">
      <w:rPr>
        <w:b/>
        <w:bCs/>
      </w:rPr>
    </w:tblStylePr>
    <w:tblStylePr w:type="band1Vert">
      <w:tblPr/>
      <w:tcPr>
        <w:tcBorders>
          <w:top w:val="single" w:sz="8" w:space="0" w:color="F0CEDD" w:themeColor="accent6"/>
          <w:left w:val="single" w:sz="8" w:space="0" w:color="F0CEDD" w:themeColor="accent6"/>
          <w:bottom w:val="single" w:sz="8" w:space="0" w:color="F0CEDD" w:themeColor="accent6"/>
          <w:right w:val="single" w:sz="8" w:space="0" w:color="F0CEDD" w:themeColor="accent6"/>
        </w:tcBorders>
      </w:tcPr>
    </w:tblStylePr>
    <w:tblStylePr w:type="band1Horz">
      <w:tblPr/>
      <w:tcPr>
        <w:tcBorders>
          <w:top w:val="single" w:sz="8" w:space="0" w:color="F0CEDD" w:themeColor="accent6"/>
          <w:left w:val="single" w:sz="8" w:space="0" w:color="F0CEDD" w:themeColor="accent6"/>
          <w:bottom w:val="single" w:sz="8" w:space="0" w:color="F0CEDD" w:themeColor="accent6"/>
          <w:right w:val="single" w:sz="8" w:space="0" w:color="F0CEDD" w:themeColor="accent6"/>
        </w:tcBorders>
      </w:tcPr>
    </w:tblStylePr>
  </w:style>
  <w:style w:type="paragraph" w:styleId="Listecontinue">
    <w:name w:val="List Continue"/>
    <w:basedOn w:val="Normal"/>
    <w:uiPriority w:val="99"/>
    <w:semiHidden/>
    <w:unhideWhenUsed/>
    <w:rsid w:val="00CA1F23"/>
    <w:pPr>
      <w:spacing w:after="120"/>
      <w:ind w:left="283"/>
      <w:contextualSpacing/>
    </w:pPr>
  </w:style>
  <w:style w:type="paragraph" w:styleId="Listecontinue2">
    <w:name w:val="List Continue 2"/>
    <w:basedOn w:val="Normal"/>
    <w:uiPriority w:val="99"/>
    <w:semiHidden/>
    <w:unhideWhenUsed/>
    <w:rsid w:val="00CA1F23"/>
    <w:pPr>
      <w:spacing w:after="120"/>
      <w:ind w:left="566"/>
      <w:contextualSpacing/>
    </w:pPr>
  </w:style>
  <w:style w:type="paragraph" w:styleId="Listecontinue3">
    <w:name w:val="List Continue 3"/>
    <w:basedOn w:val="Normal"/>
    <w:uiPriority w:val="99"/>
    <w:semiHidden/>
    <w:unhideWhenUsed/>
    <w:rsid w:val="00CA1F23"/>
    <w:pPr>
      <w:spacing w:after="120"/>
      <w:ind w:left="849"/>
      <w:contextualSpacing/>
    </w:pPr>
  </w:style>
  <w:style w:type="paragraph" w:styleId="Listecontinue4">
    <w:name w:val="List Continue 4"/>
    <w:basedOn w:val="Normal"/>
    <w:uiPriority w:val="99"/>
    <w:semiHidden/>
    <w:unhideWhenUsed/>
    <w:rsid w:val="00CA1F23"/>
    <w:pPr>
      <w:spacing w:after="120"/>
      <w:ind w:left="1132"/>
      <w:contextualSpacing/>
    </w:pPr>
  </w:style>
  <w:style w:type="paragraph" w:styleId="Listecontinue5">
    <w:name w:val="List Continue 5"/>
    <w:basedOn w:val="Normal"/>
    <w:uiPriority w:val="99"/>
    <w:semiHidden/>
    <w:unhideWhenUsed/>
    <w:rsid w:val="00CA1F23"/>
    <w:pPr>
      <w:spacing w:after="120"/>
      <w:ind w:left="1415"/>
      <w:contextualSpacing/>
    </w:pPr>
  </w:style>
  <w:style w:type="table" w:styleId="Listecouleur">
    <w:name w:val="Colorful List"/>
    <w:basedOn w:val="TableauNormal"/>
    <w:uiPriority w:val="72"/>
    <w:semiHidden/>
    <w:unhideWhenUsed/>
    <w:rsid w:val="00CA1F23"/>
    <w:rPr>
      <w:color w:val="28499A" w:themeColor="text1"/>
      <w:sz w:val="22"/>
      <w:szCs w:val="22"/>
    </w:rPr>
    <w:tblPr>
      <w:tblStyleRowBandSize w:val="1"/>
      <w:tblStyleColBandSize w:val="1"/>
    </w:tblPr>
    <w:tcPr>
      <w:shd w:val="clear" w:color="auto" w:fill="E6EBF8" w:themeFill="text1" w:themeFillTint="19"/>
    </w:tcPr>
    <w:tblStylePr w:type="firstRow">
      <w:rPr>
        <w:b/>
        <w:bCs/>
        <w:color w:val="FFFFFF" w:themeColor="background1"/>
      </w:rPr>
      <w:tblPr/>
      <w:tcPr>
        <w:tcBorders>
          <w:bottom w:val="single" w:sz="12" w:space="0" w:color="FFFFFF" w:themeColor="background1"/>
        </w:tcBorders>
        <w:shd w:val="clear" w:color="auto" w:fill="AA0F12" w:themeFill="accent2" w:themeFillShade="CC"/>
      </w:tcPr>
    </w:tblStylePr>
    <w:tblStylePr w:type="lastRow">
      <w:rPr>
        <w:b/>
        <w:bCs/>
        <w:color w:val="AA0F12" w:themeColor="accent2" w:themeShade="CC"/>
      </w:rPr>
      <w:tblPr/>
      <w:tcPr>
        <w:tcBorders>
          <w:top w:val="single" w:sz="12" w:space="0" w:color="28499A"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DEF" w:themeFill="text1" w:themeFillTint="3F"/>
      </w:tcPr>
    </w:tblStylePr>
    <w:tblStylePr w:type="band1Horz">
      <w:tblPr/>
      <w:tcPr>
        <w:shd w:val="clear" w:color="auto" w:fill="CCD7F2" w:themeFill="text1" w:themeFillTint="33"/>
      </w:tcPr>
    </w:tblStylePr>
  </w:style>
  <w:style w:type="table" w:styleId="Listecouleur-Accent1">
    <w:name w:val="Colorful List Accent 1"/>
    <w:basedOn w:val="TableauNormal"/>
    <w:uiPriority w:val="72"/>
    <w:semiHidden/>
    <w:unhideWhenUsed/>
    <w:rsid w:val="00CA1F23"/>
    <w:rPr>
      <w:color w:val="28499A" w:themeColor="text1"/>
      <w:sz w:val="22"/>
      <w:szCs w:val="22"/>
    </w:rPr>
    <w:tblPr>
      <w:tblStyleRowBandSize w:val="1"/>
      <w:tblStyleColBandSize w:val="1"/>
    </w:tblPr>
    <w:tcPr>
      <w:shd w:val="clear" w:color="auto" w:fill="FFFAE8" w:themeFill="accent1" w:themeFillTint="19"/>
    </w:tcPr>
    <w:tblStylePr w:type="firstRow">
      <w:rPr>
        <w:b/>
        <w:bCs/>
        <w:color w:val="FFFFFF" w:themeColor="background1"/>
      </w:rPr>
      <w:tblPr/>
      <w:tcPr>
        <w:tcBorders>
          <w:bottom w:val="single" w:sz="12" w:space="0" w:color="FFFFFF" w:themeColor="background1"/>
        </w:tcBorders>
        <w:shd w:val="clear" w:color="auto" w:fill="AA0F12" w:themeFill="accent2" w:themeFillShade="CC"/>
      </w:tcPr>
    </w:tblStylePr>
    <w:tblStylePr w:type="lastRow">
      <w:rPr>
        <w:b/>
        <w:bCs/>
        <w:color w:val="AA0F12" w:themeColor="accent2" w:themeShade="CC"/>
      </w:rPr>
      <w:tblPr/>
      <w:tcPr>
        <w:tcBorders>
          <w:top w:val="single" w:sz="12" w:space="0" w:color="28499A"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4C5" w:themeFill="accent1" w:themeFillTint="3F"/>
      </w:tcPr>
    </w:tblStylePr>
    <w:tblStylePr w:type="band1Horz">
      <w:tblPr/>
      <w:tcPr>
        <w:shd w:val="clear" w:color="auto" w:fill="FFF6D0" w:themeFill="accent1" w:themeFillTint="33"/>
      </w:tcPr>
    </w:tblStylePr>
  </w:style>
  <w:style w:type="table" w:styleId="Listecouleur-Accent2">
    <w:name w:val="Colorful List Accent 2"/>
    <w:basedOn w:val="TableauNormal"/>
    <w:uiPriority w:val="72"/>
    <w:semiHidden/>
    <w:unhideWhenUsed/>
    <w:rsid w:val="00CA1F23"/>
    <w:rPr>
      <w:color w:val="28499A" w:themeColor="text1"/>
      <w:sz w:val="22"/>
      <w:szCs w:val="22"/>
    </w:rPr>
    <w:tblPr>
      <w:tblStyleRowBandSize w:val="1"/>
      <w:tblStyleColBandSize w:val="1"/>
    </w:tblPr>
    <w:tcPr>
      <w:shd w:val="clear" w:color="auto" w:fill="FCE5E6" w:themeFill="accent2" w:themeFillTint="19"/>
    </w:tcPr>
    <w:tblStylePr w:type="firstRow">
      <w:rPr>
        <w:b/>
        <w:bCs/>
        <w:color w:val="FFFFFF" w:themeColor="background1"/>
      </w:rPr>
      <w:tblPr/>
      <w:tcPr>
        <w:tcBorders>
          <w:bottom w:val="single" w:sz="12" w:space="0" w:color="FFFFFF" w:themeColor="background1"/>
        </w:tcBorders>
        <w:shd w:val="clear" w:color="auto" w:fill="AA0F12" w:themeFill="accent2" w:themeFillShade="CC"/>
      </w:tcPr>
    </w:tblStylePr>
    <w:tblStylePr w:type="lastRow">
      <w:rPr>
        <w:b/>
        <w:bCs/>
        <w:color w:val="AA0F12" w:themeColor="accent2" w:themeShade="CC"/>
      </w:rPr>
      <w:tblPr/>
      <w:tcPr>
        <w:tcBorders>
          <w:top w:val="single" w:sz="12" w:space="0" w:color="28499A"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BFC0" w:themeFill="accent2" w:themeFillTint="3F"/>
      </w:tcPr>
    </w:tblStylePr>
    <w:tblStylePr w:type="band1Horz">
      <w:tblPr/>
      <w:tcPr>
        <w:shd w:val="clear" w:color="auto" w:fill="FACBCC" w:themeFill="accent2" w:themeFillTint="33"/>
      </w:tcPr>
    </w:tblStylePr>
  </w:style>
  <w:style w:type="table" w:styleId="Listecouleur-Accent3">
    <w:name w:val="Colorful List Accent 3"/>
    <w:basedOn w:val="TableauNormal"/>
    <w:uiPriority w:val="72"/>
    <w:semiHidden/>
    <w:unhideWhenUsed/>
    <w:rsid w:val="00CA1F23"/>
    <w:rPr>
      <w:color w:val="28499A" w:themeColor="text1"/>
      <w:sz w:val="22"/>
      <w:szCs w:val="22"/>
    </w:rPr>
    <w:tblPr>
      <w:tblStyleRowBandSize w:val="1"/>
      <w:tblStyleColBandSize w:val="1"/>
    </w:tblPr>
    <w:tcPr>
      <w:shd w:val="clear" w:color="auto" w:fill="DAFFE9" w:themeFill="accent3" w:themeFillTint="19"/>
    </w:tcPr>
    <w:tblStylePr w:type="firstRow">
      <w:rPr>
        <w:b/>
        <w:bCs/>
        <w:color w:val="FFFFFF" w:themeColor="background1"/>
      </w:rPr>
      <w:tblPr/>
      <w:tcPr>
        <w:tcBorders>
          <w:bottom w:val="single" w:sz="12" w:space="0" w:color="FFFFFF" w:themeColor="background1"/>
        </w:tcBorders>
        <w:shd w:val="clear" w:color="auto" w:fill="2C872F" w:themeFill="accent4" w:themeFillShade="CC"/>
      </w:tcPr>
    </w:tblStylePr>
    <w:tblStylePr w:type="lastRow">
      <w:rPr>
        <w:b/>
        <w:bCs/>
        <w:color w:val="2C872F" w:themeColor="accent4" w:themeShade="CC"/>
      </w:rPr>
      <w:tblPr/>
      <w:tcPr>
        <w:tcBorders>
          <w:top w:val="single" w:sz="12" w:space="0" w:color="28499A"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3FFC8" w:themeFill="accent3" w:themeFillTint="3F"/>
      </w:tcPr>
    </w:tblStylePr>
    <w:tblStylePr w:type="band1Horz">
      <w:tblPr/>
      <w:tcPr>
        <w:shd w:val="clear" w:color="auto" w:fill="B4FFD2" w:themeFill="accent3" w:themeFillTint="33"/>
      </w:tcPr>
    </w:tblStylePr>
  </w:style>
  <w:style w:type="table" w:styleId="Listecouleur-Accent4">
    <w:name w:val="Colorful List Accent 4"/>
    <w:basedOn w:val="TableauNormal"/>
    <w:uiPriority w:val="72"/>
    <w:semiHidden/>
    <w:unhideWhenUsed/>
    <w:rsid w:val="00CA1F23"/>
    <w:rPr>
      <w:color w:val="28499A" w:themeColor="text1"/>
      <w:sz w:val="22"/>
      <w:szCs w:val="22"/>
    </w:rPr>
    <w:tblPr>
      <w:tblStyleRowBandSize w:val="1"/>
      <w:tblStyleColBandSize w:val="1"/>
    </w:tblPr>
    <w:tcPr>
      <w:shd w:val="clear" w:color="auto" w:fill="E9F8EA" w:themeFill="accent4" w:themeFillTint="19"/>
    </w:tcPr>
    <w:tblStylePr w:type="firstRow">
      <w:rPr>
        <w:b/>
        <w:bCs/>
        <w:color w:val="FFFFFF" w:themeColor="background1"/>
      </w:rPr>
      <w:tblPr/>
      <w:tcPr>
        <w:tcBorders>
          <w:bottom w:val="single" w:sz="12" w:space="0" w:color="FFFFFF" w:themeColor="background1"/>
        </w:tcBorders>
        <w:shd w:val="clear" w:color="auto" w:fill="006F2C" w:themeFill="accent3" w:themeFillShade="CC"/>
      </w:tcPr>
    </w:tblStylePr>
    <w:tblStylePr w:type="lastRow">
      <w:rPr>
        <w:b/>
        <w:bCs/>
        <w:color w:val="006F2C" w:themeColor="accent3" w:themeShade="CC"/>
      </w:rPr>
      <w:tblPr/>
      <w:tcPr>
        <w:tcBorders>
          <w:top w:val="single" w:sz="12" w:space="0" w:color="28499A"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AEDCB" w:themeFill="accent4" w:themeFillTint="3F"/>
      </w:tcPr>
    </w:tblStylePr>
    <w:tblStylePr w:type="band1Horz">
      <w:tblPr/>
      <w:tcPr>
        <w:shd w:val="clear" w:color="auto" w:fill="D4F1D4" w:themeFill="accent4" w:themeFillTint="33"/>
      </w:tcPr>
    </w:tblStylePr>
  </w:style>
  <w:style w:type="table" w:styleId="Listecouleur-Accent5">
    <w:name w:val="Colorful List Accent 5"/>
    <w:basedOn w:val="TableauNormal"/>
    <w:uiPriority w:val="72"/>
    <w:semiHidden/>
    <w:unhideWhenUsed/>
    <w:rsid w:val="00CA1F23"/>
    <w:rPr>
      <w:color w:val="28499A" w:themeColor="text1"/>
      <w:sz w:val="22"/>
      <w:szCs w:val="22"/>
    </w:rPr>
    <w:tblPr>
      <w:tblStyleRowBandSize w:val="1"/>
      <w:tblStyleColBandSize w:val="1"/>
    </w:tblPr>
    <w:tcPr>
      <w:shd w:val="clear" w:color="auto" w:fill="F5F9ED" w:themeFill="accent5" w:themeFillTint="19"/>
    </w:tcPr>
    <w:tblStylePr w:type="firstRow">
      <w:rPr>
        <w:b/>
        <w:bCs/>
        <w:color w:val="FFFFFF" w:themeColor="background1"/>
      </w:rPr>
      <w:tblPr/>
      <w:tcPr>
        <w:tcBorders>
          <w:bottom w:val="single" w:sz="12" w:space="0" w:color="FFFFFF" w:themeColor="background1"/>
        </w:tcBorders>
        <w:shd w:val="clear" w:color="auto" w:fill="DB89AD" w:themeFill="accent6" w:themeFillShade="CC"/>
      </w:tcPr>
    </w:tblStylePr>
    <w:tblStylePr w:type="lastRow">
      <w:rPr>
        <w:b/>
        <w:bCs/>
        <w:color w:val="DB89AD" w:themeColor="accent6" w:themeShade="CC"/>
      </w:rPr>
      <w:tblPr/>
      <w:tcPr>
        <w:tcBorders>
          <w:top w:val="single" w:sz="12" w:space="0" w:color="28499A"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F0D2" w:themeFill="accent5" w:themeFillTint="3F"/>
      </w:tcPr>
    </w:tblStylePr>
    <w:tblStylePr w:type="band1Horz">
      <w:tblPr/>
      <w:tcPr>
        <w:shd w:val="clear" w:color="auto" w:fill="EBF3DA" w:themeFill="accent5" w:themeFillTint="33"/>
      </w:tcPr>
    </w:tblStylePr>
  </w:style>
  <w:style w:type="table" w:styleId="Listecouleur-Accent6">
    <w:name w:val="Colorful List Accent 6"/>
    <w:basedOn w:val="TableauNormal"/>
    <w:uiPriority w:val="72"/>
    <w:semiHidden/>
    <w:unhideWhenUsed/>
    <w:rsid w:val="00CA1F23"/>
    <w:rPr>
      <w:color w:val="28499A" w:themeColor="text1"/>
      <w:sz w:val="22"/>
      <w:szCs w:val="22"/>
    </w:rPr>
    <w:tblPr>
      <w:tblStyleRowBandSize w:val="1"/>
      <w:tblStyleColBandSize w:val="1"/>
    </w:tblPr>
    <w:tcPr>
      <w:shd w:val="clear" w:color="auto" w:fill="FDFAFB" w:themeFill="accent6" w:themeFillTint="19"/>
    </w:tcPr>
    <w:tblStylePr w:type="firstRow">
      <w:rPr>
        <w:b/>
        <w:bCs/>
        <w:color w:val="FFFFFF" w:themeColor="background1"/>
      </w:rPr>
      <w:tblPr/>
      <w:tcPr>
        <w:tcBorders>
          <w:bottom w:val="single" w:sz="12" w:space="0" w:color="FFFFFF" w:themeColor="background1"/>
        </w:tcBorders>
        <w:shd w:val="clear" w:color="auto" w:fill="7EA435" w:themeFill="accent5" w:themeFillShade="CC"/>
      </w:tcPr>
    </w:tblStylePr>
    <w:tblStylePr w:type="lastRow">
      <w:rPr>
        <w:b/>
        <w:bCs/>
        <w:color w:val="7EA435" w:themeColor="accent5" w:themeShade="CC"/>
      </w:rPr>
      <w:tblPr/>
      <w:tcPr>
        <w:tcBorders>
          <w:top w:val="single" w:sz="12" w:space="0" w:color="28499A"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F2F6" w:themeFill="accent6" w:themeFillTint="3F"/>
      </w:tcPr>
    </w:tblStylePr>
    <w:tblStylePr w:type="band1Horz">
      <w:tblPr/>
      <w:tcPr>
        <w:shd w:val="clear" w:color="auto" w:fill="FCF5F8" w:themeFill="accent6" w:themeFillTint="33"/>
      </w:tcPr>
    </w:tblStylePr>
  </w:style>
  <w:style w:type="table" w:styleId="Listefonce">
    <w:name w:val="Dark List"/>
    <w:basedOn w:val="TableauNormal"/>
    <w:uiPriority w:val="70"/>
    <w:semiHidden/>
    <w:unhideWhenUsed/>
    <w:rsid w:val="00CA1F23"/>
    <w:rPr>
      <w:color w:val="FFFFFF" w:themeColor="background1"/>
      <w:sz w:val="22"/>
      <w:szCs w:val="22"/>
    </w:rPr>
    <w:tblPr>
      <w:tblStyleRowBandSize w:val="1"/>
      <w:tblStyleColBandSize w:val="1"/>
    </w:tblPr>
    <w:tcPr>
      <w:shd w:val="clear" w:color="auto" w:fill="28499A" w:themeFill="text1"/>
    </w:tcPr>
    <w:tblStylePr w:type="firstRow">
      <w:rPr>
        <w:b/>
        <w:bCs/>
      </w:rPr>
      <w:tblPr/>
      <w:tcPr>
        <w:tcBorders>
          <w:top w:val="nil"/>
          <w:left w:val="nil"/>
          <w:bottom w:val="single" w:sz="18" w:space="0" w:color="FFFFFF" w:themeColor="background1"/>
          <w:right w:val="nil"/>
          <w:insideH w:val="nil"/>
          <w:insideV w:val="nil"/>
        </w:tcBorders>
        <w:shd w:val="clear" w:color="auto" w:fill="28499A" w:themeFill="text1"/>
      </w:tcPr>
    </w:tblStylePr>
    <w:tblStylePr w:type="lastRow">
      <w:tblPr/>
      <w:tcPr>
        <w:tcBorders>
          <w:top w:val="single" w:sz="18" w:space="0" w:color="FFFFFF" w:themeColor="background1"/>
          <w:left w:val="nil"/>
          <w:bottom w:val="nil"/>
          <w:right w:val="nil"/>
          <w:insideH w:val="nil"/>
          <w:insideV w:val="nil"/>
        </w:tcBorders>
        <w:shd w:val="clear" w:color="auto" w:fill="14244C"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1E3673"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1E3673" w:themeFill="text1" w:themeFillShade="BF"/>
      </w:tcPr>
    </w:tblStylePr>
    <w:tblStylePr w:type="band1Vert">
      <w:tblPr/>
      <w:tcPr>
        <w:tcBorders>
          <w:top w:val="nil"/>
          <w:left w:val="nil"/>
          <w:bottom w:val="nil"/>
          <w:right w:val="nil"/>
          <w:insideH w:val="nil"/>
          <w:insideV w:val="nil"/>
        </w:tcBorders>
        <w:shd w:val="clear" w:color="auto" w:fill="1E3673" w:themeFill="text1" w:themeFillShade="BF"/>
      </w:tcPr>
    </w:tblStylePr>
    <w:tblStylePr w:type="band1Horz">
      <w:tblPr/>
      <w:tcPr>
        <w:tcBorders>
          <w:top w:val="nil"/>
          <w:left w:val="nil"/>
          <w:bottom w:val="nil"/>
          <w:right w:val="nil"/>
          <w:insideH w:val="nil"/>
          <w:insideV w:val="nil"/>
        </w:tcBorders>
        <w:shd w:val="clear" w:color="auto" w:fill="1E3673" w:themeFill="text1" w:themeFillShade="BF"/>
      </w:tcPr>
    </w:tblStylePr>
  </w:style>
  <w:style w:type="table" w:styleId="Listefonce-Accent1">
    <w:name w:val="Dark List Accent 1"/>
    <w:basedOn w:val="TableauNormal"/>
    <w:uiPriority w:val="70"/>
    <w:semiHidden/>
    <w:unhideWhenUsed/>
    <w:rsid w:val="00CA1F23"/>
    <w:rPr>
      <w:color w:val="FFFFFF" w:themeColor="background1"/>
      <w:sz w:val="22"/>
      <w:szCs w:val="22"/>
    </w:rPr>
    <w:tblPr>
      <w:tblStyleRowBandSize w:val="1"/>
      <w:tblStyleColBandSize w:val="1"/>
    </w:tblPr>
    <w:tcPr>
      <w:shd w:val="clear" w:color="auto" w:fill="FFD618"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8499A" w:themeFill="text1"/>
      </w:tcPr>
    </w:tblStylePr>
    <w:tblStylePr w:type="lastRow">
      <w:tblPr/>
      <w:tcPr>
        <w:tcBorders>
          <w:top w:val="single" w:sz="18" w:space="0" w:color="FFFFFF" w:themeColor="background1"/>
          <w:left w:val="nil"/>
          <w:bottom w:val="nil"/>
          <w:right w:val="nil"/>
          <w:insideH w:val="nil"/>
          <w:insideV w:val="nil"/>
        </w:tcBorders>
        <w:shd w:val="clear" w:color="auto" w:fill="8A710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D0AB0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D0AB00" w:themeFill="accent1" w:themeFillShade="BF"/>
      </w:tcPr>
    </w:tblStylePr>
    <w:tblStylePr w:type="band1Vert">
      <w:tblPr/>
      <w:tcPr>
        <w:tcBorders>
          <w:top w:val="nil"/>
          <w:left w:val="nil"/>
          <w:bottom w:val="nil"/>
          <w:right w:val="nil"/>
          <w:insideH w:val="nil"/>
          <w:insideV w:val="nil"/>
        </w:tcBorders>
        <w:shd w:val="clear" w:color="auto" w:fill="D0AB00" w:themeFill="accent1" w:themeFillShade="BF"/>
      </w:tcPr>
    </w:tblStylePr>
    <w:tblStylePr w:type="band1Horz">
      <w:tblPr/>
      <w:tcPr>
        <w:tcBorders>
          <w:top w:val="nil"/>
          <w:left w:val="nil"/>
          <w:bottom w:val="nil"/>
          <w:right w:val="nil"/>
          <w:insideH w:val="nil"/>
          <w:insideV w:val="nil"/>
        </w:tcBorders>
        <w:shd w:val="clear" w:color="auto" w:fill="D0AB00" w:themeFill="accent1" w:themeFillShade="BF"/>
      </w:tcPr>
    </w:tblStylePr>
  </w:style>
  <w:style w:type="table" w:styleId="Listefonce-Accent2">
    <w:name w:val="Dark List Accent 2"/>
    <w:basedOn w:val="TableauNormal"/>
    <w:uiPriority w:val="70"/>
    <w:semiHidden/>
    <w:unhideWhenUsed/>
    <w:rsid w:val="00CA1F23"/>
    <w:rPr>
      <w:color w:val="FFFFFF" w:themeColor="background1"/>
      <w:sz w:val="22"/>
      <w:szCs w:val="22"/>
    </w:rPr>
    <w:tblPr>
      <w:tblStyleRowBandSize w:val="1"/>
      <w:tblStyleColBandSize w:val="1"/>
    </w:tblPr>
    <w:tcPr>
      <w:shd w:val="clear" w:color="auto" w:fill="D5131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28499A" w:themeFill="text1"/>
      </w:tcPr>
    </w:tblStylePr>
    <w:tblStylePr w:type="lastRow">
      <w:tblPr/>
      <w:tcPr>
        <w:tcBorders>
          <w:top w:val="single" w:sz="18" w:space="0" w:color="FFFFFF" w:themeColor="background1"/>
          <w:left w:val="nil"/>
          <w:bottom w:val="nil"/>
          <w:right w:val="nil"/>
          <w:insideH w:val="nil"/>
          <w:insideV w:val="nil"/>
        </w:tcBorders>
        <w:shd w:val="clear" w:color="auto" w:fill="6909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F0E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F0E11" w:themeFill="accent2" w:themeFillShade="BF"/>
      </w:tcPr>
    </w:tblStylePr>
    <w:tblStylePr w:type="band1Vert">
      <w:tblPr/>
      <w:tcPr>
        <w:tcBorders>
          <w:top w:val="nil"/>
          <w:left w:val="nil"/>
          <w:bottom w:val="nil"/>
          <w:right w:val="nil"/>
          <w:insideH w:val="nil"/>
          <w:insideV w:val="nil"/>
        </w:tcBorders>
        <w:shd w:val="clear" w:color="auto" w:fill="9F0E11" w:themeFill="accent2" w:themeFillShade="BF"/>
      </w:tcPr>
    </w:tblStylePr>
    <w:tblStylePr w:type="band1Horz">
      <w:tblPr/>
      <w:tcPr>
        <w:tcBorders>
          <w:top w:val="nil"/>
          <w:left w:val="nil"/>
          <w:bottom w:val="nil"/>
          <w:right w:val="nil"/>
          <w:insideH w:val="nil"/>
          <w:insideV w:val="nil"/>
        </w:tcBorders>
        <w:shd w:val="clear" w:color="auto" w:fill="9F0E11" w:themeFill="accent2" w:themeFillShade="BF"/>
      </w:tcPr>
    </w:tblStylePr>
  </w:style>
  <w:style w:type="table" w:styleId="Listefonce-Accent3">
    <w:name w:val="Dark List Accent 3"/>
    <w:basedOn w:val="TableauNormal"/>
    <w:uiPriority w:val="70"/>
    <w:semiHidden/>
    <w:unhideWhenUsed/>
    <w:rsid w:val="00CA1F23"/>
    <w:rPr>
      <w:color w:val="FFFFFF" w:themeColor="background1"/>
      <w:sz w:val="22"/>
      <w:szCs w:val="22"/>
    </w:rPr>
    <w:tblPr>
      <w:tblStyleRowBandSize w:val="1"/>
      <w:tblStyleColBandSize w:val="1"/>
    </w:tblPr>
    <w:tcPr>
      <w:shd w:val="clear" w:color="auto" w:fill="008B38"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28499A" w:themeFill="text1"/>
      </w:tcPr>
    </w:tblStylePr>
    <w:tblStylePr w:type="lastRow">
      <w:tblPr/>
      <w:tcPr>
        <w:tcBorders>
          <w:top w:val="single" w:sz="18" w:space="0" w:color="FFFFFF" w:themeColor="background1"/>
          <w:left w:val="nil"/>
          <w:bottom w:val="nil"/>
          <w:right w:val="nil"/>
          <w:insideH w:val="nil"/>
          <w:insideV w:val="nil"/>
        </w:tcBorders>
        <w:shd w:val="clear" w:color="auto" w:fill="00451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6829"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6829" w:themeFill="accent3" w:themeFillShade="BF"/>
      </w:tcPr>
    </w:tblStylePr>
    <w:tblStylePr w:type="band1Vert">
      <w:tblPr/>
      <w:tcPr>
        <w:tcBorders>
          <w:top w:val="nil"/>
          <w:left w:val="nil"/>
          <w:bottom w:val="nil"/>
          <w:right w:val="nil"/>
          <w:insideH w:val="nil"/>
          <w:insideV w:val="nil"/>
        </w:tcBorders>
        <w:shd w:val="clear" w:color="auto" w:fill="006829" w:themeFill="accent3" w:themeFillShade="BF"/>
      </w:tcPr>
    </w:tblStylePr>
    <w:tblStylePr w:type="band1Horz">
      <w:tblPr/>
      <w:tcPr>
        <w:tcBorders>
          <w:top w:val="nil"/>
          <w:left w:val="nil"/>
          <w:bottom w:val="nil"/>
          <w:right w:val="nil"/>
          <w:insideH w:val="nil"/>
          <w:insideV w:val="nil"/>
        </w:tcBorders>
        <w:shd w:val="clear" w:color="auto" w:fill="006829" w:themeFill="accent3" w:themeFillShade="BF"/>
      </w:tcPr>
    </w:tblStylePr>
  </w:style>
  <w:style w:type="table" w:styleId="Listefonce-Accent4">
    <w:name w:val="Dark List Accent 4"/>
    <w:basedOn w:val="TableauNormal"/>
    <w:uiPriority w:val="70"/>
    <w:semiHidden/>
    <w:unhideWhenUsed/>
    <w:rsid w:val="00CA1F23"/>
    <w:rPr>
      <w:color w:val="FFFFFF" w:themeColor="background1"/>
      <w:sz w:val="22"/>
      <w:szCs w:val="22"/>
    </w:rPr>
    <w:tblPr>
      <w:tblStyleRowBandSize w:val="1"/>
      <w:tblStyleColBandSize w:val="1"/>
    </w:tblPr>
    <w:tcPr>
      <w:shd w:val="clear" w:color="auto" w:fill="38AA3C"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28499A" w:themeFill="text1"/>
      </w:tcPr>
    </w:tblStylePr>
    <w:tblStylePr w:type="lastRow">
      <w:tblPr/>
      <w:tcPr>
        <w:tcBorders>
          <w:top w:val="single" w:sz="18" w:space="0" w:color="FFFFFF" w:themeColor="background1"/>
          <w:left w:val="nil"/>
          <w:bottom w:val="nil"/>
          <w:right w:val="nil"/>
          <w:insideH w:val="nil"/>
          <w:insideV w:val="nil"/>
        </w:tcBorders>
        <w:shd w:val="clear" w:color="auto" w:fill="1C541D"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2A7F2C"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2A7F2C" w:themeFill="accent4" w:themeFillShade="BF"/>
      </w:tcPr>
    </w:tblStylePr>
    <w:tblStylePr w:type="band1Vert">
      <w:tblPr/>
      <w:tcPr>
        <w:tcBorders>
          <w:top w:val="nil"/>
          <w:left w:val="nil"/>
          <w:bottom w:val="nil"/>
          <w:right w:val="nil"/>
          <w:insideH w:val="nil"/>
          <w:insideV w:val="nil"/>
        </w:tcBorders>
        <w:shd w:val="clear" w:color="auto" w:fill="2A7F2C" w:themeFill="accent4" w:themeFillShade="BF"/>
      </w:tcPr>
    </w:tblStylePr>
    <w:tblStylePr w:type="band1Horz">
      <w:tblPr/>
      <w:tcPr>
        <w:tcBorders>
          <w:top w:val="nil"/>
          <w:left w:val="nil"/>
          <w:bottom w:val="nil"/>
          <w:right w:val="nil"/>
          <w:insideH w:val="nil"/>
          <w:insideV w:val="nil"/>
        </w:tcBorders>
        <w:shd w:val="clear" w:color="auto" w:fill="2A7F2C" w:themeFill="accent4" w:themeFillShade="BF"/>
      </w:tcPr>
    </w:tblStylePr>
  </w:style>
  <w:style w:type="table" w:styleId="Listefonce-Accent5">
    <w:name w:val="Dark List Accent 5"/>
    <w:basedOn w:val="TableauNormal"/>
    <w:uiPriority w:val="70"/>
    <w:semiHidden/>
    <w:unhideWhenUsed/>
    <w:rsid w:val="00CA1F23"/>
    <w:rPr>
      <w:color w:val="FFFFFF" w:themeColor="background1"/>
      <w:sz w:val="22"/>
      <w:szCs w:val="22"/>
    </w:rPr>
    <w:tblPr>
      <w:tblStyleRowBandSize w:val="1"/>
      <w:tblStyleColBandSize w:val="1"/>
    </w:tblPr>
    <w:tcPr>
      <w:shd w:val="clear" w:color="auto" w:fill="9CC54B"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28499A" w:themeFill="text1"/>
      </w:tcPr>
    </w:tblStylePr>
    <w:tblStylePr w:type="lastRow">
      <w:tblPr/>
      <w:tcPr>
        <w:tcBorders>
          <w:top w:val="single" w:sz="18" w:space="0" w:color="FFFFFF" w:themeColor="background1"/>
          <w:left w:val="nil"/>
          <w:bottom w:val="nil"/>
          <w:right w:val="nil"/>
          <w:insideH w:val="nil"/>
          <w:insideV w:val="nil"/>
        </w:tcBorders>
        <w:shd w:val="clear" w:color="auto" w:fill="4E6621"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69A31"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69A31" w:themeFill="accent5" w:themeFillShade="BF"/>
      </w:tcPr>
    </w:tblStylePr>
    <w:tblStylePr w:type="band1Vert">
      <w:tblPr/>
      <w:tcPr>
        <w:tcBorders>
          <w:top w:val="nil"/>
          <w:left w:val="nil"/>
          <w:bottom w:val="nil"/>
          <w:right w:val="nil"/>
          <w:insideH w:val="nil"/>
          <w:insideV w:val="nil"/>
        </w:tcBorders>
        <w:shd w:val="clear" w:color="auto" w:fill="769A31" w:themeFill="accent5" w:themeFillShade="BF"/>
      </w:tcPr>
    </w:tblStylePr>
    <w:tblStylePr w:type="band1Horz">
      <w:tblPr/>
      <w:tcPr>
        <w:tcBorders>
          <w:top w:val="nil"/>
          <w:left w:val="nil"/>
          <w:bottom w:val="nil"/>
          <w:right w:val="nil"/>
          <w:insideH w:val="nil"/>
          <w:insideV w:val="nil"/>
        </w:tcBorders>
        <w:shd w:val="clear" w:color="auto" w:fill="769A31" w:themeFill="accent5" w:themeFillShade="BF"/>
      </w:tcPr>
    </w:tblStylePr>
  </w:style>
  <w:style w:type="table" w:styleId="Listefonce-Accent6">
    <w:name w:val="Dark List Accent 6"/>
    <w:basedOn w:val="TableauNormal"/>
    <w:uiPriority w:val="70"/>
    <w:semiHidden/>
    <w:unhideWhenUsed/>
    <w:rsid w:val="00CA1F23"/>
    <w:rPr>
      <w:color w:val="FFFFFF" w:themeColor="background1"/>
      <w:sz w:val="22"/>
      <w:szCs w:val="22"/>
    </w:rPr>
    <w:tblPr>
      <w:tblStyleRowBandSize w:val="1"/>
      <w:tblStyleColBandSize w:val="1"/>
    </w:tblPr>
    <w:tcPr>
      <w:shd w:val="clear" w:color="auto" w:fill="F0CEDD"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28499A" w:themeFill="text1"/>
      </w:tcPr>
    </w:tblStylePr>
    <w:tblStylePr w:type="lastRow">
      <w:tblPr/>
      <w:tcPr>
        <w:tcBorders>
          <w:top w:val="single" w:sz="18" w:space="0" w:color="FFFFFF" w:themeColor="background1"/>
          <w:left w:val="nil"/>
          <w:bottom w:val="nil"/>
          <w:right w:val="nil"/>
          <w:insideH w:val="nil"/>
          <w:insideV w:val="nil"/>
        </w:tcBorders>
        <w:shd w:val="clear" w:color="auto" w:fill="A93467"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D578A1"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D578A1" w:themeFill="accent6" w:themeFillShade="BF"/>
      </w:tcPr>
    </w:tblStylePr>
    <w:tblStylePr w:type="band1Vert">
      <w:tblPr/>
      <w:tcPr>
        <w:tcBorders>
          <w:top w:val="nil"/>
          <w:left w:val="nil"/>
          <w:bottom w:val="nil"/>
          <w:right w:val="nil"/>
          <w:insideH w:val="nil"/>
          <w:insideV w:val="nil"/>
        </w:tcBorders>
        <w:shd w:val="clear" w:color="auto" w:fill="D578A1" w:themeFill="accent6" w:themeFillShade="BF"/>
      </w:tcPr>
    </w:tblStylePr>
    <w:tblStylePr w:type="band1Horz">
      <w:tblPr/>
      <w:tcPr>
        <w:tcBorders>
          <w:top w:val="nil"/>
          <w:left w:val="nil"/>
          <w:bottom w:val="nil"/>
          <w:right w:val="nil"/>
          <w:insideH w:val="nil"/>
          <w:insideV w:val="nil"/>
        </w:tcBorders>
        <w:shd w:val="clear" w:color="auto" w:fill="D578A1" w:themeFill="accent6" w:themeFillShade="BF"/>
      </w:tcPr>
    </w:tblStylePr>
  </w:style>
  <w:style w:type="table" w:styleId="Listemoyenne1">
    <w:name w:val="Medium List 1"/>
    <w:basedOn w:val="TableauNormal"/>
    <w:uiPriority w:val="65"/>
    <w:semiHidden/>
    <w:unhideWhenUsed/>
    <w:rsid w:val="00CA1F23"/>
    <w:rPr>
      <w:color w:val="28499A" w:themeColor="text1"/>
      <w:sz w:val="22"/>
      <w:szCs w:val="22"/>
    </w:rPr>
    <w:tblPr>
      <w:tblStyleRowBandSize w:val="1"/>
      <w:tblStyleColBandSize w:val="1"/>
      <w:tblBorders>
        <w:top w:val="single" w:sz="8" w:space="0" w:color="28499A" w:themeColor="text1"/>
        <w:bottom w:val="single" w:sz="8" w:space="0" w:color="28499A" w:themeColor="text1"/>
      </w:tblBorders>
    </w:tblPr>
    <w:tblStylePr w:type="firstRow">
      <w:rPr>
        <w:rFonts w:asciiTheme="majorHAnsi" w:eastAsiaTheme="majorEastAsia" w:hAnsiTheme="majorHAnsi" w:cstheme="majorBidi"/>
      </w:rPr>
      <w:tblPr/>
      <w:tcPr>
        <w:tcBorders>
          <w:top w:val="nil"/>
          <w:bottom w:val="single" w:sz="8" w:space="0" w:color="28499A" w:themeColor="text1"/>
        </w:tcBorders>
      </w:tcPr>
    </w:tblStylePr>
    <w:tblStylePr w:type="lastRow">
      <w:rPr>
        <w:b/>
        <w:bCs/>
        <w:color w:val="0E3049" w:themeColor="text2"/>
      </w:rPr>
      <w:tblPr/>
      <w:tcPr>
        <w:tcBorders>
          <w:top w:val="single" w:sz="8" w:space="0" w:color="28499A" w:themeColor="text1"/>
          <w:bottom w:val="single" w:sz="8" w:space="0" w:color="28499A" w:themeColor="text1"/>
        </w:tcBorders>
      </w:tcPr>
    </w:tblStylePr>
    <w:tblStylePr w:type="firstCol">
      <w:rPr>
        <w:b/>
        <w:bCs/>
      </w:rPr>
    </w:tblStylePr>
    <w:tblStylePr w:type="lastCol">
      <w:rPr>
        <w:b/>
        <w:bCs/>
      </w:rPr>
      <w:tblPr/>
      <w:tcPr>
        <w:tcBorders>
          <w:top w:val="single" w:sz="8" w:space="0" w:color="28499A" w:themeColor="text1"/>
          <w:bottom w:val="single" w:sz="8" w:space="0" w:color="28499A" w:themeColor="text1"/>
        </w:tcBorders>
      </w:tcPr>
    </w:tblStylePr>
    <w:tblStylePr w:type="band1Vert">
      <w:tblPr/>
      <w:tcPr>
        <w:shd w:val="clear" w:color="auto" w:fill="C0CDEF" w:themeFill="text1" w:themeFillTint="3F"/>
      </w:tcPr>
    </w:tblStylePr>
    <w:tblStylePr w:type="band1Horz">
      <w:tblPr/>
      <w:tcPr>
        <w:shd w:val="clear" w:color="auto" w:fill="C0CDEF" w:themeFill="text1" w:themeFillTint="3F"/>
      </w:tcPr>
    </w:tblStylePr>
  </w:style>
  <w:style w:type="table" w:styleId="Listemoyenne1-Accent1">
    <w:name w:val="Medium List 1 Accent 1"/>
    <w:basedOn w:val="TableauNormal"/>
    <w:uiPriority w:val="65"/>
    <w:semiHidden/>
    <w:unhideWhenUsed/>
    <w:rsid w:val="00CA1F23"/>
    <w:rPr>
      <w:color w:val="28499A" w:themeColor="text1"/>
      <w:sz w:val="22"/>
      <w:szCs w:val="22"/>
    </w:rPr>
    <w:tblPr>
      <w:tblStyleRowBandSize w:val="1"/>
      <w:tblStyleColBandSize w:val="1"/>
      <w:tblBorders>
        <w:top w:val="single" w:sz="8" w:space="0" w:color="FFD618" w:themeColor="accent1"/>
        <w:bottom w:val="single" w:sz="8" w:space="0" w:color="FFD618" w:themeColor="accent1"/>
      </w:tblBorders>
    </w:tblPr>
    <w:tblStylePr w:type="firstRow">
      <w:rPr>
        <w:rFonts w:asciiTheme="majorHAnsi" w:eastAsiaTheme="majorEastAsia" w:hAnsiTheme="majorHAnsi" w:cstheme="majorBidi"/>
      </w:rPr>
      <w:tblPr/>
      <w:tcPr>
        <w:tcBorders>
          <w:top w:val="nil"/>
          <w:bottom w:val="single" w:sz="8" w:space="0" w:color="FFD618" w:themeColor="accent1"/>
        </w:tcBorders>
      </w:tcPr>
    </w:tblStylePr>
    <w:tblStylePr w:type="lastRow">
      <w:rPr>
        <w:b/>
        <w:bCs/>
        <w:color w:val="0E3049" w:themeColor="text2"/>
      </w:rPr>
      <w:tblPr/>
      <w:tcPr>
        <w:tcBorders>
          <w:top w:val="single" w:sz="8" w:space="0" w:color="FFD618" w:themeColor="accent1"/>
          <w:bottom w:val="single" w:sz="8" w:space="0" w:color="FFD618" w:themeColor="accent1"/>
        </w:tcBorders>
      </w:tcPr>
    </w:tblStylePr>
    <w:tblStylePr w:type="firstCol">
      <w:rPr>
        <w:b/>
        <w:bCs/>
      </w:rPr>
    </w:tblStylePr>
    <w:tblStylePr w:type="lastCol">
      <w:rPr>
        <w:b/>
        <w:bCs/>
      </w:rPr>
      <w:tblPr/>
      <w:tcPr>
        <w:tcBorders>
          <w:top w:val="single" w:sz="8" w:space="0" w:color="FFD618" w:themeColor="accent1"/>
          <w:bottom w:val="single" w:sz="8" w:space="0" w:color="FFD618" w:themeColor="accent1"/>
        </w:tcBorders>
      </w:tcPr>
    </w:tblStylePr>
    <w:tblStylePr w:type="band1Vert">
      <w:tblPr/>
      <w:tcPr>
        <w:shd w:val="clear" w:color="auto" w:fill="FFF4C5" w:themeFill="accent1" w:themeFillTint="3F"/>
      </w:tcPr>
    </w:tblStylePr>
    <w:tblStylePr w:type="band1Horz">
      <w:tblPr/>
      <w:tcPr>
        <w:shd w:val="clear" w:color="auto" w:fill="FFF4C5" w:themeFill="accent1" w:themeFillTint="3F"/>
      </w:tcPr>
    </w:tblStylePr>
  </w:style>
  <w:style w:type="table" w:styleId="Listemoyenne1-Accent2">
    <w:name w:val="Medium List 1 Accent 2"/>
    <w:basedOn w:val="TableauNormal"/>
    <w:uiPriority w:val="65"/>
    <w:semiHidden/>
    <w:unhideWhenUsed/>
    <w:rsid w:val="00CA1F23"/>
    <w:rPr>
      <w:color w:val="28499A" w:themeColor="text1"/>
      <w:sz w:val="22"/>
      <w:szCs w:val="22"/>
    </w:rPr>
    <w:tblPr>
      <w:tblStyleRowBandSize w:val="1"/>
      <w:tblStyleColBandSize w:val="1"/>
      <w:tblBorders>
        <w:top w:val="single" w:sz="8" w:space="0" w:color="D51317" w:themeColor="accent2"/>
        <w:bottom w:val="single" w:sz="8" w:space="0" w:color="D51317" w:themeColor="accent2"/>
      </w:tblBorders>
    </w:tblPr>
    <w:tblStylePr w:type="firstRow">
      <w:rPr>
        <w:rFonts w:asciiTheme="majorHAnsi" w:eastAsiaTheme="majorEastAsia" w:hAnsiTheme="majorHAnsi" w:cstheme="majorBidi"/>
      </w:rPr>
      <w:tblPr/>
      <w:tcPr>
        <w:tcBorders>
          <w:top w:val="nil"/>
          <w:bottom w:val="single" w:sz="8" w:space="0" w:color="D51317" w:themeColor="accent2"/>
        </w:tcBorders>
      </w:tcPr>
    </w:tblStylePr>
    <w:tblStylePr w:type="lastRow">
      <w:rPr>
        <w:b/>
        <w:bCs/>
        <w:color w:val="0E3049" w:themeColor="text2"/>
      </w:rPr>
      <w:tblPr/>
      <w:tcPr>
        <w:tcBorders>
          <w:top w:val="single" w:sz="8" w:space="0" w:color="D51317" w:themeColor="accent2"/>
          <w:bottom w:val="single" w:sz="8" w:space="0" w:color="D51317" w:themeColor="accent2"/>
        </w:tcBorders>
      </w:tcPr>
    </w:tblStylePr>
    <w:tblStylePr w:type="firstCol">
      <w:rPr>
        <w:b/>
        <w:bCs/>
      </w:rPr>
    </w:tblStylePr>
    <w:tblStylePr w:type="lastCol">
      <w:rPr>
        <w:b/>
        <w:bCs/>
      </w:rPr>
      <w:tblPr/>
      <w:tcPr>
        <w:tcBorders>
          <w:top w:val="single" w:sz="8" w:space="0" w:color="D51317" w:themeColor="accent2"/>
          <w:bottom w:val="single" w:sz="8" w:space="0" w:color="D51317" w:themeColor="accent2"/>
        </w:tcBorders>
      </w:tcPr>
    </w:tblStylePr>
    <w:tblStylePr w:type="band1Vert">
      <w:tblPr/>
      <w:tcPr>
        <w:shd w:val="clear" w:color="auto" w:fill="F9BFC0" w:themeFill="accent2" w:themeFillTint="3F"/>
      </w:tcPr>
    </w:tblStylePr>
    <w:tblStylePr w:type="band1Horz">
      <w:tblPr/>
      <w:tcPr>
        <w:shd w:val="clear" w:color="auto" w:fill="F9BFC0" w:themeFill="accent2" w:themeFillTint="3F"/>
      </w:tcPr>
    </w:tblStylePr>
  </w:style>
  <w:style w:type="table" w:styleId="Listemoyenne1-Accent3">
    <w:name w:val="Medium List 1 Accent 3"/>
    <w:basedOn w:val="TableauNormal"/>
    <w:uiPriority w:val="65"/>
    <w:semiHidden/>
    <w:unhideWhenUsed/>
    <w:rsid w:val="00CA1F23"/>
    <w:rPr>
      <w:color w:val="28499A" w:themeColor="text1"/>
      <w:sz w:val="22"/>
      <w:szCs w:val="22"/>
    </w:rPr>
    <w:tblPr>
      <w:tblStyleRowBandSize w:val="1"/>
      <w:tblStyleColBandSize w:val="1"/>
      <w:tblBorders>
        <w:top w:val="single" w:sz="8" w:space="0" w:color="008B38" w:themeColor="accent3"/>
        <w:bottom w:val="single" w:sz="8" w:space="0" w:color="008B38" w:themeColor="accent3"/>
      </w:tblBorders>
    </w:tblPr>
    <w:tblStylePr w:type="firstRow">
      <w:rPr>
        <w:rFonts w:asciiTheme="majorHAnsi" w:eastAsiaTheme="majorEastAsia" w:hAnsiTheme="majorHAnsi" w:cstheme="majorBidi"/>
      </w:rPr>
      <w:tblPr/>
      <w:tcPr>
        <w:tcBorders>
          <w:top w:val="nil"/>
          <w:bottom w:val="single" w:sz="8" w:space="0" w:color="008B38" w:themeColor="accent3"/>
        </w:tcBorders>
      </w:tcPr>
    </w:tblStylePr>
    <w:tblStylePr w:type="lastRow">
      <w:rPr>
        <w:b/>
        <w:bCs/>
        <w:color w:val="0E3049" w:themeColor="text2"/>
      </w:rPr>
      <w:tblPr/>
      <w:tcPr>
        <w:tcBorders>
          <w:top w:val="single" w:sz="8" w:space="0" w:color="008B38" w:themeColor="accent3"/>
          <w:bottom w:val="single" w:sz="8" w:space="0" w:color="008B38" w:themeColor="accent3"/>
        </w:tcBorders>
      </w:tcPr>
    </w:tblStylePr>
    <w:tblStylePr w:type="firstCol">
      <w:rPr>
        <w:b/>
        <w:bCs/>
      </w:rPr>
    </w:tblStylePr>
    <w:tblStylePr w:type="lastCol">
      <w:rPr>
        <w:b/>
        <w:bCs/>
      </w:rPr>
      <w:tblPr/>
      <w:tcPr>
        <w:tcBorders>
          <w:top w:val="single" w:sz="8" w:space="0" w:color="008B38" w:themeColor="accent3"/>
          <w:bottom w:val="single" w:sz="8" w:space="0" w:color="008B38" w:themeColor="accent3"/>
        </w:tcBorders>
      </w:tcPr>
    </w:tblStylePr>
    <w:tblStylePr w:type="band1Vert">
      <w:tblPr/>
      <w:tcPr>
        <w:shd w:val="clear" w:color="auto" w:fill="A3FFC8" w:themeFill="accent3" w:themeFillTint="3F"/>
      </w:tcPr>
    </w:tblStylePr>
    <w:tblStylePr w:type="band1Horz">
      <w:tblPr/>
      <w:tcPr>
        <w:shd w:val="clear" w:color="auto" w:fill="A3FFC8" w:themeFill="accent3" w:themeFillTint="3F"/>
      </w:tcPr>
    </w:tblStylePr>
  </w:style>
  <w:style w:type="table" w:styleId="Listemoyenne1-Accent4">
    <w:name w:val="Medium List 1 Accent 4"/>
    <w:basedOn w:val="TableauNormal"/>
    <w:uiPriority w:val="65"/>
    <w:semiHidden/>
    <w:unhideWhenUsed/>
    <w:rsid w:val="00CA1F23"/>
    <w:rPr>
      <w:color w:val="28499A" w:themeColor="text1"/>
      <w:sz w:val="22"/>
      <w:szCs w:val="22"/>
    </w:rPr>
    <w:tblPr>
      <w:tblStyleRowBandSize w:val="1"/>
      <w:tblStyleColBandSize w:val="1"/>
      <w:tblBorders>
        <w:top w:val="single" w:sz="8" w:space="0" w:color="38AA3C" w:themeColor="accent4"/>
        <w:bottom w:val="single" w:sz="8" w:space="0" w:color="38AA3C" w:themeColor="accent4"/>
      </w:tblBorders>
    </w:tblPr>
    <w:tblStylePr w:type="firstRow">
      <w:rPr>
        <w:rFonts w:asciiTheme="majorHAnsi" w:eastAsiaTheme="majorEastAsia" w:hAnsiTheme="majorHAnsi" w:cstheme="majorBidi"/>
      </w:rPr>
      <w:tblPr/>
      <w:tcPr>
        <w:tcBorders>
          <w:top w:val="nil"/>
          <w:bottom w:val="single" w:sz="8" w:space="0" w:color="38AA3C" w:themeColor="accent4"/>
        </w:tcBorders>
      </w:tcPr>
    </w:tblStylePr>
    <w:tblStylePr w:type="lastRow">
      <w:rPr>
        <w:b/>
        <w:bCs/>
        <w:color w:val="0E3049" w:themeColor="text2"/>
      </w:rPr>
      <w:tblPr/>
      <w:tcPr>
        <w:tcBorders>
          <w:top w:val="single" w:sz="8" w:space="0" w:color="38AA3C" w:themeColor="accent4"/>
          <w:bottom w:val="single" w:sz="8" w:space="0" w:color="38AA3C" w:themeColor="accent4"/>
        </w:tcBorders>
      </w:tcPr>
    </w:tblStylePr>
    <w:tblStylePr w:type="firstCol">
      <w:rPr>
        <w:b/>
        <w:bCs/>
      </w:rPr>
    </w:tblStylePr>
    <w:tblStylePr w:type="lastCol">
      <w:rPr>
        <w:b/>
        <w:bCs/>
      </w:rPr>
      <w:tblPr/>
      <w:tcPr>
        <w:tcBorders>
          <w:top w:val="single" w:sz="8" w:space="0" w:color="38AA3C" w:themeColor="accent4"/>
          <w:bottom w:val="single" w:sz="8" w:space="0" w:color="38AA3C" w:themeColor="accent4"/>
        </w:tcBorders>
      </w:tcPr>
    </w:tblStylePr>
    <w:tblStylePr w:type="band1Vert">
      <w:tblPr/>
      <w:tcPr>
        <w:shd w:val="clear" w:color="auto" w:fill="CAEDCB" w:themeFill="accent4" w:themeFillTint="3F"/>
      </w:tcPr>
    </w:tblStylePr>
    <w:tblStylePr w:type="band1Horz">
      <w:tblPr/>
      <w:tcPr>
        <w:shd w:val="clear" w:color="auto" w:fill="CAEDCB" w:themeFill="accent4" w:themeFillTint="3F"/>
      </w:tcPr>
    </w:tblStylePr>
  </w:style>
  <w:style w:type="table" w:styleId="Listemoyenne1-Accent5">
    <w:name w:val="Medium List 1 Accent 5"/>
    <w:basedOn w:val="TableauNormal"/>
    <w:uiPriority w:val="65"/>
    <w:semiHidden/>
    <w:unhideWhenUsed/>
    <w:rsid w:val="00CA1F23"/>
    <w:rPr>
      <w:color w:val="28499A" w:themeColor="text1"/>
      <w:sz w:val="22"/>
      <w:szCs w:val="22"/>
    </w:rPr>
    <w:tblPr>
      <w:tblStyleRowBandSize w:val="1"/>
      <w:tblStyleColBandSize w:val="1"/>
      <w:tblBorders>
        <w:top w:val="single" w:sz="8" w:space="0" w:color="9CC54B" w:themeColor="accent5"/>
        <w:bottom w:val="single" w:sz="8" w:space="0" w:color="9CC54B" w:themeColor="accent5"/>
      </w:tblBorders>
    </w:tblPr>
    <w:tblStylePr w:type="firstRow">
      <w:rPr>
        <w:rFonts w:asciiTheme="majorHAnsi" w:eastAsiaTheme="majorEastAsia" w:hAnsiTheme="majorHAnsi" w:cstheme="majorBidi"/>
      </w:rPr>
      <w:tblPr/>
      <w:tcPr>
        <w:tcBorders>
          <w:top w:val="nil"/>
          <w:bottom w:val="single" w:sz="8" w:space="0" w:color="9CC54B" w:themeColor="accent5"/>
        </w:tcBorders>
      </w:tcPr>
    </w:tblStylePr>
    <w:tblStylePr w:type="lastRow">
      <w:rPr>
        <w:b/>
        <w:bCs/>
        <w:color w:val="0E3049" w:themeColor="text2"/>
      </w:rPr>
      <w:tblPr/>
      <w:tcPr>
        <w:tcBorders>
          <w:top w:val="single" w:sz="8" w:space="0" w:color="9CC54B" w:themeColor="accent5"/>
          <w:bottom w:val="single" w:sz="8" w:space="0" w:color="9CC54B" w:themeColor="accent5"/>
        </w:tcBorders>
      </w:tcPr>
    </w:tblStylePr>
    <w:tblStylePr w:type="firstCol">
      <w:rPr>
        <w:b/>
        <w:bCs/>
      </w:rPr>
    </w:tblStylePr>
    <w:tblStylePr w:type="lastCol">
      <w:rPr>
        <w:b/>
        <w:bCs/>
      </w:rPr>
      <w:tblPr/>
      <w:tcPr>
        <w:tcBorders>
          <w:top w:val="single" w:sz="8" w:space="0" w:color="9CC54B" w:themeColor="accent5"/>
          <w:bottom w:val="single" w:sz="8" w:space="0" w:color="9CC54B" w:themeColor="accent5"/>
        </w:tcBorders>
      </w:tcPr>
    </w:tblStylePr>
    <w:tblStylePr w:type="band1Vert">
      <w:tblPr/>
      <w:tcPr>
        <w:shd w:val="clear" w:color="auto" w:fill="E6F0D2" w:themeFill="accent5" w:themeFillTint="3F"/>
      </w:tcPr>
    </w:tblStylePr>
    <w:tblStylePr w:type="band1Horz">
      <w:tblPr/>
      <w:tcPr>
        <w:shd w:val="clear" w:color="auto" w:fill="E6F0D2" w:themeFill="accent5" w:themeFillTint="3F"/>
      </w:tcPr>
    </w:tblStylePr>
  </w:style>
  <w:style w:type="table" w:styleId="Listemoyenne1-Accent6">
    <w:name w:val="Medium List 1 Accent 6"/>
    <w:basedOn w:val="TableauNormal"/>
    <w:uiPriority w:val="65"/>
    <w:semiHidden/>
    <w:unhideWhenUsed/>
    <w:rsid w:val="00CA1F23"/>
    <w:rPr>
      <w:color w:val="28499A" w:themeColor="text1"/>
      <w:sz w:val="22"/>
      <w:szCs w:val="22"/>
    </w:rPr>
    <w:tblPr>
      <w:tblStyleRowBandSize w:val="1"/>
      <w:tblStyleColBandSize w:val="1"/>
      <w:tblBorders>
        <w:top w:val="single" w:sz="8" w:space="0" w:color="F0CEDD" w:themeColor="accent6"/>
        <w:bottom w:val="single" w:sz="8" w:space="0" w:color="F0CEDD" w:themeColor="accent6"/>
      </w:tblBorders>
    </w:tblPr>
    <w:tblStylePr w:type="firstRow">
      <w:rPr>
        <w:rFonts w:asciiTheme="majorHAnsi" w:eastAsiaTheme="majorEastAsia" w:hAnsiTheme="majorHAnsi" w:cstheme="majorBidi"/>
      </w:rPr>
      <w:tblPr/>
      <w:tcPr>
        <w:tcBorders>
          <w:top w:val="nil"/>
          <w:bottom w:val="single" w:sz="8" w:space="0" w:color="F0CEDD" w:themeColor="accent6"/>
        </w:tcBorders>
      </w:tcPr>
    </w:tblStylePr>
    <w:tblStylePr w:type="lastRow">
      <w:rPr>
        <w:b/>
        <w:bCs/>
        <w:color w:val="0E3049" w:themeColor="text2"/>
      </w:rPr>
      <w:tblPr/>
      <w:tcPr>
        <w:tcBorders>
          <w:top w:val="single" w:sz="8" w:space="0" w:color="F0CEDD" w:themeColor="accent6"/>
          <w:bottom w:val="single" w:sz="8" w:space="0" w:color="F0CEDD" w:themeColor="accent6"/>
        </w:tcBorders>
      </w:tcPr>
    </w:tblStylePr>
    <w:tblStylePr w:type="firstCol">
      <w:rPr>
        <w:b/>
        <w:bCs/>
      </w:rPr>
    </w:tblStylePr>
    <w:tblStylePr w:type="lastCol">
      <w:rPr>
        <w:b/>
        <w:bCs/>
      </w:rPr>
      <w:tblPr/>
      <w:tcPr>
        <w:tcBorders>
          <w:top w:val="single" w:sz="8" w:space="0" w:color="F0CEDD" w:themeColor="accent6"/>
          <w:bottom w:val="single" w:sz="8" w:space="0" w:color="F0CEDD" w:themeColor="accent6"/>
        </w:tcBorders>
      </w:tcPr>
    </w:tblStylePr>
    <w:tblStylePr w:type="band1Vert">
      <w:tblPr/>
      <w:tcPr>
        <w:shd w:val="clear" w:color="auto" w:fill="FBF2F6" w:themeFill="accent6" w:themeFillTint="3F"/>
      </w:tcPr>
    </w:tblStylePr>
    <w:tblStylePr w:type="band1Horz">
      <w:tblPr/>
      <w:tcPr>
        <w:shd w:val="clear" w:color="auto" w:fill="FBF2F6" w:themeFill="accent6" w:themeFillTint="3F"/>
      </w:tcPr>
    </w:tblStylePr>
  </w:style>
  <w:style w:type="table" w:styleId="Listemoyenne2">
    <w:name w:val="Medium List 2"/>
    <w:basedOn w:val="TableauNormal"/>
    <w:uiPriority w:val="66"/>
    <w:semiHidden/>
    <w:unhideWhenUsed/>
    <w:rsid w:val="00CA1F23"/>
    <w:rPr>
      <w:rFonts w:asciiTheme="majorHAnsi" w:eastAsiaTheme="majorEastAsia" w:hAnsiTheme="majorHAnsi" w:cstheme="majorBidi"/>
      <w:color w:val="28499A" w:themeColor="text1"/>
      <w:sz w:val="22"/>
      <w:szCs w:val="22"/>
    </w:rPr>
    <w:tblPr>
      <w:tblStyleRowBandSize w:val="1"/>
      <w:tblStyleColBandSize w:val="1"/>
      <w:tblBorders>
        <w:top w:val="single" w:sz="8" w:space="0" w:color="28499A" w:themeColor="text1"/>
        <w:left w:val="single" w:sz="8" w:space="0" w:color="28499A" w:themeColor="text1"/>
        <w:bottom w:val="single" w:sz="8" w:space="0" w:color="28499A" w:themeColor="text1"/>
        <w:right w:val="single" w:sz="8" w:space="0" w:color="28499A" w:themeColor="text1"/>
      </w:tblBorders>
    </w:tblPr>
    <w:tblStylePr w:type="firstRow">
      <w:rPr>
        <w:sz w:val="24"/>
        <w:szCs w:val="24"/>
      </w:rPr>
      <w:tblPr/>
      <w:tcPr>
        <w:tcBorders>
          <w:top w:val="nil"/>
          <w:left w:val="nil"/>
          <w:bottom w:val="single" w:sz="24" w:space="0" w:color="28499A" w:themeColor="text1"/>
          <w:right w:val="nil"/>
          <w:insideH w:val="nil"/>
          <w:insideV w:val="nil"/>
        </w:tcBorders>
        <w:shd w:val="clear" w:color="auto" w:fill="FFFFFF" w:themeFill="background1"/>
      </w:tcPr>
    </w:tblStylePr>
    <w:tblStylePr w:type="lastRow">
      <w:tblPr/>
      <w:tcPr>
        <w:tcBorders>
          <w:top w:val="single" w:sz="8" w:space="0" w:color="28499A"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8499A" w:themeColor="text1"/>
          <w:insideH w:val="nil"/>
          <w:insideV w:val="nil"/>
        </w:tcBorders>
        <w:shd w:val="clear" w:color="auto" w:fill="FFFFFF" w:themeFill="background1"/>
      </w:tcPr>
    </w:tblStylePr>
    <w:tblStylePr w:type="lastCol">
      <w:tblPr/>
      <w:tcPr>
        <w:tcBorders>
          <w:top w:val="nil"/>
          <w:left w:val="single" w:sz="8" w:space="0" w:color="28499A"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DEF" w:themeFill="text1" w:themeFillTint="3F"/>
      </w:tcPr>
    </w:tblStylePr>
    <w:tblStylePr w:type="band1Horz">
      <w:tblPr/>
      <w:tcPr>
        <w:tcBorders>
          <w:top w:val="nil"/>
          <w:bottom w:val="nil"/>
          <w:insideH w:val="nil"/>
          <w:insideV w:val="nil"/>
        </w:tcBorders>
        <w:shd w:val="clear" w:color="auto" w:fill="C0CDE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1">
    <w:name w:val="Medium List 2 Accent 1"/>
    <w:basedOn w:val="TableauNormal"/>
    <w:uiPriority w:val="66"/>
    <w:semiHidden/>
    <w:unhideWhenUsed/>
    <w:rsid w:val="00CA1F23"/>
    <w:rPr>
      <w:rFonts w:asciiTheme="majorHAnsi" w:eastAsiaTheme="majorEastAsia" w:hAnsiTheme="majorHAnsi" w:cstheme="majorBidi"/>
      <w:color w:val="28499A" w:themeColor="text1"/>
      <w:sz w:val="22"/>
      <w:szCs w:val="22"/>
    </w:rPr>
    <w:tblPr>
      <w:tblStyleRowBandSize w:val="1"/>
      <w:tblStyleColBandSize w:val="1"/>
      <w:tblBorders>
        <w:top w:val="single" w:sz="8" w:space="0" w:color="FFD618" w:themeColor="accent1"/>
        <w:left w:val="single" w:sz="8" w:space="0" w:color="FFD618" w:themeColor="accent1"/>
        <w:bottom w:val="single" w:sz="8" w:space="0" w:color="FFD618" w:themeColor="accent1"/>
        <w:right w:val="single" w:sz="8" w:space="0" w:color="FFD618" w:themeColor="accent1"/>
      </w:tblBorders>
    </w:tblPr>
    <w:tblStylePr w:type="firstRow">
      <w:rPr>
        <w:sz w:val="24"/>
        <w:szCs w:val="24"/>
      </w:rPr>
      <w:tblPr/>
      <w:tcPr>
        <w:tcBorders>
          <w:top w:val="nil"/>
          <w:left w:val="nil"/>
          <w:bottom w:val="single" w:sz="24" w:space="0" w:color="FFD618" w:themeColor="accent1"/>
          <w:right w:val="nil"/>
          <w:insideH w:val="nil"/>
          <w:insideV w:val="nil"/>
        </w:tcBorders>
        <w:shd w:val="clear" w:color="auto" w:fill="FFFFFF" w:themeFill="background1"/>
      </w:tcPr>
    </w:tblStylePr>
    <w:tblStylePr w:type="lastRow">
      <w:tblPr/>
      <w:tcPr>
        <w:tcBorders>
          <w:top w:val="single" w:sz="8" w:space="0" w:color="FFD618"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D618" w:themeColor="accent1"/>
          <w:insideH w:val="nil"/>
          <w:insideV w:val="nil"/>
        </w:tcBorders>
        <w:shd w:val="clear" w:color="auto" w:fill="FFFFFF" w:themeFill="background1"/>
      </w:tcPr>
    </w:tblStylePr>
    <w:tblStylePr w:type="lastCol">
      <w:tblPr/>
      <w:tcPr>
        <w:tcBorders>
          <w:top w:val="nil"/>
          <w:left w:val="single" w:sz="8" w:space="0" w:color="FFD618"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4C5" w:themeFill="accent1" w:themeFillTint="3F"/>
      </w:tcPr>
    </w:tblStylePr>
    <w:tblStylePr w:type="band1Horz">
      <w:tblPr/>
      <w:tcPr>
        <w:tcBorders>
          <w:top w:val="nil"/>
          <w:bottom w:val="nil"/>
          <w:insideH w:val="nil"/>
          <w:insideV w:val="nil"/>
        </w:tcBorders>
        <w:shd w:val="clear" w:color="auto" w:fill="FFF4C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2">
    <w:name w:val="Medium List 2 Accent 2"/>
    <w:basedOn w:val="TableauNormal"/>
    <w:uiPriority w:val="66"/>
    <w:semiHidden/>
    <w:unhideWhenUsed/>
    <w:rsid w:val="00CA1F23"/>
    <w:rPr>
      <w:rFonts w:asciiTheme="majorHAnsi" w:eastAsiaTheme="majorEastAsia" w:hAnsiTheme="majorHAnsi" w:cstheme="majorBidi"/>
      <w:color w:val="28499A" w:themeColor="text1"/>
      <w:sz w:val="22"/>
      <w:szCs w:val="22"/>
    </w:rPr>
    <w:tblPr>
      <w:tblStyleRowBandSize w:val="1"/>
      <w:tblStyleColBandSize w:val="1"/>
      <w:tblBorders>
        <w:top w:val="single" w:sz="8" w:space="0" w:color="D51317" w:themeColor="accent2"/>
        <w:left w:val="single" w:sz="8" w:space="0" w:color="D51317" w:themeColor="accent2"/>
        <w:bottom w:val="single" w:sz="8" w:space="0" w:color="D51317" w:themeColor="accent2"/>
        <w:right w:val="single" w:sz="8" w:space="0" w:color="D51317" w:themeColor="accent2"/>
      </w:tblBorders>
    </w:tblPr>
    <w:tblStylePr w:type="firstRow">
      <w:rPr>
        <w:sz w:val="24"/>
        <w:szCs w:val="24"/>
      </w:rPr>
      <w:tblPr/>
      <w:tcPr>
        <w:tcBorders>
          <w:top w:val="nil"/>
          <w:left w:val="nil"/>
          <w:bottom w:val="single" w:sz="24" w:space="0" w:color="D51317" w:themeColor="accent2"/>
          <w:right w:val="nil"/>
          <w:insideH w:val="nil"/>
          <w:insideV w:val="nil"/>
        </w:tcBorders>
        <w:shd w:val="clear" w:color="auto" w:fill="FFFFFF" w:themeFill="background1"/>
      </w:tcPr>
    </w:tblStylePr>
    <w:tblStylePr w:type="lastRow">
      <w:tblPr/>
      <w:tcPr>
        <w:tcBorders>
          <w:top w:val="single" w:sz="8" w:space="0" w:color="D51317"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D51317" w:themeColor="accent2"/>
          <w:insideH w:val="nil"/>
          <w:insideV w:val="nil"/>
        </w:tcBorders>
        <w:shd w:val="clear" w:color="auto" w:fill="FFFFFF" w:themeFill="background1"/>
      </w:tcPr>
    </w:tblStylePr>
    <w:tblStylePr w:type="lastCol">
      <w:tblPr/>
      <w:tcPr>
        <w:tcBorders>
          <w:top w:val="nil"/>
          <w:left w:val="single" w:sz="8" w:space="0" w:color="D5131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BFC0" w:themeFill="accent2" w:themeFillTint="3F"/>
      </w:tcPr>
    </w:tblStylePr>
    <w:tblStylePr w:type="band1Horz">
      <w:tblPr/>
      <w:tcPr>
        <w:tcBorders>
          <w:top w:val="nil"/>
          <w:bottom w:val="nil"/>
          <w:insideH w:val="nil"/>
          <w:insideV w:val="nil"/>
        </w:tcBorders>
        <w:shd w:val="clear" w:color="auto" w:fill="F9BFC0"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3">
    <w:name w:val="Medium List 2 Accent 3"/>
    <w:basedOn w:val="TableauNormal"/>
    <w:uiPriority w:val="66"/>
    <w:semiHidden/>
    <w:unhideWhenUsed/>
    <w:rsid w:val="00CA1F23"/>
    <w:rPr>
      <w:rFonts w:asciiTheme="majorHAnsi" w:eastAsiaTheme="majorEastAsia" w:hAnsiTheme="majorHAnsi" w:cstheme="majorBidi"/>
      <w:color w:val="28499A" w:themeColor="text1"/>
      <w:sz w:val="22"/>
      <w:szCs w:val="22"/>
    </w:rPr>
    <w:tblPr>
      <w:tblStyleRowBandSize w:val="1"/>
      <w:tblStyleColBandSize w:val="1"/>
      <w:tblBorders>
        <w:top w:val="single" w:sz="8" w:space="0" w:color="008B38" w:themeColor="accent3"/>
        <w:left w:val="single" w:sz="8" w:space="0" w:color="008B38" w:themeColor="accent3"/>
        <w:bottom w:val="single" w:sz="8" w:space="0" w:color="008B38" w:themeColor="accent3"/>
        <w:right w:val="single" w:sz="8" w:space="0" w:color="008B38" w:themeColor="accent3"/>
      </w:tblBorders>
    </w:tblPr>
    <w:tblStylePr w:type="firstRow">
      <w:rPr>
        <w:sz w:val="24"/>
        <w:szCs w:val="24"/>
      </w:rPr>
      <w:tblPr/>
      <w:tcPr>
        <w:tcBorders>
          <w:top w:val="nil"/>
          <w:left w:val="nil"/>
          <w:bottom w:val="single" w:sz="24" w:space="0" w:color="008B38" w:themeColor="accent3"/>
          <w:right w:val="nil"/>
          <w:insideH w:val="nil"/>
          <w:insideV w:val="nil"/>
        </w:tcBorders>
        <w:shd w:val="clear" w:color="auto" w:fill="FFFFFF" w:themeFill="background1"/>
      </w:tcPr>
    </w:tblStylePr>
    <w:tblStylePr w:type="lastRow">
      <w:tblPr/>
      <w:tcPr>
        <w:tcBorders>
          <w:top w:val="single" w:sz="8" w:space="0" w:color="008B38"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B38" w:themeColor="accent3"/>
          <w:insideH w:val="nil"/>
          <w:insideV w:val="nil"/>
        </w:tcBorders>
        <w:shd w:val="clear" w:color="auto" w:fill="FFFFFF" w:themeFill="background1"/>
      </w:tcPr>
    </w:tblStylePr>
    <w:tblStylePr w:type="lastCol">
      <w:tblPr/>
      <w:tcPr>
        <w:tcBorders>
          <w:top w:val="nil"/>
          <w:left w:val="single" w:sz="8" w:space="0" w:color="008B38"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3FFC8" w:themeFill="accent3" w:themeFillTint="3F"/>
      </w:tcPr>
    </w:tblStylePr>
    <w:tblStylePr w:type="band1Horz">
      <w:tblPr/>
      <w:tcPr>
        <w:tcBorders>
          <w:top w:val="nil"/>
          <w:bottom w:val="nil"/>
          <w:insideH w:val="nil"/>
          <w:insideV w:val="nil"/>
        </w:tcBorders>
        <w:shd w:val="clear" w:color="auto" w:fill="A3FFC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4">
    <w:name w:val="Medium List 2 Accent 4"/>
    <w:basedOn w:val="TableauNormal"/>
    <w:uiPriority w:val="66"/>
    <w:semiHidden/>
    <w:unhideWhenUsed/>
    <w:rsid w:val="00CA1F23"/>
    <w:rPr>
      <w:rFonts w:asciiTheme="majorHAnsi" w:eastAsiaTheme="majorEastAsia" w:hAnsiTheme="majorHAnsi" w:cstheme="majorBidi"/>
      <w:color w:val="28499A" w:themeColor="text1"/>
      <w:sz w:val="22"/>
      <w:szCs w:val="22"/>
    </w:rPr>
    <w:tblPr>
      <w:tblStyleRowBandSize w:val="1"/>
      <w:tblStyleColBandSize w:val="1"/>
      <w:tblBorders>
        <w:top w:val="single" w:sz="8" w:space="0" w:color="38AA3C" w:themeColor="accent4"/>
        <w:left w:val="single" w:sz="8" w:space="0" w:color="38AA3C" w:themeColor="accent4"/>
        <w:bottom w:val="single" w:sz="8" w:space="0" w:color="38AA3C" w:themeColor="accent4"/>
        <w:right w:val="single" w:sz="8" w:space="0" w:color="38AA3C" w:themeColor="accent4"/>
      </w:tblBorders>
    </w:tblPr>
    <w:tblStylePr w:type="firstRow">
      <w:rPr>
        <w:sz w:val="24"/>
        <w:szCs w:val="24"/>
      </w:rPr>
      <w:tblPr/>
      <w:tcPr>
        <w:tcBorders>
          <w:top w:val="nil"/>
          <w:left w:val="nil"/>
          <w:bottom w:val="single" w:sz="24" w:space="0" w:color="38AA3C" w:themeColor="accent4"/>
          <w:right w:val="nil"/>
          <w:insideH w:val="nil"/>
          <w:insideV w:val="nil"/>
        </w:tcBorders>
        <w:shd w:val="clear" w:color="auto" w:fill="FFFFFF" w:themeFill="background1"/>
      </w:tcPr>
    </w:tblStylePr>
    <w:tblStylePr w:type="lastRow">
      <w:tblPr/>
      <w:tcPr>
        <w:tcBorders>
          <w:top w:val="single" w:sz="8" w:space="0" w:color="38AA3C"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8AA3C" w:themeColor="accent4"/>
          <w:insideH w:val="nil"/>
          <w:insideV w:val="nil"/>
        </w:tcBorders>
        <w:shd w:val="clear" w:color="auto" w:fill="FFFFFF" w:themeFill="background1"/>
      </w:tcPr>
    </w:tblStylePr>
    <w:tblStylePr w:type="lastCol">
      <w:tblPr/>
      <w:tcPr>
        <w:tcBorders>
          <w:top w:val="nil"/>
          <w:left w:val="single" w:sz="8" w:space="0" w:color="38AA3C"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AEDCB" w:themeFill="accent4" w:themeFillTint="3F"/>
      </w:tcPr>
    </w:tblStylePr>
    <w:tblStylePr w:type="band1Horz">
      <w:tblPr/>
      <w:tcPr>
        <w:tcBorders>
          <w:top w:val="nil"/>
          <w:bottom w:val="nil"/>
          <w:insideH w:val="nil"/>
          <w:insideV w:val="nil"/>
        </w:tcBorders>
        <w:shd w:val="clear" w:color="auto" w:fill="CAEDCB"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5">
    <w:name w:val="Medium List 2 Accent 5"/>
    <w:basedOn w:val="TableauNormal"/>
    <w:uiPriority w:val="66"/>
    <w:semiHidden/>
    <w:unhideWhenUsed/>
    <w:rsid w:val="00CA1F23"/>
    <w:rPr>
      <w:rFonts w:asciiTheme="majorHAnsi" w:eastAsiaTheme="majorEastAsia" w:hAnsiTheme="majorHAnsi" w:cstheme="majorBidi"/>
      <w:color w:val="28499A" w:themeColor="text1"/>
      <w:sz w:val="22"/>
      <w:szCs w:val="22"/>
    </w:rPr>
    <w:tblPr>
      <w:tblStyleRowBandSize w:val="1"/>
      <w:tblStyleColBandSize w:val="1"/>
      <w:tblBorders>
        <w:top w:val="single" w:sz="8" w:space="0" w:color="9CC54B" w:themeColor="accent5"/>
        <w:left w:val="single" w:sz="8" w:space="0" w:color="9CC54B" w:themeColor="accent5"/>
        <w:bottom w:val="single" w:sz="8" w:space="0" w:color="9CC54B" w:themeColor="accent5"/>
        <w:right w:val="single" w:sz="8" w:space="0" w:color="9CC54B" w:themeColor="accent5"/>
      </w:tblBorders>
    </w:tblPr>
    <w:tblStylePr w:type="firstRow">
      <w:rPr>
        <w:sz w:val="24"/>
        <w:szCs w:val="24"/>
      </w:rPr>
      <w:tblPr/>
      <w:tcPr>
        <w:tcBorders>
          <w:top w:val="nil"/>
          <w:left w:val="nil"/>
          <w:bottom w:val="single" w:sz="24" w:space="0" w:color="9CC54B" w:themeColor="accent5"/>
          <w:right w:val="nil"/>
          <w:insideH w:val="nil"/>
          <w:insideV w:val="nil"/>
        </w:tcBorders>
        <w:shd w:val="clear" w:color="auto" w:fill="FFFFFF" w:themeFill="background1"/>
      </w:tcPr>
    </w:tblStylePr>
    <w:tblStylePr w:type="lastRow">
      <w:tblPr/>
      <w:tcPr>
        <w:tcBorders>
          <w:top w:val="single" w:sz="8" w:space="0" w:color="9CC54B"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CC54B" w:themeColor="accent5"/>
          <w:insideH w:val="nil"/>
          <w:insideV w:val="nil"/>
        </w:tcBorders>
        <w:shd w:val="clear" w:color="auto" w:fill="FFFFFF" w:themeFill="background1"/>
      </w:tcPr>
    </w:tblStylePr>
    <w:tblStylePr w:type="lastCol">
      <w:tblPr/>
      <w:tcPr>
        <w:tcBorders>
          <w:top w:val="nil"/>
          <w:left w:val="single" w:sz="8" w:space="0" w:color="9CC54B"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F0D2" w:themeFill="accent5" w:themeFillTint="3F"/>
      </w:tcPr>
    </w:tblStylePr>
    <w:tblStylePr w:type="band1Horz">
      <w:tblPr/>
      <w:tcPr>
        <w:tcBorders>
          <w:top w:val="nil"/>
          <w:bottom w:val="nil"/>
          <w:insideH w:val="nil"/>
          <w:insideV w:val="nil"/>
        </w:tcBorders>
        <w:shd w:val="clear" w:color="auto" w:fill="E6F0D2"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6">
    <w:name w:val="Medium List 2 Accent 6"/>
    <w:basedOn w:val="TableauNormal"/>
    <w:uiPriority w:val="66"/>
    <w:semiHidden/>
    <w:unhideWhenUsed/>
    <w:rsid w:val="00CA1F23"/>
    <w:rPr>
      <w:rFonts w:asciiTheme="majorHAnsi" w:eastAsiaTheme="majorEastAsia" w:hAnsiTheme="majorHAnsi" w:cstheme="majorBidi"/>
      <w:color w:val="28499A" w:themeColor="text1"/>
      <w:sz w:val="22"/>
      <w:szCs w:val="22"/>
    </w:rPr>
    <w:tblPr>
      <w:tblStyleRowBandSize w:val="1"/>
      <w:tblStyleColBandSize w:val="1"/>
      <w:tblBorders>
        <w:top w:val="single" w:sz="8" w:space="0" w:color="F0CEDD" w:themeColor="accent6"/>
        <w:left w:val="single" w:sz="8" w:space="0" w:color="F0CEDD" w:themeColor="accent6"/>
        <w:bottom w:val="single" w:sz="8" w:space="0" w:color="F0CEDD" w:themeColor="accent6"/>
        <w:right w:val="single" w:sz="8" w:space="0" w:color="F0CEDD" w:themeColor="accent6"/>
      </w:tblBorders>
    </w:tblPr>
    <w:tblStylePr w:type="firstRow">
      <w:rPr>
        <w:sz w:val="24"/>
        <w:szCs w:val="24"/>
      </w:rPr>
      <w:tblPr/>
      <w:tcPr>
        <w:tcBorders>
          <w:top w:val="nil"/>
          <w:left w:val="nil"/>
          <w:bottom w:val="single" w:sz="24" w:space="0" w:color="F0CEDD" w:themeColor="accent6"/>
          <w:right w:val="nil"/>
          <w:insideH w:val="nil"/>
          <w:insideV w:val="nil"/>
        </w:tcBorders>
        <w:shd w:val="clear" w:color="auto" w:fill="FFFFFF" w:themeFill="background1"/>
      </w:tcPr>
    </w:tblStylePr>
    <w:tblStylePr w:type="lastRow">
      <w:tblPr/>
      <w:tcPr>
        <w:tcBorders>
          <w:top w:val="single" w:sz="8" w:space="0" w:color="F0CEDD"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0CEDD" w:themeColor="accent6"/>
          <w:insideH w:val="nil"/>
          <w:insideV w:val="nil"/>
        </w:tcBorders>
        <w:shd w:val="clear" w:color="auto" w:fill="FFFFFF" w:themeFill="background1"/>
      </w:tcPr>
    </w:tblStylePr>
    <w:tblStylePr w:type="lastCol">
      <w:tblPr/>
      <w:tcPr>
        <w:tcBorders>
          <w:top w:val="nil"/>
          <w:left w:val="single" w:sz="8" w:space="0" w:color="F0CEDD"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F2F6" w:themeFill="accent6" w:themeFillTint="3F"/>
      </w:tcPr>
    </w:tblStylePr>
    <w:tblStylePr w:type="band1Horz">
      <w:tblPr/>
      <w:tcPr>
        <w:tcBorders>
          <w:top w:val="nil"/>
          <w:bottom w:val="nil"/>
          <w:insideH w:val="nil"/>
          <w:insideV w:val="nil"/>
        </w:tcBorders>
        <w:shd w:val="clear" w:color="auto" w:fill="FBF2F6" w:themeFill="accent6" w:themeFillTint="3F"/>
      </w:tcPr>
    </w:tblStylePr>
    <w:tblStylePr w:type="nwCell">
      <w:tblPr/>
      <w:tcPr>
        <w:shd w:val="clear" w:color="auto" w:fill="FFFFFF" w:themeFill="background1"/>
      </w:tcPr>
    </w:tblStylePr>
    <w:tblStylePr w:type="swCell">
      <w:tblPr/>
      <w:tcPr>
        <w:tcBorders>
          <w:top w:val="nil"/>
        </w:tcBorders>
      </w:tcPr>
    </w:tblStylePr>
  </w:style>
  <w:style w:type="character" w:styleId="MachinecrireHTML">
    <w:name w:val="HTML Typewriter"/>
    <w:basedOn w:val="Policepardfaut"/>
    <w:uiPriority w:val="99"/>
    <w:semiHidden/>
    <w:unhideWhenUsed/>
    <w:rsid w:val="00CA1F23"/>
    <w:rPr>
      <w:rFonts w:ascii="Consolas" w:hAnsi="Consolas"/>
      <w:sz w:val="20"/>
      <w:szCs w:val="20"/>
    </w:rPr>
  </w:style>
  <w:style w:type="character" w:styleId="Mention">
    <w:name w:val="Mention"/>
    <w:basedOn w:val="Policepardfaut"/>
    <w:uiPriority w:val="99"/>
    <w:unhideWhenUsed/>
    <w:rsid w:val="00CA1F23"/>
    <w:rPr>
      <w:color w:val="2B579A"/>
      <w:shd w:val="clear" w:color="auto" w:fill="E1DFDD"/>
    </w:rPr>
  </w:style>
  <w:style w:type="character" w:styleId="Mentionnonrsolue">
    <w:name w:val="Unresolved Mention"/>
    <w:basedOn w:val="Policepardfaut"/>
    <w:uiPriority w:val="99"/>
    <w:unhideWhenUsed/>
    <w:rsid w:val="00CA1F23"/>
    <w:rPr>
      <w:color w:val="605E5C"/>
      <w:shd w:val="clear" w:color="auto" w:fill="E1DFDD"/>
    </w:rPr>
  </w:style>
  <w:style w:type="character" w:styleId="Mot-dise">
    <w:name w:val="Hashtag"/>
    <w:basedOn w:val="Policepardfaut"/>
    <w:uiPriority w:val="99"/>
    <w:unhideWhenUsed/>
    <w:rsid w:val="00CA1F23"/>
    <w:rPr>
      <w:color w:val="2B579A"/>
      <w:shd w:val="clear" w:color="auto" w:fill="E1DFDD"/>
    </w:rPr>
  </w:style>
  <w:style w:type="paragraph" w:customStyle="1" w:styleId="N3">
    <w:name w:val="N3"/>
    <w:basedOn w:val="N2"/>
    <w:rsid w:val="00CA1F23"/>
    <w:rPr>
      <w:sz w:val="6"/>
      <w:szCs w:val="6"/>
    </w:rPr>
  </w:style>
  <w:style w:type="paragraph" w:styleId="Normalcentr">
    <w:name w:val="Block Text"/>
    <w:basedOn w:val="Normal"/>
    <w:uiPriority w:val="99"/>
    <w:semiHidden/>
    <w:unhideWhenUsed/>
    <w:rsid w:val="00CA1F23"/>
    <w:pPr>
      <w:pBdr>
        <w:top w:val="single" w:sz="2" w:space="10" w:color="FFD618" w:themeColor="accent1"/>
        <w:left w:val="single" w:sz="2" w:space="10" w:color="FFD618" w:themeColor="accent1"/>
        <w:bottom w:val="single" w:sz="2" w:space="10" w:color="FFD618" w:themeColor="accent1"/>
        <w:right w:val="single" w:sz="2" w:space="10" w:color="FFD618" w:themeColor="accent1"/>
      </w:pBdr>
      <w:ind w:left="1152" w:right="1152"/>
    </w:pPr>
    <w:rPr>
      <w:rFonts w:eastAsiaTheme="minorEastAsia" w:cstheme="minorBidi"/>
      <w:i/>
      <w:iCs/>
      <w:color w:val="FFD618" w:themeColor="accent1"/>
    </w:rPr>
  </w:style>
  <w:style w:type="character" w:styleId="Numrodeligne">
    <w:name w:val="line number"/>
    <w:basedOn w:val="Policepardfaut"/>
    <w:uiPriority w:val="99"/>
    <w:semiHidden/>
    <w:unhideWhenUsed/>
    <w:rsid w:val="00CA1F23"/>
  </w:style>
  <w:style w:type="table" w:styleId="Ombrageclair">
    <w:name w:val="Light Shading"/>
    <w:basedOn w:val="TableauNormal"/>
    <w:uiPriority w:val="60"/>
    <w:semiHidden/>
    <w:unhideWhenUsed/>
    <w:rsid w:val="00CA1F23"/>
    <w:rPr>
      <w:color w:val="1E3673" w:themeColor="text1" w:themeShade="BF"/>
      <w:sz w:val="22"/>
      <w:szCs w:val="22"/>
    </w:rPr>
    <w:tblPr>
      <w:tblStyleRowBandSize w:val="1"/>
      <w:tblStyleColBandSize w:val="1"/>
      <w:tblBorders>
        <w:top w:val="single" w:sz="8" w:space="0" w:color="28499A" w:themeColor="text1"/>
        <w:bottom w:val="single" w:sz="8" w:space="0" w:color="28499A" w:themeColor="text1"/>
      </w:tblBorders>
    </w:tblPr>
    <w:tblStylePr w:type="firstRow">
      <w:pPr>
        <w:spacing w:before="0" w:after="0" w:line="240" w:lineRule="auto"/>
      </w:pPr>
      <w:rPr>
        <w:b/>
        <w:bCs/>
      </w:rPr>
      <w:tblPr/>
      <w:tcPr>
        <w:tcBorders>
          <w:top w:val="single" w:sz="8" w:space="0" w:color="28499A" w:themeColor="text1"/>
          <w:left w:val="nil"/>
          <w:bottom w:val="single" w:sz="8" w:space="0" w:color="28499A" w:themeColor="text1"/>
          <w:right w:val="nil"/>
          <w:insideH w:val="nil"/>
          <w:insideV w:val="nil"/>
        </w:tcBorders>
      </w:tcPr>
    </w:tblStylePr>
    <w:tblStylePr w:type="lastRow">
      <w:pPr>
        <w:spacing w:before="0" w:after="0" w:line="240" w:lineRule="auto"/>
      </w:pPr>
      <w:rPr>
        <w:b/>
        <w:bCs/>
      </w:rPr>
      <w:tblPr/>
      <w:tcPr>
        <w:tcBorders>
          <w:top w:val="single" w:sz="8" w:space="0" w:color="28499A" w:themeColor="text1"/>
          <w:left w:val="nil"/>
          <w:bottom w:val="single" w:sz="8" w:space="0" w:color="28499A"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DEF" w:themeFill="text1" w:themeFillTint="3F"/>
      </w:tcPr>
    </w:tblStylePr>
    <w:tblStylePr w:type="band1Horz">
      <w:tblPr/>
      <w:tcPr>
        <w:tcBorders>
          <w:left w:val="nil"/>
          <w:right w:val="nil"/>
          <w:insideH w:val="nil"/>
          <w:insideV w:val="nil"/>
        </w:tcBorders>
        <w:shd w:val="clear" w:color="auto" w:fill="C0CDEF" w:themeFill="text1" w:themeFillTint="3F"/>
      </w:tcPr>
    </w:tblStylePr>
  </w:style>
  <w:style w:type="paragraph" w:customStyle="1" w:styleId="Pieddepagephrase">
    <w:name w:val="Pied de page phrase"/>
    <w:link w:val="PieddepagephraseCar"/>
    <w:rsid w:val="00CA1F23"/>
    <w:pPr>
      <w:spacing w:line="276" w:lineRule="auto"/>
    </w:pPr>
    <w:rPr>
      <w:rFonts w:ascii="Aller Light" w:hAnsi="Aller Light" w:cs="Times New Roman (Corps CS)"/>
      <w:b/>
      <w:bCs/>
      <w:i/>
      <w:iCs/>
      <w:color w:val="28499A" w:themeColor="text1"/>
      <w:spacing w:val="20"/>
      <w:sz w:val="14"/>
      <w:szCs w:val="14"/>
      <w:lang w:eastAsia="fr-FR"/>
    </w:rPr>
  </w:style>
  <w:style w:type="character" w:customStyle="1" w:styleId="PieddepagephraseCar">
    <w:name w:val="Pied de page phrase Car"/>
    <w:basedOn w:val="Policepardfaut"/>
    <w:link w:val="Pieddepagephrase"/>
    <w:rsid w:val="00CA1F23"/>
    <w:rPr>
      <w:rFonts w:ascii="Aller Light" w:hAnsi="Aller Light" w:cs="Times New Roman (Corps CS)"/>
      <w:b/>
      <w:bCs/>
      <w:i/>
      <w:iCs/>
      <w:color w:val="28499A" w:themeColor="text1"/>
      <w:spacing w:val="20"/>
      <w:sz w:val="14"/>
      <w:szCs w:val="14"/>
      <w:lang w:eastAsia="fr-FR"/>
    </w:rPr>
  </w:style>
  <w:style w:type="paragraph" w:styleId="PrformatHTML">
    <w:name w:val="HTML Preformatted"/>
    <w:basedOn w:val="Normal"/>
    <w:link w:val="PrformatHTMLCar"/>
    <w:uiPriority w:val="99"/>
    <w:semiHidden/>
    <w:unhideWhenUsed/>
    <w:rsid w:val="00CA1F23"/>
    <w:rPr>
      <w:rFonts w:ascii="Consolas" w:hAnsi="Consolas"/>
    </w:rPr>
  </w:style>
  <w:style w:type="character" w:customStyle="1" w:styleId="PrformatHTMLCar">
    <w:name w:val="Préformaté HTML Car"/>
    <w:basedOn w:val="Policepardfaut"/>
    <w:link w:val="PrformatHTML"/>
    <w:uiPriority w:val="99"/>
    <w:semiHidden/>
    <w:rsid w:val="00CA1F23"/>
    <w:rPr>
      <w:rFonts w:ascii="Consolas" w:eastAsia="Times New Roman" w:hAnsi="Consolas" w:cs="Times New Roman"/>
      <w:color w:val="28499A" w:themeColor="text1"/>
      <w:sz w:val="21"/>
      <w:szCs w:val="20"/>
    </w:rPr>
  </w:style>
  <w:style w:type="paragraph" w:styleId="Retrait1religne">
    <w:name w:val="Body Text First Indent"/>
    <w:basedOn w:val="Corpsdetexte"/>
    <w:link w:val="Retrait1religneCar"/>
    <w:uiPriority w:val="99"/>
    <w:unhideWhenUsed/>
    <w:rsid w:val="00CA1F23"/>
    <w:pPr>
      <w:spacing w:before="0"/>
      <w:ind w:firstLine="360"/>
      <w:jc w:val="left"/>
    </w:pPr>
    <w:rPr>
      <w:rFonts w:ascii="Liberation Serif" w:hAnsi="Liberation Serif"/>
    </w:rPr>
  </w:style>
  <w:style w:type="character" w:customStyle="1" w:styleId="Retrait1religneCar">
    <w:name w:val="Retrait 1re ligne Car"/>
    <w:basedOn w:val="CorpsdetexteCar"/>
    <w:link w:val="Retrait1religne"/>
    <w:uiPriority w:val="99"/>
    <w:rsid w:val="00CA1F23"/>
    <w:rPr>
      <w:rFonts w:ascii="Liberation Serif" w:hAnsi="Liberation Serif"/>
      <w:color w:val="28499A" w:themeColor="text1"/>
      <w:sz w:val="20"/>
      <w:szCs w:val="22"/>
    </w:rPr>
  </w:style>
  <w:style w:type="paragraph" w:styleId="Retraitcorpsdetexte">
    <w:name w:val="Body Text Indent"/>
    <w:basedOn w:val="Normal"/>
    <w:link w:val="RetraitcorpsdetexteCar"/>
    <w:uiPriority w:val="99"/>
    <w:semiHidden/>
    <w:unhideWhenUsed/>
    <w:rsid w:val="00CA1F23"/>
    <w:pPr>
      <w:spacing w:after="120"/>
      <w:ind w:left="283"/>
    </w:pPr>
  </w:style>
  <w:style w:type="character" w:customStyle="1" w:styleId="RetraitcorpsdetexteCar">
    <w:name w:val="Retrait corps de texte Car"/>
    <w:basedOn w:val="Policepardfaut"/>
    <w:link w:val="Retraitcorpsdetexte"/>
    <w:uiPriority w:val="99"/>
    <w:semiHidden/>
    <w:rsid w:val="00CA1F23"/>
    <w:rPr>
      <w:rFonts w:ascii="Aller Light" w:eastAsia="Times New Roman" w:hAnsi="Aller Light" w:cs="Times New Roman"/>
      <w:color w:val="28499A" w:themeColor="text1"/>
      <w:sz w:val="21"/>
      <w:szCs w:val="20"/>
    </w:rPr>
  </w:style>
  <w:style w:type="paragraph" w:styleId="Retraitcorpsdetexte2">
    <w:name w:val="Body Text Indent 2"/>
    <w:basedOn w:val="Normal"/>
    <w:link w:val="Retraitcorpsdetexte2Car"/>
    <w:uiPriority w:val="99"/>
    <w:semiHidden/>
    <w:unhideWhenUsed/>
    <w:rsid w:val="00CA1F23"/>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CA1F23"/>
    <w:rPr>
      <w:rFonts w:ascii="Aller Light" w:eastAsia="Times New Roman" w:hAnsi="Aller Light" w:cs="Times New Roman"/>
      <w:color w:val="28499A" w:themeColor="text1"/>
      <w:sz w:val="21"/>
      <w:szCs w:val="20"/>
    </w:rPr>
  </w:style>
  <w:style w:type="paragraph" w:styleId="Retraitcorpsdetexte3">
    <w:name w:val="Body Text Indent 3"/>
    <w:basedOn w:val="Normal"/>
    <w:link w:val="Retraitcorpsdetexte3Car"/>
    <w:uiPriority w:val="99"/>
    <w:semiHidden/>
    <w:unhideWhenUsed/>
    <w:rsid w:val="00CA1F23"/>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CA1F23"/>
    <w:rPr>
      <w:rFonts w:ascii="Aller Light" w:eastAsia="Times New Roman" w:hAnsi="Aller Light" w:cs="Times New Roman"/>
      <w:color w:val="28499A" w:themeColor="text1"/>
      <w:sz w:val="16"/>
      <w:szCs w:val="16"/>
    </w:rPr>
  </w:style>
  <w:style w:type="paragraph" w:styleId="Retraitcorpset1relig">
    <w:name w:val="Body Text First Indent 2"/>
    <w:basedOn w:val="Retraitcorpsdetexte"/>
    <w:link w:val="Retraitcorpset1religCar"/>
    <w:uiPriority w:val="99"/>
    <w:semiHidden/>
    <w:unhideWhenUsed/>
    <w:rsid w:val="00CA1F23"/>
    <w:pPr>
      <w:spacing w:after="0"/>
      <w:ind w:left="360" w:firstLine="360"/>
    </w:pPr>
  </w:style>
  <w:style w:type="character" w:customStyle="1" w:styleId="Retraitcorpset1religCar">
    <w:name w:val="Retrait corps et 1re lig. Car"/>
    <w:basedOn w:val="RetraitcorpsdetexteCar"/>
    <w:link w:val="Retraitcorpset1relig"/>
    <w:uiPriority w:val="99"/>
    <w:semiHidden/>
    <w:rsid w:val="00CA1F23"/>
    <w:rPr>
      <w:rFonts w:ascii="Aller Light" w:eastAsia="Times New Roman" w:hAnsi="Aller Light" w:cs="Times New Roman"/>
      <w:color w:val="28499A" w:themeColor="text1"/>
      <w:sz w:val="21"/>
      <w:szCs w:val="20"/>
    </w:rPr>
  </w:style>
  <w:style w:type="paragraph" w:styleId="Retraitnormal">
    <w:name w:val="Normal Indent"/>
    <w:basedOn w:val="Normal"/>
    <w:uiPriority w:val="99"/>
    <w:semiHidden/>
    <w:unhideWhenUsed/>
    <w:rsid w:val="00CA1F23"/>
    <w:pPr>
      <w:ind w:left="708"/>
    </w:pPr>
  </w:style>
  <w:style w:type="paragraph" w:styleId="Salutations">
    <w:name w:val="Salutation"/>
    <w:basedOn w:val="Normal"/>
    <w:next w:val="Normal"/>
    <w:link w:val="SalutationsCar"/>
    <w:uiPriority w:val="99"/>
    <w:unhideWhenUsed/>
    <w:rsid w:val="00CA1F23"/>
  </w:style>
  <w:style w:type="character" w:customStyle="1" w:styleId="SalutationsCar">
    <w:name w:val="Salutations Car"/>
    <w:basedOn w:val="Policepardfaut"/>
    <w:link w:val="Salutations"/>
    <w:uiPriority w:val="99"/>
    <w:rsid w:val="00CA1F23"/>
    <w:rPr>
      <w:rFonts w:ascii="Aller Light" w:eastAsia="Times New Roman" w:hAnsi="Aller Light" w:cs="Times New Roman"/>
      <w:color w:val="28499A" w:themeColor="text1"/>
      <w:sz w:val="21"/>
      <w:szCs w:val="20"/>
    </w:rPr>
  </w:style>
  <w:style w:type="paragraph" w:styleId="Sansinterligne">
    <w:name w:val="No Spacing"/>
    <w:uiPriority w:val="1"/>
    <w:rsid w:val="00CA1F23"/>
    <w:pPr>
      <w:ind w:left="57"/>
    </w:pPr>
    <w:rPr>
      <w:rFonts w:ascii="Liberation Serif" w:eastAsia="Times New Roman" w:hAnsi="Liberation Serif" w:cs="Times New Roman"/>
      <w:sz w:val="20"/>
      <w:szCs w:val="20"/>
    </w:rPr>
  </w:style>
  <w:style w:type="paragraph" w:styleId="Signature">
    <w:name w:val="Signature"/>
    <w:basedOn w:val="Normal"/>
    <w:link w:val="SignatureCar"/>
    <w:uiPriority w:val="99"/>
    <w:semiHidden/>
    <w:unhideWhenUsed/>
    <w:rsid w:val="00CA1F23"/>
    <w:pPr>
      <w:ind w:left="4252"/>
    </w:pPr>
  </w:style>
  <w:style w:type="character" w:customStyle="1" w:styleId="SignatureCar">
    <w:name w:val="Signature Car"/>
    <w:basedOn w:val="Policepardfaut"/>
    <w:link w:val="Signature"/>
    <w:uiPriority w:val="99"/>
    <w:semiHidden/>
    <w:rsid w:val="00CA1F23"/>
    <w:rPr>
      <w:rFonts w:ascii="Aller Light" w:eastAsia="Times New Roman" w:hAnsi="Aller Light" w:cs="Times New Roman"/>
      <w:color w:val="28499A" w:themeColor="text1"/>
      <w:sz w:val="21"/>
      <w:szCs w:val="20"/>
    </w:rPr>
  </w:style>
  <w:style w:type="paragraph" w:styleId="Signaturelectronique">
    <w:name w:val="E-mail Signature"/>
    <w:basedOn w:val="Normal"/>
    <w:link w:val="SignaturelectroniqueCar"/>
    <w:uiPriority w:val="99"/>
    <w:semiHidden/>
    <w:unhideWhenUsed/>
    <w:rsid w:val="00CA1F23"/>
  </w:style>
  <w:style w:type="character" w:customStyle="1" w:styleId="SignaturelectroniqueCar">
    <w:name w:val="Signature électronique Car"/>
    <w:basedOn w:val="Policepardfaut"/>
    <w:link w:val="Signaturelectronique"/>
    <w:uiPriority w:val="99"/>
    <w:semiHidden/>
    <w:rsid w:val="00CA1F23"/>
    <w:rPr>
      <w:rFonts w:ascii="Aller Light" w:eastAsia="Times New Roman" w:hAnsi="Aller Light" w:cs="Times New Roman"/>
      <w:color w:val="28499A" w:themeColor="text1"/>
      <w:sz w:val="21"/>
      <w:szCs w:val="20"/>
    </w:rPr>
  </w:style>
  <w:style w:type="character" w:styleId="SmartHyperlink">
    <w:name w:val="Smart Hyperlink"/>
    <w:basedOn w:val="Policepardfaut"/>
    <w:uiPriority w:val="99"/>
    <w:unhideWhenUsed/>
    <w:rsid w:val="00CA1F23"/>
    <w:rPr>
      <w:u w:val="dotted"/>
    </w:rPr>
  </w:style>
  <w:style w:type="character" w:styleId="SmartLink">
    <w:name w:val="Smart Link"/>
    <w:basedOn w:val="Policepardfaut"/>
    <w:uiPriority w:val="99"/>
    <w:unhideWhenUsed/>
    <w:rsid w:val="00CA1F23"/>
    <w:rPr>
      <w:color w:val="0000FF"/>
      <w:u w:val="single"/>
      <w:shd w:val="clear" w:color="auto" w:fill="F3F2F1"/>
    </w:rPr>
  </w:style>
  <w:style w:type="character" w:customStyle="1" w:styleId="SNM">
    <w:name w:val="SNM"/>
    <w:basedOn w:val="Policepardfaut"/>
    <w:rsid w:val="00CA1F23"/>
    <w:rPr>
      <w:rFonts w:ascii="Tahoma" w:hAnsi="Tahoma"/>
      <w:color w:val="993300"/>
    </w:rPr>
  </w:style>
  <w:style w:type="paragraph" w:styleId="Tabledesrfrencesjuridiques">
    <w:name w:val="table of authorities"/>
    <w:basedOn w:val="Normal"/>
    <w:next w:val="Normal"/>
    <w:uiPriority w:val="99"/>
    <w:semiHidden/>
    <w:unhideWhenUsed/>
    <w:rsid w:val="00CA1F23"/>
    <w:pPr>
      <w:ind w:left="200" w:hanging="200"/>
    </w:pPr>
  </w:style>
  <w:style w:type="table" w:styleId="Tableauclassique1">
    <w:name w:val="Table Classic 1"/>
    <w:basedOn w:val="TableauNormal"/>
    <w:uiPriority w:val="99"/>
    <w:semiHidden/>
    <w:unhideWhenUsed/>
    <w:rsid w:val="00CA1F23"/>
    <w:pPr>
      <w:ind w:left="57"/>
    </w:pPr>
    <w:rPr>
      <w:sz w:val="22"/>
      <w:szCs w:val="22"/>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uiPriority w:val="99"/>
    <w:semiHidden/>
    <w:unhideWhenUsed/>
    <w:rsid w:val="00CA1F23"/>
    <w:pPr>
      <w:ind w:left="57"/>
    </w:pPr>
    <w:rPr>
      <w:sz w:val="22"/>
      <w:szCs w:val="22"/>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unhideWhenUsed/>
    <w:rsid w:val="00CA1F23"/>
    <w:pPr>
      <w:ind w:left="57"/>
    </w:pPr>
    <w:rPr>
      <w:color w:val="000080"/>
      <w:sz w:val="22"/>
      <w:szCs w:val="22"/>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uiPriority w:val="99"/>
    <w:semiHidden/>
    <w:unhideWhenUsed/>
    <w:rsid w:val="00CA1F23"/>
    <w:pPr>
      <w:ind w:left="57"/>
    </w:pPr>
    <w:rPr>
      <w:sz w:val="22"/>
      <w:szCs w:val="22"/>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uiPriority w:val="99"/>
    <w:semiHidden/>
    <w:unhideWhenUsed/>
    <w:rsid w:val="00CA1F23"/>
    <w:pPr>
      <w:ind w:left="57"/>
    </w:pPr>
    <w:rPr>
      <w:color w:val="FFFFFF"/>
      <w:sz w:val="22"/>
      <w:szCs w:val="22"/>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unhideWhenUsed/>
    <w:rsid w:val="00CA1F23"/>
    <w:pPr>
      <w:ind w:left="57"/>
    </w:pPr>
    <w:rPr>
      <w:sz w:val="22"/>
      <w:szCs w:val="22"/>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unhideWhenUsed/>
    <w:rsid w:val="00CA1F23"/>
    <w:pPr>
      <w:ind w:left="57"/>
    </w:pPr>
    <w:rPr>
      <w:sz w:val="22"/>
      <w:szCs w:val="22"/>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uiPriority w:val="99"/>
    <w:semiHidden/>
    <w:unhideWhenUsed/>
    <w:rsid w:val="00CA1F23"/>
    <w:pPr>
      <w:ind w:left="57"/>
    </w:pPr>
    <w:rPr>
      <w:sz w:val="22"/>
      <w:szCs w:val="22"/>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uiPriority w:val="99"/>
    <w:semiHidden/>
    <w:unhideWhenUsed/>
    <w:rsid w:val="00CA1F23"/>
    <w:pPr>
      <w:ind w:left="57"/>
    </w:pPr>
    <w:rPr>
      <w:sz w:val="22"/>
      <w:szCs w:val="22"/>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auGrille1Clair-Accentuation2">
    <w:name w:val="Grid Table 1 Light Accent 2"/>
    <w:basedOn w:val="TableauNormal"/>
    <w:uiPriority w:val="46"/>
    <w:rsid w:val="00CA1F23"/>
    <w:rPr>
      <w:sz w:val="22"/>
      <w:szCs w:val="22"/>
    </w:rPr>
    <w:tblPr>
      <w:tblStyleRowBandSize w:val="1"/>
      <w:tblStyleColBandSize w:val="1"/>
      <w:tblBorders>
        <w:top w:val="single" w:sz="4" w:space="0" w:color="F6989A" w:themeColor="accent2" w:themeTint="66"/>
        <w:left w:val="single" w:sz="4" w:space="0" w:color="F6989A" w:themeColor="accent2" w:themeTint="66"/>
        <w:bottom w:val="single" w:sz="4" w:space="0" w:color="F6989A" w:themeColor="accent2" w:themeTint="66"/>
        <w:right w:val="single" w:sz="4" w:space="0" w:color="F6989A" w:themeColor="accent2" w:themeTint="66"/>
        <w:insideH w:val="single" w:sz="4" w:space="0" w:color="F6989A" w:themeColor="accent2" w:themeTint="66"/>
        <w:insideV w:val="single" w:sz="4" w:space="0" w:color="F6989A" w:themeColor="accent2" w:themeTint="66"/>
      </w:tblBorders>
    </w:tblPr>
    <w:tblStylePr w:type="firstRow">
      <w:rPr>
        <w:b/>
        <w:bCs/>
      </w:rPr>
      <w:tblPr/>
      <w:tcPr>
        <w:tcBorders>
          <w:bottom w:val="single" w:sz="12" w:space="0" w:color="F16568" w:themeColor="accent2" w:themeTint="99"/>
        </w:tcBorders>
      </w:tcPr>
    </w:tblStylePr>
    <w:tblStylePr w:type="lastRow">
      <w:rPr>
        <w:b/>
        <w:bCs/>
      </w:rPr>
      <w:tblPr/>
      <w:tcPr>
        <w:tcBorders>
          <w:top w:val="double" w:sz="2" w:space="0" w:color="F16568" w:themeColor="accent2" w:themeTint="99"/>
        </w:tcBorders>
      </w:tcPr>
    </w:tblStylePr>
    <w:tblStylePr w:type="firstCol">
      <w:rPr>
        <w:b/>
        <w:bCs/>
      </w:rPr>
    </w:tblStylePr>
    <w:tblStylePr w:type="lastCol">
      <w:rPr>
        <w:b/>
        <w:bCs/>
      </w:rPr>
    </w:tblStylePr>
  </w:style>
  <w:style w:type="table" w:styleId="TableauGrille1Clair-Accentuation3">
    <w:name w:val="Grid Table 1 Light Accent 3"/>
    <w:basedOn w:val="TableauNormal"/>
    <w:uiPriority w:val="46"/>
    <w:rsid w:val="00CA1F23"/>
    <w:rPr>
      <w:sz w:val="22"/>
      <w:szCs w:val="22"/>
    </w:rPr>
    <w:tblPr>
      <w:tblStyleRowBandSize w:val="1"/>
      <w:tblStyleColBandSize w:val="1"/>
      <w:tblBorders>
        <w:top w:val="single" w:sz="4" w:space="0" w:color="6AFFA5" w:themeColor="accent3" w:themeTint="66"/>
        <w:left w:val="single" w:sz="4" w:space="0" w:color="6AFFA5" w:themeColor="accent3" w:themeTint="66"/>
        <w:bottom w:val="single" w:sz="4" w:space="0" w:color="6AFFA5" w:themeColor="accent3" w:themeTint="66"/>
        <w:right w:val="single" w:sz="4" w:space="0" w:color="6AFFA5" w:themeColor="accent3" w:themeTint="66"/>
        <w:insideH w:val="single" w:sz="4" w:space="0" w:color="6AFFA5" w:themeColor="accent3" w:themeTint="66"/>
        <w:insideV w:val="single" w:sz="4" w:space="0" w:color="6AFFA5" w:themeColor="accent3" w:themeTint="66"/>
      </w:tblBorders>
    </w:tblPr>
    <w:tblStylePr w:type="firstRow">
      <w:rPr>
        <w:b/>
        <w:bCs/>
      </w:rPr>
      <w:tblPr/>
      <w:tcPr>
        <w:tcBorders>
          <w:bottom w:val="single" w:sz="12" w:space="0" w:color="20FF79" w:themeColor="accent3" w:themeTint="99"/>
        </w:tcBorders>
      </w:tcPr>
    </w:tblStylePr>
    <w:tblStylePr w:type="lastRow">
      <w:rPr>
        <w:b/>
        <w:bCs/>
      </w:rPr>
      <w:tblPr/>
      <w:tcPr>
        <w:tcBorders>
          <w:top w:val="double" w:sz="2" w:space="0" w:color="20FF79" w:themeColor="accent3" w:themeTint="99"/>
        </w:tcBorders>
      </w:tcPr>
    </w:tblStylePr>
    <w:tblStylePr w:type="firstCol">
      <w:rPr>
        <w:b/>
        <w:bCs/>
      </w:rPr>
    </w:tblStylePr>
    <w:tblStylePr w:type="lastCol">
      <w:rPr>
        <w:b/>
        <w:bCs/>
      </w:rPr>
    </w:tblStylePr>
  </w:style>
  <w:style w:type="table" w:styleId="TableauGrille1Clair-Accentuation4">
    <w:name w:val="Grid Table 1 Light Accent 4"/>
    <w:basedOn w:val="TableauNormal"/>
    <w:uiPriority w:val="46"/>
    <w:rsid w:val="00CA1F23"/>
    <w:rPr>
      <w:sz w:val="22"/>
      <w:szCs w:val="22"/>
    </w:rPr>
    <w:tblPr>
      <w:tblStyleRowBandSize w:val="1"/>
      <w:tblStyleColBandSize w:val="1"/>
      <w:tblBorders>
        <w:top w:val="single" w:sz="4" w:space="0" w:color="A9E2AB" w:themeColor="accent4" w:themeTint="66"/>
        <w:left w:val="single" w:sz="4" w:space="0" w:color="A9E2AB" w:themeColor="accent4" w:themeTint="66"/>
        <w:bottom w:val="single" w:sz="4" w:space="0" w:color="A9E2AB" w:themeColor="accent4" w:themeTint="66"/>
        <w:right w:val="single" w:sz="4" w:space="0" w:color="A9E2AB" w:themeColor="accent4" w:themeTint="66"/>
        <w:insideH w:val="single" w:sz="4" w:space="0" w:color="A9E2AB" w:themeColor="accent4" w:themeTint="66"/>
        <w:insideV w:val="single" w:sz="4" w:space="0" w:color="A9E2AB" w:themeColor="accent4" w:themeTint="66"/>
      </w:tblBorders>
    </w:tblPr>
    <w:tblStylePr w:type="firstRow">
      <w:rPr>
        <w:b/>
        <w:bCs/>
      </w:rPr>
      <w:tblPr/>
      <w:tcPr>
        <w:tcBorders>
          <w:bottom w:val="single" w:sz="12" w:space="0" w:color="7ED481" w:themeColor="accent4" w:themeTint="99"/>
        </w:tcBorders>
      </w:tcPr>
    </w:tblStylePr>
    <w:tblStylePr w:type="lastRow">
      <w:rPr>
        <w:b/>
        <w:bCs/>
      </w:rPr>
      <w:tblPr/>
      <w:tcPr>
        <w:tcBorders>
          <w:top w:val="double" w:sz="2" w:space="0" w:color="7ED481" w:themeColor="accent4" w:themeTint="99"/>
        </w:tcBorders>
      </w:tcPr>
    </w:tblStylePr>
    <w:tblStylePr w:type="firstCol">
      <w:rPr>
        <w:b/>
        <w:bCs/>
      </w:rPr>
    </w:tblStylePr>
    <w:tblStylePr w:type="lastCol">
      <w:rPr>
        <w:b/>
        <w:bCs/>
      </w:rPr>
    </w:tblStylePr>
  </w:style>
  <w:style w:type="table" w:styleId="TableauGrille1Clair-Accentuation5">
    <w:name w:val="Grid Table 1 Light Accent 5"/>
    <w:basedOn w:val="TableauNormal"/>
    <w:uiPriority w:val="46"/>
    <w:rsid w:val="00CA1F23"/>
    <w:rPr>
      <w:sz w:val="22"/>
      <w:szCs w:val="22"/>
    </w:rPr>
    <w:tblPr>
      <w:tblStyleRowBandSize w:val="1"/>
      <w:tblStyleColBandSize w:val="1"/>
      <w:tblBorders>
        <w:top w:val="single" w:sz="4" w:space="0" w:color="D7E7B6" w:themeColor="accent5" w:themeTint="66"/>
        <w:left w:val="single" w:sz="4" w:space="0" w:color="D7E7B6" w:themeColor="accent5" w:themeTint="66"/>
        <w:bottom w:val="single" w:sz="4" w:space="0" w:color="D7E7B6" w:themeColor="accent5" w:themeTint="66"/>
        <w:right w:val="single" w:sz="4" w:space="0" w:color="D7E7B6" w:themeColor="accent5" w:themeTint="66"/>
        <w:insideH w:val="single" w:sz="4" w:space="0" w:color="D7E7B6" w:themeColor="accent5" w:themeTint="66"/>
        <w:insideV w:val="single" w:sz="4" w:space="0" w:color="D7E7B6" w:themeColor="accent5" w:themeTint="66"/>
      </w:tblBorders>
    </w:tblPr>
    <w:tblStylePr w:type="firstRow">
      <w:rPr>
        <w:b/>
        <w:bCs/>
      </w:rPr>
      <w:tblPr/>
      <w:tcPr>
        <w:tcBorders>
          <w:bottom w:val="single" w:sz="12" w:space="0" w:color="C3DC92" w:themeColor="accent5" w:themeTint="99"/>
        </w:tcBorders>
      </w:tcPr>
    </w:tblStylePr>
    <w:tblStylePr w:type="lastRow">
      <w:rPr>
        <w:b/>
        <w:bCs/>
      </w:rPr>
      <w:tblPr/>
      <w:tcPr>
        <w:tcBorders>
          <w:top w:val="double" w:sz="2" w:space="0" w:color="C3DC92" w:themeColor="accent5" w:themeTint="99"/>
        </w:tcBorders>
      </w:tcPr>
    </w:tblStylePr>
    <w:tblStylePr w:type="firstCol">
      <w:rPr>
        <w:b/>
        <w:bCs/>
      </w:rPr>
    </w:tblStylePr>
    <w:tblStylePr w:type="lastCol">
      <w:rPr>
        <w:b/>
        <w:bCs/>
      </w:rPr>
    </w:tblStylePr>
  </w:style>
  <w:style w:type="table" w:styleId="TableauGrille1Clair-Accentuation6">
    <w:name w:val="Grid Table 1 Light Accent 6"/>
    <w:basedOn w:val="TableauNormal"/>
    <w:uiPriority w:val="46"/>
    <w:rsid w:val="00CA1F23"/>
    <w:rPr>
      <w:sz w:val="22"/>
      <w:szCs w:val="22"/>
    </w:rPr>
    <w:tblPr>
      <w:tblStyleRowBandSize w:val="1"/>
      <w:tblStyleColBandSize w:val="1"/>
      <w:tblBorders>
        <w:top w:val="single" w:sz="4" w:space="0" w:color="F9EBF1" w:themeColor="accent6" w:themeTint="66"/>
        <w:left w:val="single" w:sz="4" w:space="0" w:color="F9EBF1" w:themeColor="accent6" w:themeTint="66"/>
        <w:bottom w:val="single" w:sz="4" w:space="0" w:color="F9EBF1" w:themeColor="accent6" w:themeTint="66"/>
        <w:right w:val="single" w:sz="4" w:space="0" w:color="F9EBF1" w:themeColor="accent6" w:themeTint="66"/>
        <w:insideH w:val="single" w:sz="4" w:space="0" w:color="F9EBF1" w:themeColor="accent6" w:themeTint="66"/>
        <w:insideV w:val="single" w:sz="4" w:space="0" w:color="F9EBF1" w:themeColor="accent6" w:themeTint="66"/>
      </w:tblBorders>
    </w:tblPr>
    <w:tblStylePr w:type="firstRow">
      <w:rPr>
        <w:b/>
        <w:bCs/>
      </w:rPr>
      <w:tblPr/>
      <w:tcPr>
        <w:tcBorders>
          <w:bottom w:val="single" w:sz="12" w:space="0" w:color="F6E1EA" w:themeColor="accent6" w:themeTint="99"/>
        </w:tcBorders>
      </w:tcPr>
    </w:tblStylePr>
    <w:tblStylePr w:type="lastRow">
      <w:rPr>
        <w:b/>
        <w:bCs/>
      </w:rPr>
      <w:tblPr/>
      <w:tcPr>
        <w:tcBorders>
          <w:top w:val="double" w:sz="2" w:space="0" w:color="F6E1EA" w:themeColor="accent6" w:themeTint="99"/>
        </w:tcBorders>
      </w:tcPr>
    </w:tblStylePr>
    <w:tblStylePr w:type="firstCol">
      <w:rPr>
        <w:b/>
        <w:bCs/>
      </w:rPr>
    </w:tblStylePr>
    <w:tblStylePr w:type="lastCol">
      <w:rPr>
        <w:b/>
        <w:bCs/>
      </w:rPr>
    </w:tblStylePr>
  </w:style>
  <w:style w:type="table" w:styleId="TableauGrille2">
    <w:name w:val="Grid Table 2"/>
    <w:basedOn w:val="TableauNormal"/>
    <w:uiPriority w:val="47"/>
    <w:rsid w:val="00CA1F23"/>
    <w:rPr>
      <w:sz w:val="22"/>
      <w:szCs w:val="22"/>
    </w:rPr>
    <w:tblPr>
      <w:tblStyleRowBandSize w:val="1"/>
      <w:tblStyleColBandSize w:val="1"/>
      <w:tblBorders>
        <w:top w:val="single" w:sz="2" w:space="0" w:color="6888D8" w:themeColor="text1" w:themeTint="99"/>
        <w:bottom w:val="single" w:sz="2" w:space="0" w:color="6888D8" w:themeColor="text1" w:themeTint="99"/>
        <w:insideH w:val="single" w:sz="2" w:space="0" w:color="6888D8" w:themeColor="text1" w:themeTint="99"/>
        <w:insideV w:val="single" w:sz="2" w:space="0" w:color="6888D8" w:themeColor="text1" w:themeTint="99"/>
      </w:tblBorders>
    </w:tblPr>
    <w:tblStylePr w:type="firstRow">
      <w:rPr>
        <w:b/>
        <w:bCs/>
      </w:rPr>
      <w:tblPr/>
      <w:tcPr>
        <w:tcBorders>
          <w:top w:val="nil"/>
          <w:bottom w:val="single" w:sz="12" w:space="0" w:color="6888D8" w:themeColor="text1" w:themeTint="99"/>
          <w:insideH w:val="nil"/>
          <w:insideV w:val="nil"/>
        </w:tcBorders>
        <w:shd w:val="clear" w:color="auto" w:fill="FFFFFF" w:themeFill="background1"/>
      </w:tcPr>
    </w:tblStylePr>
    <w:tblStylePr w:type="lastRow">
      <w:rPr>
        <w:b/>
        <w:bCs/>
      </w:rPr>
      <w:tblPr/>
      <w:tcPr>
        <w:tcBorders>
          <w:top w:val="double" w:sz="2" w:space="0" w:color="6888D8"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D7F2" w:themeFill="text1" w:themeFillTint="33"/>
      </w:tcPr>
    </w:tblStylePr>
    <w:tblStylePr w:type="band1Horz">
      <w:tblPr/>
      <w:tcPr>
        <w:shd w:val="clear" w:color="auto" w:fill="CCD7F2" w:themeFill="text1" w:themeFillTint="33"/>
      </w:tcPr>
    </w:tblStylePr>
  </w:style>
  <w:style w:type="table" w:styleId="TableauGrille2-Accentuation1">
    <w:name w:val="Grid Table 2 Accent 1"/>
    <w:basedOn w:val="TableauNormal"/>
    <w:uiPriority w:val="47"/>
    <w:rsid w:val="00CA1F23"/>
    <w:rPr>
      <w:sz w:val="22"/>
      <w:szCs w:val="22"/>
    </w:rPr>
    <w:tblPr>
      <w:tblStyleRowBandSize w:val="1"/>
      <w:tblStyleColBandSize w:val="1"/>
      <w:tblBorders>
        <w:top w:val="single" w:sz="2" w:space="0" w:color="FFE574" w:themeColor="accent1" w:themeTint="99"/>
        <w:bottom w:val="single" w:sz="2" w:space="0" w:color="FFE574" w:themeColor="accent1" w:themeTint="99"/>
        <w:insideH w:val="single" w:sz="2" w:space="0" w:color="FFE574" w:themeColor="accent1" w:themeTint="99"/>
        <w:insideV w:val="single" w:sz="2" w:space="0" w:color="FFE574" w:themeColor="accent1" w:themeTint="99"/>
      </w:tblBorders>
    </w:tblPr>
    <w:tblStylePr w:type="firstRow">
      <w:rPr>
        <w:b/>
        <w:bCs/>
      </w:rPr>
      <w:tblPr/>
      <w:tcPr>
        <w:tcBorders>
          <w:top w:val="nil"/>
          <w:bottom w:val="single" w:sz="12" w:space="0" w:color="FFE574" w:themeColor="accent1" w:themeTint="99"/>
          <w:insideH w:val="nil"/>
          <w:insideV w:val="nil"/>
        </w:tcBorders>
        <w:shd w:val="clear" w:color="auto" w:fill="FFFFFF" w:themeFill="background1"/>
      </w:tcPr>
    </w:tblStylePr>
    <w:tblStylePr w:type="lastRow">
      <w:rPr>
        <w:b/>
        <w:bCs/>
      </w:rPr>
      <w:tblPr/>
      <w:tcPr>
        <w:tcBorders>
          <w:top w:val="double" w:sz="2" w:space="0" w:color="FFE574"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6D0" w:themeFill="accent1" w:themeFillTint="33"/>
      </w:tcPr>
    </w:tblStylePr>
    <w:tblStylePr w:type="band1Horz">
      <w:tblPr/>
      <w:tcPr>
        <w:shd w:val="clear" w:color="auto" w:fill="FFF6D0" w:themeFill="accent1" w:themeFillTint="33"/>
      </w:tcPr>
    </w:tblStylePr>
  </w:style>
  <w:style w:type="table" w:styleId="TableauGrille2-Accentuation2">
    <w:name w:val="Grid Table 2 Accent 2"/>
    <w:basedOn w:val="TableauNormal"/>
    <w:uiPriority w:val="47"/>
    <w:rsid w:val="00CA1F23"/>
    <w:rPr>
      <w:sz w:val="22"/>
      <w:szCs w:val="22"/>
    </w:rPr>
    <w:tblPr>
      <w:tblStyleRowBandSize w:val="1"/>
      <w:tblStyleColBandSize w:val="1"/>
      <w:tblBorders>
        <w:top w:val="single" w:sz="2" w:space="0" w:color="F16568" w:themeColor="accent2" w:themeTint="99"/>
        <w:bottom w:val="single" w:sz="2" w:space="0" w:color="F16568" w:themeColor="accent2" w:themeTint="99"/>
        <w:insideH w:val="single" w:sz="2" w:space="0" w:color="F16568" w:themeColor="accent2" w:themeTint="99"/>
        <w:insideV w:val="single" w:sz="2" w:space="0" w:color="F16568" w:themeColor="accent2" w:themeTint="99"/>
      </w:tblBorders>
    </w:tblPr>
    <w:tblStylePr w:type="firstRow">
      <w:rPr>
        <w:b/>
        <w:bCs/>
      </w:rPr>
      <w:tblPr/>
      <w:tcPr>
        <w:tcBorders>
          <w:top w:val="nil"/>
          <w:bottom w:val="single" w:sz="12" w:space="0" w:color="F16568" w:themeColor="accent2" w:themeTint="99"/>
          <w:insideH w:val="nil"/>
          <w:insideV w:val="nil"/>
        </w:tcBorders>
        <w:shd w:val="clear" w:color="auto" w:fill="FFFFFF" w:themeFill="background1"/>
      </w:tcPr>
    </w:tblStylePr>
    <w:tblStylePr w:type="lastRow">
      <w:rPr>
        <w:b/>
        <w:bCs/>
      </w:rPr>
      <w:tblPr/>
      <w:tcPr>
        <w:tcBorders>
          <w:top w:val="double" w:sz="2" w:space="0" w:color="F16568"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CBCC" w:themeFill="accent2" w:themeFillTint="33"/>
      </w:tcPr>
    </w:tblStylePr>
    <w:tblStylePr w:type="band1Horz">
      <w:tblPr/>
      <w:tcPr>
        <w:shd w:val="clear" w:color="auto" w:fill="FACBCC" w:themeFill="accent2" w:themeFillTint="33"/>
      </w:tcPr>
    </w:tblStylePr>
  </w:style>
  <w:style w:type="table" w:styleId="TableauGrille2-Accentuation3">
    <w:name w:val="Grid Table 2 Accent 3"/>
    <w:basedOn w:val="TableauNormal"/>
    <w:uiPriority w:val="47"/>
    <w:rsid w:val="00CA1F23"/>
    <w:rPr>
      <w:sz w:val="22"/>
      <w:szCs w:val="22"/>
    </w:rPr>
    <w:tblPr>
      <w:tblStyleRowBandSize w:val="1"/>
      <w:tblStyleColBandSize w:val="1"/>
      <w:tblBorders>
        <w:top w:val="single" w:sz="2" w:space="0" w:color="20FF79" w:themeColor="accent3" w:themeTint="99"/>
        <w:bottom w:val="single" w:sz="2" w:space="0" w:color="20FF79" w:themeColor="accent3" w:themeTint="99"/>
        <w:insideH w:val="single" w:sz="2" w:space="0" w:color="20FF79" w:themeColor="accent3" w:themeTint="99"/>
        <w:insideV w:val="single" w:sz="2" w:space="0" w:color="20FF79" w:themeColor="accent3" w:themeTint="99"/>
      </w:tblBorders>
    </w:tblPr>
    <w:tblStylePr w:type="firstRow">
      <w:rPr>
        <w:b/>
        <w:bCs/>
      </w:rPr>
      <w:tblPr/>
      <w:tcPr>
        <w:tcBorders>
          <w:top w:val="nil"/>
          <w:bottom w:val="single" w:sz="12" w:space="0" w:color="20FF79" w:themeColor="accent3" w:themeTint="99"/>
          <w:insideH w:val="nil"/>
          <w:insideV w:val="nil"/>
        </w:tcBorders>
        <w:shd w:val="clear" w:color="auto" w:fill="FFFFFF" w:themeFill="background1"/>
      </w:tcPr>
    </w:tblStylePr>
    <w:tblStylePr w:type="lastRow">
      <w:rPr>
        <w:b/>
        <w:bCs/>
      </w:rPr>
      <w:tblPr/>
      <w:tcPr>
        <w:tcBorders>
          <w:top w:val="double" w:sz="2" w:space="0" w:color="20FF7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4FFD2" w:themeFill="accent3" w:themeFillTint="33"/>
      </w:tcPr>
    </w:tblStylePr>
    <w:tblStylePr w:type="band1Horz">
      <w:tblPr/>
      <w:tcPr>
        <w:shd w:val="clear" w:color="auto" w:fill="B4FFD2" w:themeFill="accent3" w:themeFillTint="33"/>
      </w:tcPr>
    </w:tblStylePr>
  </w:style>
  <w:style w:type="table" w:styleId="TableauGrille2-Accentuation4">
    <w:name w:val="Grid Table 2 Accent 4"/>
    <w:basedOn w:val="TableauNormal"/>
    <w:uiPriority w:val="47"/>
    <w:rsid w:val="00CA1F23"/>
    <w:rPr>
      <w:sz w:val="22"/>
      <w:szCs w:val="22"/>
    </w:rPr>
    <w:tblPr>
      <w:tblStyleRowBandSize w:val="1"/>
      <w:tblStyleColBandSize w:val="1"/>
      <w:tblBorders>
        <w:top w:val="single" w:sz="2" w:space="0" w:color="7ED481" w:themeColor="accent4" w:themeTint="99"/>
        <w:bottom w:val="single" w:sz="2" w:space="0" w:color="7ED481" w:themeColor="accent4" w:themeTint="99"/>
        <w:insideH w:val="single" w:sz="2" w:space="0" w:color="7ED481" w:themeColor="accent4" w:themeTint="99"/>
        <w:insideV w:val="single" w:sz="2" w:space="0" w:color="7ED481" w:themeColor="accent4" w:themeTint="99"/>
      </w:tblBorders>
    </w:tblPr>
    <w:tblStylePr w:type="firstRow">
      <w:rPr>
        <w:b/>
        <w:bCs/>
      </w:rPr>
      <w:tblPr/>
      <w:tcPr>
        <w:tcBorders>
          <w:top w:val="nil"/>
          <w:bottom w:val="single" w:sz="12" w:space="0" w:color="7ED481" w:themeColor="accent4" w:themeTint="99"/>
          <w:insideH w:val="nil"/>
          <w:insideV w:val="nil"/>
        </w:tcBorders>
        <w:shd w:val="clear" w:color="auto" w:fill="FFFFFF" w:themeFill="background1"/>
      </w:tcPr>
    </w:tblStylePr>
    <w:tblStylePr w:type="lastRow">
      <w:rPr>
        <w:b/>
        <w:bCs/>
      </w:rPr>
      <w:tblPr/>
      <w:tcPr>
        <w:tcBorders>
          <w:top w:val="double" w:sz="2" w:space="0" w:color="7ED481"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4F1D4" w:themeFill="accent4" w:themeFillTint="33"/>
      </w:tcPr>
    </w:tblStylePr>
    <w:tblStylePr w:type="band1Horz">
      <w:tblPr/>
      <w:tcPr>
        <w:shd w:val="clear" w:color="auto" w:fill="D4F1D4" w:themeFill="accent4" w:themeFillTint="33"/>
      </w:tcPr>
    </w:tblStylePr>
  </w:style>
  <w:style w:type="table" w:styleId="TableauGrille2-Accentuation5">
    <w:name w:val="Grid Table 2 Accent 5"/>
    <w:basedOn w:val="TableauNormal"/>
    <w:uiPriority w:val="47"/>
    <w:rsid w:val="00CA1F23"/>
    <w:rPr>
      <w:sz w:val="22"/>
      <w:szCs w:val="22"/>
    </w:rPr>
    <w:tblPr>
      <w:tblStyleRowBandSize w:val="1"/>
      <w:tblStyleColBandSize w:val="1"/>
      <w:tblBorders>
        <w:top w:val="single" w:sz="2" w:space="0" w:color="C3DC92" w:themeColor="accent5" w:themeTint="99"/>
        <w:bottom w:val="single" w:sz="2" w:space="0" w:color="C3DC92" w:themeColor="accent5" w:themeTint="99"/>
        <w:insideH w:val="single" w:sz="2" w:space="0" w:color="C3DC92" w:themeColor="accent5" w:themeTint="99"/>
        <w:insideV w:val="single" w:sz="2" w:space="0" w:color="C3DC92" w:themeColor="accent5" w:themeTint="99"/>
      </w:tblBorders>
    </w:tblPr>
    <w:tblStylePr w:type="firstRow">
      <w:rPr>
        <w:b/>
        <w:bCs/>
      </w:rPr>
      <w:tblPr/>
      <w:tcPr>
        <w:tcBorders>
          <w:top w:val="nil"/>
          <w:bottom w:val="single" w:sz="12" w:space="0" w:color="C3DC92" w:themeColor="accent5" w:themeTint="99"/>
          <w:insideH w:val="nil"/>
          <w:insideV w:val="nil"/>
        </w:tcBorders>
        <w:shd w:val="clear" w:color="auto" w:fill="FFFFFF" w:themeFill="background1"/>
      </w:tcPr>
    </w:tblStylePr>
    <w:tblStylePr w:type="lastRow">
      <w:rPr>
        <w:b/>
        <w:bCs/>
      </w:rPr>
      <w:tblPr/>
      <w:tcPr>
        <w:tcBorders>
          <w:top w:val="double" w:sz="2" w:space="0" w:color="C3DC92"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BF3DA" w:themeFill="accent5" w:themeFillTint="33"/>
      </w:tcPr>
    </w:tblStylePr>
    <w:tblStylePr w:type="band1Horz">
      <w:tblPr/>
      <w:tcPr>
        <w:shd w:val="clear" w:color="auto" w:fill="EBF3DA" w:themeFill="accent5" w:themeFillTint="33"/>
      </w:tcPr>
    </w:tblStylePr>
  </w:style>
  <w:style w:type="table" w:styleId="TableauGrille2-Accentuation6">
    <w:name w:val="Grid Table 2 Accent 6"/>
    <w:basedOn w:val="TableauNormal"/>
    <w:uiPriority w:val="47"/>
    <w:rsid w:val="00CA1F23"/>
    <w:rPr>
      <w:sz w:val="22"/>
      <w:szCs w:val="22"/>
    </w:rPr>
    <w:tblPr>
      <w:tblStyleRowBandSize w:val="1"/>
      <w:tblStyleColBandSize w:val="1"/>
      <w:tblBorders>
        <w:top w:val="single" w:sz="2" w:space="0" w:color="F6E1EA" w:themeColor="accent6" w:themeTint="99"/>
        <w:bottom w:val="single" w:sz="2" w:space="0" w:color="F6E1EA" w:themeColor="accent6" w:themeTint="99"/>
        <w:insideH w:val="single" w:sz="2" w:space="0" w:color="F6E1EA" w:themeColor="accent6" w:themeTint="99"/>
        <w:insideV w:val="single" w:sz="2" w:space="0" w:color="F6E1EA" w:themeColor="accent6" w:themeTint="99"/>
      </w:tblBorders>
    </w:tblPr>
    <w:tblStylePr w:type="firstRow">
      <w:rPr>
        <w:b/>
        <w:bCs/>
      </w:rPr>
      <w:tblPr/>
      <w:tcPr>
        <w:tcBorders>
          <w:top w:val="nil"/>
          <w:bottom w:val="single" w:sz="12" w:space="0" w:color="F6E1EA" w:themeColor="accent6" w:themeTint="99"/>
          <w:insideH w:val="nil"/>
          <w:insideV w:val="nil"/>
        </w:tcBorders>
        <w:shd w:val="clear" w:color="auto" w:fill="FFFFFF" w:themeFill="background1"/>
      </w:tcPr>
    </w:tblStylePr>
    <w:tblStylePr w:type="lastRow">
      <w:rPr>
        <w:b/>
        <w:bCs/>
      </w:rPr>
      <w:tblPr/>
      <w:tcPr>
        <w:tcBorders>
          <w:top w:val="double" w:sz="2" w:space="0" w:color="F6E1EA"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CF5F8" w:themeFill="accent6" w:themeFillTint="33"/>
      </w:tcPr>
    </w:tblStylePr>
    <w:tblStylePr w:type="band1Horz">
      <w:tblPr/>
      <w:tcPr>
        <w:shd w:val="clear" w:color="auto" w:fill="FCF5F8" w:themeFill="accent6" w:themeFillTint="33"/>
      </w:tcPr>
    </w:tblStylePr>
  </w:style>
  <w:style w:type="table" w:styleId="TableauGrille3-Accentuation1">
    <w:name w:val="Grid Table 3 Accent 1"/>
    <w:basedOn w:val="TableauNormal"/>
    <w:uiPriority w:val="48"/>
    <w:rsid w:val="00CA1F23"/>
    <w:rPr>
      <w:sz w:val="22"/>
      <w:szCs w:val="22"/>
    </w:rPr>
    <w:tblPr>
      <w:tblStyleRowBandSize w:val="1"/>
      <w:tblStyleColBandSize w:val="1"/>
      <w:tblBorders>
        <w:top w:val="single" w:sz="4" w:space="0" w:color="FFE574" w:themeColor="accent1" w:themeTint="99"/>
        <w:left w:val="single" w:sz="4" w:space="0" w:color="FFE574" w:themeColor="accent1" w:themeTint="99"/>
        <w:bottom w:val="single" w:sz="4" w:space="0" w:color="FFE574" w:themeColor="accent1" w:themeTint="99"/>
        <w:right w:val="single" w:sz="4" w:space="0" w:color="FFE574" w:themeColor="accent1" w:themeTint="99"/>
        <w:insideH w:val="single" w:sz="4" w:space="0" w:color="FFE574" w:themeColor="accent1" w:themeTint="99"/>
        <w:insideV w:val="single" w:sz="4" w:space="0" w:color="FFE574"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6D0" w:themeFill="accent1" w:themeFillTint="33"/>
      </w:tcPr>
    </w:tblStylePr>
    <w:tblStylePr w:type="band1Horz">
      <w:tblPr/>
      <w:tcPr>
        <w:shd w:val="clear" w:color="auto" w:fill="FFF6D0" w:themeFill="accent1" w:themeFillTint="33"/>
      </w:tcPr>
    </w:tblStylePr>
    <w:tblStylePr w:type="neCell">
      <w:tblPr/>
      <w:tcPr>
        <w:tcBorders>
          <w:bottom w:val="single" w:sz="4" w:space="0" w:color="FFE574" w:themeColor="accent1" w:themeTint="99"/>
        </w:tcBorders>
      </w:tcPr>
    </w:tblStylePr>
    <w:tblStylePr w:type="nwCell">
      <w:tblPr/>
      <w:tcPr>
        <w:tcBorders>
          <w:bottom w:val="single" w:sz="4" w:space="0" w:color="FFE574" w:themeColor="accent1" w:themeTint="99"/>
        </w:tcBorders>
      </w:tcPr>
    </w:tblStylePr>
    <w:tblStylePr w:type="seCell">
      <w:tblPr/>
      <w:tcPr>
        <w:tcBorders>
          <w:top w:val="single" w:sz="4" w:space="0" w:color="FFE574" w:themeColor="accent1" w:themeTint="99"/>
        </w:tcBorders>
      </w:tcPr>
    </w:tblStylePr>
    <w:tblStylePr w:type="swCell">
      <w:tblPr/>
      <w:tcPr>
        <w:tcBorders>
          <w:top w:val="single" w:sz="4" w:space="0" w:color="FFE574" w:themeColor="accent1" w:themeTint="99"/>
        </w:tcBorders>
      </w:tcPr>
    </w:tblStylePr>
  </w:style>
  <w:style w:type="table" w:styleId="TableauGrille3-Accentuation2">
    <w:name w:val="Grid Table 3 Accent 2"/>
    <w:basedOn w:val="TableauNormal"/>
    <w:uiPriority w:val="48"/>
    <w:rsid w:val="00CA1F23"/>
    <w:rPr>
      <w:sz w:val="22"/>
      <w:szCs w:val="22"/>
    </w:rPr>
    <w:tblPr>
      <w:tblStyleRowBandSize w:val="1"/>
      <w:tblStyleColBandSize w:val="1"/>
      <w:tblBorders>
        <w:top w:val="single" w:sz="4" w:space="0" w:color="F16568" w:themeColor="accent2" w:themeTint="99"/>
        <w:left w:val="single" w:sz="4" w:space="0" w:color="F16568" w:themeColor="accent2" w:themeTint="99"/>
        <w:bottom w:val="single" w:sz="4" w:space="0" w:color="F16568" w:themeColor="accent2" w:themeTint="99"/>
        <w:right w:val="single" w:sz="4" w:space="0" w:color="F16568" w:themeColor="accent2" w:themeTint="99"/>
        <w:insideH w:val="single" w:sz="4" w:space="0" w:color="F16568" w:themeColor="accent2" w:themeTint="99"/>
        <w:insideV w:val="single" w:sz="4" w:space="0" w:color="F16568"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CBCC" w:themeFill="accent2" w:themeFillTint="33"/>
      </w:tcPr>
    </w:tblStylePr>
    <w:tblStylePr w:type="band1Horz">
      <w:tblPr/>
      <w:tcPr>
        <w:shd w:val="clear" w:color="auto" w:fill="FACBCC" w:themeFill="accent2" w:themeFillTint="33"/>
      </w:tcPr>
    </w:tblStylePr>
    <w:tblStylePr w:type="neCell">
      <w:tblPr/>
      <w:tcPr>
        <w:tcBorders>
          <w:bottom w:val="single" w:sz="4" w:space="0" w:color="F16568" w:themeColor="accent2" w:themeTint="99"/>
        </w:tcBorders>
      </w:tcPr>
    </w:tblStylePr>
    <w:tblStylePr w:type="nwCell">
      <w:tblPr/>
      <w:tcPr>
        <w:tcBorders>
          <w:bottom w:val="single" w:sz="4" w:space="0" w:color="F16568" w:themeColor="accent2" w:themeTint="99"/>
        </w:tcBorders>
      </w:tcPr>
    </w:tblStylePr>
    <w:tblStylePr w:type="seCell">
      <w:tblPr/>
      <w:tcPr>
        <w:tcBorders>
          <w:top w:val="single" w:sz="4" w:space="0" w:color="F16568" w:themeColor="accent2" w:themeTint="99"/>
        </w:tcBorders>
      </w:tcPr>
    </w:tblStylePr>
    <w:tblStylePr w:type="swCell">
      <w:tblPr/>
      <w:tcPr>
        <w:tcBorders>
          <w:top w:val="single" w:sz="4" w:space="0" w:color="F16568" w:themeColor="accent2" w:themeTint="99"/>
        </w:tcBorders>
      </w:tcPr>
    </w:tblStylePr>
  </w:style>
  <w:style w:type="table" w:styleId="TableauGrille3-Accentuation3">
    <w:name w:val="Grid Table 3 Accent 3"/>
    <w:basedOn w:val="TableauNormal"/>
    <w:uiPriority w:val="48"/>
    <w:rsid w:val="00CA1F23"/>
    <w:rPr>
      <w:sz w:val="22"/>
      <w:szCs w:val="22"/>
    </w:rPr>
    <w:tblPr>
      <w:tblStyleRowBandSize w:val="1"/>
      <w:tblStyleColBandSize w:val="1"/>
      <w:tblBorders>
        <w:top w:val="single" w:sz="4" w:space="0" w:color="20FF79" w:themeColor="accent3" w:themeTint="99"/>
        <w:left w:val="single" w:sz="4" w:space="0" w:color="20FF79" w:themeColor="accent3" w:themeTint="99"/>
        <w:bottom w:val="single" w:sz="4" w:space="0" w:color="20FF79" w:themeColor="accent3" w:themeTint="99"/>
        <w:right w:val="single" w:sz="4" w:space="0" w:color="20FF79" w:themeColor="accent3" w:themeTint="99"/>
        <w:insideH w:val="single" w:sz="4" w:space="0" w:color="20FF79" w:themeColor="accent3" w:themeTint="99"/>
        <w:insideV w:val="single" w:sz="4" w:space="0" w:color="20FF7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4FFD2" w:themeFill="accent3" w:themeFillTint="33"/>
      </w:tcPr>
    </w:tblStylePr>
    <w:tblStylePr w:type="band1Horz">
      <w:tblPr/>
      <w:tcPr>
        <w:shd w:val="clear" w:color="auto" w:fill="B4FFD2" w:themeFill="accent3" w:themeFillTint="33"/>
      </w:tcPr>
    </w:tblStylePr>
    <w:tblStylePr w:type="neCell">
      <w:tblPr/>
      <w:tcPr>
        <w:tcBorders>
          <w:bottom w:val="single" w:sz="4" w:space="0" w:color="20FF79" w:themeColor="accent3" w:themeTint="99"/>
        </w:tcBorders>
      </w:tcPr>
    </w:tblStylePr>
    <w:tblStylePr w:type="nwCell">
      <w:tblPr/>
      <w:tcPr>
        <w:tcBorders>
          <w:bottom w:val="single" w:sz="4" w:space="0" w:color="20FF79" w:themeColor="accent3" w:themeTint="99"/>
        </w:tcBorders>
      </w:tcPr>
    </w:tblStylePr>
    <w:tblStylePr w:type="seCell">
      <w:tblPr/>
      <w:tcPr>
        <w:tcBorders>
          <w:top w:val="single" w:sz="4" w:space="0" w:color="20FF79" w:themeColor="accent3" w:themeTint="99"/>
        </w:tcBorders>
      </w:tcPr>
    </w:tblStylePr>
    <w:tblStylePr w:type="swCell">
      <w:tblPr/>
      <w:tcPr>
        <w:tcBorders>
          <w:top w:val="single" w:sz="4" w:space="0" w:color="20FF79" w:themeColor="accent3" w:themeTint="99"/>
        </w:tcBorders>
      </w:tcPr>
    </w:tblStylePr>
  </w:style>
  <w:style w:type="table" w:styleId="TableauGrille3-Accentuation4">
    <w:name w:val="Grid Table 3 Accent 4"/>
    <w:basedOn w:val="TableauNormal"/>
    <w:uiPriority w:val="48"/>
    <w:rsid w:val="00CA1F23"/>
    <w:rPr>
      <w:sz w:val="22"/>
      <w:szCs w:val="22"/>
    </w:rPr>
    <w:tblPr>
      <w:tblStyleRowBandSize w:val="1"/>
      <w:tblStyleColBandSize w:val="1"/>
      <w:tblBorders>
        <w:top w:val="single" w:sz="4" w:space="0" w:color="7ED481" w:themeColor="accent4" w:themeTint="99"/>
        <w:left w:val="single" w:sz="4" w:space="0" w:color="7ED481" w:themeColor="accent4" w:themeTint="99"/>
        <w:bottom w:val="single" w:sz="4" w:space="0" w:color="7ED481" w:themeColor="accent4" w:themeTint="99"/>
        <w:right w:val="single" w:sz="4" w:space="0" w:color="7ED481" w:themeColor="accent4" w:themeTint="99"/>
        <w:insideH w:val="single" w:sz="4" w:space="0" w:color="7ED481" w:themeColor="accent4" w:themeTint="99"/>
        <w:insideV w:val="single" w:sz="4" w:space="0" w:color="7ED481"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4F1D4" w:themeFill="accent4" w:themeFillTint="33"/>
      </w:tcPr>
    </w:tblStylePr>
    <w:tblStylePr w:type="band1Horz">
      <w:tblPr/>
      <w:tcPr>
        <w:shd w:val="clear" w:color="auto" w:fill="D4F1D4" w:themeFill="accent4" w:themeFillTint="33"/>
      </w:tcPr>
    </w:tblStylePr>
    <w:tblStylePr w:type="neCell">
      <w:tblPr/>
      <w:tcPr>
        <w:tcBorders>
          <w:bottom w:val="single" w:sz="4" w:space="0" w:color="7ED481" w:themeColor="accent4" w:themeTint="99"/>
        </w:tcBorders>
      </w:tcPr>
    </w:tblStylePr>
    <w:tblStylePr w:type="nwCell">
      <w:tblPr/>
      <w:tcPr>
        <w:tcBorders>
          <w:bottom w:val="single" w:sz="4" w:space="0" w:color="7ED481" w:themeColor="accent4" w:themeTint="99"/>
        </w:tcBorders>
      </w:tcPr>
    </w:tblStylePr>
    <w:tblStylePr w:type="seCell">
      <w:tblPr/>
      <w:tcPr>
        <w:tcBorders>
          <w:top w:val="single" w:sz="4" w:space="0" w:color="7ED481" w:themeColor="accent4" w:themeTint="99"/>
        </w:tcBorders>
      </w:tcPr>
    </w:tblStylePr>
    <w:tblStylePr w:type="swCell">
      <w:tblPr/>
      <w:tcPr>
        <w:tcBorders>
          <w:top w:val="single" w:sz="4" w:space="0" w:color="7ED481" w:themeColor="accent4" w:themeTint="99"/>
        </w:tcBorders>
      </w:tcPr>
    </w:tblStylePr>
  </w:style>
  <w:style w:type="table" w:styleId="TableauGrille3-Accentuation5">
    <w:name w:val="Grid Table 3 Accent 5"/>
    <w:basedOn w:val="TableauNormal"/>
    <w:uiPriority w:val="48"/>
    <w:rsid w:val="00CA1F23"/>
    <w:rPr>
      <w:sz w:val="22"/>
      <w:szCs w:val="22"/>
    </w:rPr>
    <w:tblPr>
      <w:tblStyleRowBandSize w:val="1"/>
      <w:tblStyleColBandSize w:val="1"/>
      <w:tblBorders>
        <w:top w:val="single" w:sz="4" w:space="0" w:color="C3DC92" w:themeColor="accent5" w:themeTint="99"/>
        <w:left w:val="single" w:sz="4" w:space="0" w:color="C3DC92" w:themeColor="accent5" w:themeTint="99"/>
        <w:bottom w:val="single" w:sz="4" w:space="0" w:color="C3DC92" w:themeColor="accent5" w:themeTint="99"/>
        <w:right w:val="single" w:sz="4" w:space="0" w:color="C3DC92" w:themeColor="accent5" w:themeTint="99"/>
        <w:insideH w:val="single" w:sz="4" w:space="0" w:color="C3DC92" w:themeColor="accent5" w:themeTint="99"/>
        <w:insideV w:val="single" w:sz="4" w:space="0" w:color="C3DC9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BF3DA" w:themeFill="accent5" w:themeFillTint="33"/>
      </w:tcPr>
    </w:tblStylePr>
    <w:tblStylePr w:type="band1Horz">
      <w:tblPr/>
      <w:tcPr>
        <w:shd w:val="clear" w:color="auto" w:fill="EBF3DA" w:themeFill="accent5" w:themeFillTint="33"/>
      </w:tcPr>
    </w:tblStylePr>
    <w:tblStylePr w:type="neCell">
      <w:tblPr/>
      <w:tcPr>
        <w:tcBorders>
          <w:bottom w:val="single" w:sz="4" w:space="0" w:color="C3DC92" w:themeColor="accent5" w:themeTint="99"/>
        </w:tcBorders>
      </w:tcPr>
    </w:tblStylePr>
    <w:tblStylePr w:type="nwCell">
      <w:tblPr/>
      <w:tcPr>
        <w:tcBorders>
          <w:bottom w:val="single" w:sz="4" w:space="0" w:color="C3DC92" w:themeColor="accent5" w:themeTint="99"/>
        </w:tcBorders>
      </w:tcPr>
    </w:tblStylePr>
    <w:tblStylePr w:type="seCell">
      <w:tblPr/>
      <w:tcPr>
        <w:tcBorders>
          <w:top w:val="single" w:sz="4" w:space="0" w:color="C3DC92" w:themeColor="accent5" w:themeTint="99"/>
        </w:tcBorders>
      </w:tcPr>
    </w:tblStylePr>
    <w:tblStylePr w:type="swCell">
      <w:tblPr/>
      <w:tcPr>
        <w:tcBorders>
          <w:top w:val="single" w:sz="4" w:space="0" w:color="C3DC92" w:themeColor="accent5" w:themeTint="99"/>
        </w:tcBorders>
      </w:tcPr>
    </w:tblStylePr>
  </w:style>
  <w:style w:type="table" w:styleId="TableauGrille3-Accentuation6">
    <w:name w:val="Grid Table 3 Accent 6"/>
    <w:basedOn w:val="TableauNormal"/>
    <w:uiPriority w:val="48"/>
    <w:rsid w:val="00CA1F23"/>
    <w:rPr>
      <w:sz w:val="22"/>
      <w:szCs w:val="22"/>
    </w:rPr>
    <w:tblPr>
      <w:tblStyleRowBandSize w:val="1"/>
      <w:tblStyleColBandSize w:val="1"/>
      <w:tblBorders>
        <w:top w:val="single" w:sz="4" w:space="0" w:color="F6E1EA" w:themeColor="accent6" w:themeTint="99"/>
        <w:left w:val="single" w:sz="4" w:space="0" w:color="F6E1EA" w:themeColor="accent6" w:themeTint="99"/>
        <w:bottom w:val="single" w:sz="4" w:space="0" w:color="F6E1EA" w:themeColor="accent6" w:themeTint="99"/>
        <w:right w:val="single" w:sz="4" w:space="0" w:color="F6E1EA" w:themeColor="accent6" w:themeTint="99"/>
        <w:insideH w:val="single" w:sz="4" w:space="0" w:color="F6E1EA" w:themeColor="accent6" w:themeTint="99"/>
        <w:insideV w:val="single" w:sz="4" w:space="0" w:color="F6E1EA"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F5F8" w:themeFill="accent6" w:themeFillTint="33"/>
      </w:tcPr>
    </w:tblStylePr>
    <w:tblStylePr w:type="band1Horz">
      <w:tblPr/>
      <w:tcPr>
        <w:shd w:val="clear" w:color="auto" w:fill="FCF5F8" w:themeFill="accent6" w:themeFillTint="33"/>
      </w:tcPr>
    </w:tblStylePr>
    <w:tblStylePr w:type="neCell">
      <w:tblPr/>
      <w:tcPr>
        <w:tcBorders>
          <w:bottom w:val="single" w:sz="4" w:space="0" w:color="F6E1EA" w:themeColor="accent6" w:themeTint="99"/>
        </w:tcBorders>
      </w:tcPr>
    </w:tblStylePr>
    <w:tblStylePr w:type="nwCell">
      <w:tblPr/>
      <w:tcPr>
        <w:tcBorders>
          <w:bottom w:val="single" w:sz="4" w:space="0" w:color="F6E1EA" w:themeColor="accent6" w:themeTint="99"/>
        </w:tcBorders>
      </w:tcPr>
    </w:tblStylePr>
    <w:tblStylePr w:type="seCell">
      <w:tblPr/>
      <w:tcPr>
        <w:tcBorders>
          <w:top w:val="single" w:sz="4" w:space="0" w:color="F6E1EA" w:themeColor="accent6" w:themeTint="99"/>
        </w:tcBorders>
      </w:tcPr>
    </w:tblStylePr>
    <w:tblStylePr w:type="swCell">
      <w:tblPr/>
      <w:tcPr>
        <w:tcBorders>
          <w:top w:val="single" w:sz="4" w:space="0" w:color="F6E1EA" w:themeColor="accent6" w:themeTint="99"/>
        </w:tcBorders>
      </w:tcPr>
    </w:tblStylePr>
  </w:style>
  <w:style w:type="table" w:styleId="TableauGrille4">
    <w:name w:val="Grid Table 4"/>
    <w:basedOn w:val="TableauNormal"/>
    <w:uiPriority w:val="49"/>
    <w:rsid w:val="00CA1F23"/>
    <w:rPr>
      <w:sz w:val="22"/>
      <w:szCs w:val="22"/>
    </w:rPr>
    <w:tblPr>
      <w:tblStyleRowBandSize w:val="1"/>
      <w:tblStyleColBandSize w:val="1"/>
      <w:tblBorders>
        <w:top w:val="single" w:sz="4" w:space="0" w:color="6888D8" w:themeColor="text1" w:themeTint="99"/>
        <w:left w:val="single" w:sz="4" w:space="0" w:color="6888D8" w:themeColor="text1" w:themeTint="99"/>
        <w:bottom w:val="single" w:sz="4" w:space="0" w:color="6888D8" w:themeColor="text1" w:themeTint="99"/>
        <w:right w:val="single" w:sz="4" w:space="0" w:color="6888D8" w:themeColor="text1" w:themeTint="99"/>
        <w:insideH w:val="single" w:sz="4" w:space="0" w:color="6888D8" w:themeColor="text1" w:themeTint="99"/>
        <w:insideV w:val="single" w:sz="4" w:space="0" w:color="6888D8" w:themeColor="text1" w:themeTint="99"/>
      </w:tblBorders>
    </w:tblPr>
    <w:tblStylePr w:type="firstRow">
      <w:rPr>
        <w:b/>
        <w:bCs/>
        <w:color w:val="FFFFFF" w:themeColor="background1"/>
      </w:rPr>
      <w:tblPr/>
      <w:tcPr>
        <w:tcBorders>
          <w:top w:val="single" w:sz="4" w:space="0" w:color="28499A" w:themeColor="text1"/>
          <w:left w:val="single" w:sz="4" w:space="0" w:color="28499A" w:themeColor="text1"/>
          <w:bottom w:val="single" w:sz="4" w:space="0" w:color="28499A" w:themeColor="text1"/>
          <w:right w:val="single" w:sz="4" w:space="0" w:color="28499A" w:themeColor="text1"/>
          <w:insideH w:val="nil"/>
          <w:insideV w:val="nil"/>
        </w:tcBorders>
        <w:shd w:val="clear" w:color="auto" w:fill="28499A" w:themeFill="text1"/>
      </w:tcPr>
    </w:tblStylePr>
    <w:tblStylePr w:type="lastRow">
      <w:rPr>
        <w:b/>
        <w:bCs/>
      </w:rPr>
      <w:tblPr/>
      <w:tcPr>
        <w:tcBorders>
          <w:top w:val="double" w:sz="4" w:space="0" w:color="28499A" w:themeColor="text1"/>
        </w:tcBorders>
      </w:tcPr>
    </w:tblStylePr>
    <w:tblStylePr w:type="firstCol">
      <w:rPr>
        <w:b/>
        <w:bCs/>
      </w:rPr>
    </w:tblStylePr>
    <w:tblStylePr w:type="lastCol">
      <w:rPr>
        <w:b/>
        <w:bCs/>
      </w:rPr>
    </w:tblStylePr>
    <w:tblStylePr w:type="band1Vert">
      <w:tblPr/>
      <w:tcPr>
        <w:shd w:val="clear" w:color="auto" w:fill="CCD7F2" w:themeFill="text1" w:themeFillTint="33"/>
      </w:tcPr>
    </w:tblStylePr>
    <w:tblStylePr w:type="band1Horz">
      <w:tblPr/>
      <w:tcPr>
        <w:shd w:val="clear" w:color="auto" w:fill="CCD7F2" w:themeFill="text1" w:themeFillTint="33"/>
      </w:tcPr>
    </w:tblStylePr>
  </w:style>
  <w:style w:type="table" w:styleId="TableauGrille4-Accentuation1">
    <w:name w:val="Grid Table 4 Accent 1"/>
    <w:basedOn w:val="TableauNormal"/>
    <w:uiPriority w:val="49"/>
    <w:rsid w:val="00CA1F23"/>
    <w:rPr>
      <w:sz w:val="22"/>
      <w:szCs w:val="22"/>
    </w:rPr>
    <w:tblPr>
      <w:tblStyleRowBandSize w:val="1"/>
      <w:tblStyleColBandSize w:val="1"/>
      <w:tblBorders>
        <w:top w:val="single" w:sz="4" w:space="0" w:color="FFE574" w:themeColor="accent1" w:themeTint="99"/>
        <w:left w:val="single" w:sz="4" w:space="0" w:color="FFE574" w:themeColor="accent1" w:themeTint="99"/>
        <w:bottom w:val="single" w:sz="4" w:space="0" w:color="FFE574" w:themeColor="accent1" w:themeTint="99"/>
        <w:right w:val="single" w:sz="4" w:space="0" w:color="FFE574" w:themeColor="accent1" w:themeTint="99"/>
        <w:insideH w:val="single" w:sz="4" w:space="0" w:color="FFE574" w:themeColor="accent1" w:themeTint="99"/>
        <w:insideV w:val="single" w:sz="4" w:space="0" w:color="FFE574" w:themeColor="accent1" w:themeTint="99"/>
      </w:tblBorders>
    </w:tblPr>
    <w:tblStylePr w:type="firstRow">
      <w:rPr>
        <w:b/>
        <w:bCs/>
        <w:color w:val="FFFFFF" w:themeColor="background1"/>
      </w:rPr>
      <w:tblPr/>
      <w:tcPr>
        <w:tcBorders>
          <w:top w:val="single" w:sz="4" w:space="0" w:color="FFD618" w:themeColor="accent1"/>
          <w:left w:val="single" w:sz="4" w:space="0" w:color="FFD618" w:themeColor="accent1"/>
          <w:bottom w:val="single" w:sz="4" w:space="0" w:color="FFD618" w:themeColor="accent1"/>
          <w:right w:val="single" w:sz="4" w:space="0" w:color="FFD618" w:themeColor="accent1"/>
          <w:insideH w:val="nil"/>
          <w:insideV w:val="nil"/>
        </w:tcBorders>
        <w:shd w:val="clear" w:color="auto" w:fill="FFD618" w:themeFill="accent1"/>
      </w:tcPr>
    </w:tblStylePr>
    <w:tblStylePr w:type="lastRow">
      <w:rPr>
        <w:b/>
        <w:bCs/>
      </w:rPr>
      <w:tblPr/>
      <w:tcPr>
        <w:tcBorders>
          <w:top w:val="double" w:sz="4" w:space="0" w:color="FFD618" w:themeColor="accent1"/>
        </w:tcBorders>
      </w:tcPr>
    </w:tblStylePr>
    <w:tblStylePr w:type="firstCol">
      <w:rPr>
        <w:b/>
        <w:bCs/>
      </w:rPr>
    </w:tblStylePr>
    <w:tblStylePr w:type="lastCol">
      <w:rPr>
        <w:b/>
        <w:bCs/>
      </w:rPr>
    </w:tblStylePr>
    <w:tblStylePr w:type="band1Vert">
      <w:tblPr/>
      <w:tcPr>
        <w:shd w:val="clear" w:color="auto" w:fill="FFF6D0" w:themeFill="accent1" w:themeFillTint="33"/>
      </w:tcPr>
    </w:tblStylePr>
    <w:tblStylePr w:type="band1Horz">
      <w:tblPr/>
      <w:tcPr>
        <w:shd w:val="clear" w:color="auto" w:fill="FFF6D0" w:themeFill="accent1" w:themeFillTint="33"/>
      </w:tcPr>
    </w:tblStylePr>
  </w:style>
  <w:style w:type="table" w:styleId="TableauGrille4-Accentuation2">
    <w:name w:val="Grid Table 4 Accent 2"/>
    <w:basedOn w:val="TableauNormal"/>
    <w:uiPriority w:val="49"/>
    <w:rsid w:val="00CA1F23"/>
    <w:rPr>
      <w:sz w:val="22"/>
      <w:szCs w:val="22"/>
    </w:rPr>
    <w:tblPr>
      <w:tblStyleRowBandSize w:val="1"/>
      <w:tblStyleColBandSize w:val="1"/>
      <w:tblBorders>
        <w:top w:val="single" w:sz="4" w:space="0" w:color="F16568" w:themeColor="accent2" w:themeTint="99"/>
        <w:left w:val="single" w:sz="4" w:space="0" w:color="F16568" w:themeColor="accent2" w:themeTint="99"/>
        <w:bottom w:val="single" w:sz="4" w:space="0" w:color="F16568" w:themeColor="accent2" w:themeTint="99"/>
        <w:right w:val="single" w:sz="4" w:space="0" w:color="F16568" w:themeColor="accent2" w:themeTint="99"/>
        <w:insideH w:val="single" w:sz="4" w:space="0" w:color="F16568" w:themeColor="accent2" w:themeTint="99"/>
        <w:insideV w:val="single" w:sz="4" w:space="0" w:color="F16568" w:themeColor="accent2" w:themeTint="99"/>
      </w:tblBorders>
    </w:tblPr>
    <w:tblStylePr w:type="firstRow">
      <w:rPr>
        <w:b/>
        <w:bCs/>
        <w:color w:val="FFFFFF" w:themeColor="background1"/>
      </w:rPr>
      <w:tblPr/>
      <w:tcPr>
        <w:tcBorders>
          <w:top w:val="single" w:sz="4" w:space="0" w:color="D51317" w:themeColor="accent2"/>
          <w:left w:val="single" w:sz="4" w:space="0" w:color="D51317" w:themeColor="accent2"/>
          <w:bottom w:val="single" w:sz="4" w:space="0" w:color="D51317" w:themeColor="accent2"/>
          <w:right w:val="single" w:sz="4" w:space="0" w:color="D51317" w:themeColor="accent2"/>
          <w:insideH w:val="nil"/>
          <w:insideV w:val="nil"/>
        </w:tcBorders>
        <w:shd w:val="clear" w:color="auto" w:fill="D51317" w:themeFill="accent2"/>
      </w:tcPr>
    </w:tblStylePr>
    <w:tblStylePr w:type="lastRow">
      <w:rPr>
        <w:b/>
        <w:bCs/>
      </w:rPr>
      <w:tblPr/>
      <w:tcPr>
        <w:tcBorders>
          <w:top w:val="double" w:sz="4" w:space="0" w:color="D51317" w:themeColor="accent2"/>
        </w:tcBorders>
      </w:tcPr>
    </w:tblStylePr>
    <w:tblStylePr w:type="firstCol">
      <w:rPr>
        <w:b/>
        <w:bCs/>
      </w:rPr>
    </w:tblStylePr>
    <w:tblStylePr w:type="lastCol">
      <w:rPr>
        <w:b/>
        <w:bCs/>
      </w:rPr>
    </w:tblStylePr>
    <w:tblStylePr w:type="band1Vert">
      <w:tblPr/>
      <w:tcPr>
        <w:shd w:val="clear" w:color="auto" w:fill="FACBCC" w:themeFill="accent2" w:themeFillTint="33"/>
      </w:tcPr>
    </w:tblStylePr>
    <w:tblStylePr w:type="band1Horz">
      <w:tblPr/>
      <w:tcPr>
        <w:shd w:val="clear" w:color="auto" w:fill="FACBCC" w:themeFill="accent2" w:themeFillTint="33"/>
      </w:tcPr>
    </w:tblStylePr>
  </w:style>
  <w:style w:type="table" w:styleId="TableauGrille4-Accentuation3">
    <w:name w:val="Grid Table 4 Accent 3"/>
    <w:basedOn w:val="TableauNormal"/>
    <w:uiPriority w:val="49"/>
    <w:rsid w:val="00CA1F23"/>
    <w:rPr>
      <w:sz w:val="22"/>
      <w:szCs w:val="22"/>
    </w:rPr>
    <w:tblPr>
      <w:tblStyleRowBandSize w:val="1"/>
      <w:tblStyleColBandSize w:val="1"/>
      <w:tblBorders>
        <w:top w:val="single" w:sz="4" w:space="0" w:color="20FF79" w:themeColor="accent3" w:themeTint="99"/>
        <w:left w:val="single" w:sz="4" w:space="0" w:color="20FF79" w:themeColor="accent3" w:themeTint="99"/>
        <w:bottom w:val="single" w:sz="4" w:space="0" w:color="20FF79" w:themeColor="accent3" w:themeTint="99"/>
        <w:right w:val="single" w:sz="4" w:space="0" w:color="20FF79" w:themeColor="accent3" w:themeTint="99"/>
        <w:insideH w:val="single" w:sz="4" w:space="0" w:color="20FF79" w:themeColor="accent3" w:themeTint="99"/>
        <w:insideV w:val="single" w:sz="4" w:space="0" w:color="20FF79" w:themeColor="accent3" w:themeTint="99"/>
      </w:tblBorders>
    </w:tblPr>
    <w:tblStylePr w:type="firstRow">
      <w:rPr>
        <w:b/>
        <w:bCs/>
        <w:color w:val="FFFFFF" w:themeColor="background1"/>
      </w:rPr>
      <w:tblPr/>
      <w:tcPr>
        <w:tcBorders>
          <w:top w:val="single" w:sz="4" w:space="0" w:color="008B38" w:themeColor="accent3"/>
          <w:left w:val="single" w:sz="4" w:space="0" w:color="008B38" w:themeColor="accent3"/>
          <w:bottom w:val="single" w:sz="4" w:space="0" w:color="008B38" w:themeColor="accent3"/>
          <w:right w:val="single" w:sz="4" w:space="0" w:color="008B38" w:themeColor="accent3"/>
          <w:insideH w:val="nil"/>
          <w:insideV w:val="nil"/>
        </w:tcBorders>
        <w:shd w:val="clear" w:color="auto" w:fill="008B38" w:themeFill="accent3"/>
      </w:tcPr>
    </w:tblStylePr>
    <w:tblStylePr w:type="lastRow">
      <w:rPr>
        <w:b/>
        <w:bCs/>
      </w:rPr>
      <w:tblPr/>
      <w:tcPr>
        <w:tcBorders>
          <w:top w:val="double" w:sz="4" w:space="0" w:color="008B38" w:themeColor="accent3"/>
        </w:tcBorders>
      </w:tcPr>
    </w:tblStylePr>
    <w:tblStylePr w:type="firstCol">
      <w:rPr>
        <w:b/>
        <w:bCs/>
      </w:rPr>
    </w:tblStylePr>
    <w:tblStylePr w:type="lastCol">
      <w:rPr>
        <w:b/>
        <w:bCs/>
      </w:rPr>
    </w:tblStylePr>
    <w:tblStylePr w:type="band1Vert">
      <w:tblPr/>
      <w:tcPr>
        <w:shd w:val="clear" w:color="auto" w:fill="B4FFD2" w:themeFill="accent3" w:themeFillTint="33"/>
      </w:tcPr>
    </w:tblStylePr>
    <w:tblStylePr w:type="band1Horz">
      <w:tblPr/>
      <w:tcPr>
        <w:shd w:val="clear" w:color="auto" w:fill="B4FFD2" w:themeFill="accent3" w:themeFillTint="33"/>
      </w:tcPr>
    </w:tblStylePr>
  </w:style>
  <w:style w:type="table" w:styleId="TableauGrille4-Accentuation4">
    <w:name w:val="Grid Table 4 Accent 4"/>
    <w:basedOn w:val="TableauNormal"/>
    <w:uiPriority w:val="49"/>
    <w:rsid w:val="00CA1F23"/>
    <w:rPr>
      <w:sz w:val="22"/>
      <w:szCs w:val="22"/>
    </w:rPr>
    <w:tblPr>
      <w:tblStyleRowBandSize w:val="1"/>
      <w:tblStyleColBandSize w:val="1"/>
      <w:tblBorders>
        <w:top w:val="single" w:sz="4" w:space="0" w:color="7ED481" w:themeColor="accent4" w:themeTint="99"/>
        <w:left w:val="single" w:sz="4" w:space="0" w:color="7ED481" w:themeColor="accent4" w:themeTint="99"/>
        <w:bottom w:val="single" w:sz="4" w:space="0" w:color="7ED481" w:themeColor="accent4" w:themeTint="99"/>
        <w:right w:val="single" w:sz="4" w:space="0" w:color="7ED481" w:themeColor="accent4" w:themeTint="99"/>
        <w:insideH w:val="single" w:sz="4" w:space="0" w:color="7ED481" w:themeColor="accent4" w:themeTint="99"/>
        <w:insideV w:val="single" w:sz="4" w:space="0" w:color="7ED481" w:themeColor="accent4" w:themeTint="99"/>
      </w:tblBorders>
    </w:tblPr>
    <w:tblStylePr w:type="firstRow">
      <w:rPr>
        <w:b/>
        <w:bCs/>
        <w:color w:val="FFFFFF" w:themeColor="background1"/>
      </w:rPr>
      <w:tblPr/>
      <w:tcPr>
        <w:tcBorders>
          <w:top w:val="single" w:sz="4" w:space="0" w:color="38AA3C" w:themeColor="accent4"/>
          <w:left w:val="single" w:sz="4" w:space="0" w:color="38AA3C" w:themeColor="accent4"/>
          <w:bottom w:val="single" w:sz="4" w:space="0" w:color="38AA3C" w:themeColor="accent4"/>
          <w:right w:val="single" w:sz="4" w:space="0" w:color="38AA3C" w:themeColor="accent4"/>
          <w:insideH w:val="nil"/>
          <w:insideV w:val="nil"/>
        </w:tcBorders>
        <w:shd w:val="clear" w:color="auto" w:fill="38AA3C" w:themeFill="accent4"/>
      </w:tcPr>
    </w:tblStylePr>
    <w:tblStylePr w:type="lastRow">
      <w:rPr>
        <w:b/>
        <w:bCs/>
      </w:rPr>
      <w:tblPr/>
      <w:tcPr>
        <w:tcBorders>
          <w:top w:val="double" w:sz="4" w:space="0" w:color="38AA3C" w:themeColor="accent4"/>
        </w:tcBorders>
      </w:tcPr>
    </w:tblStylePr>
    <w:tblStylePr w:type="firstCol">
      <w:rPr>
        <w:b/>
        <w:bCs/>
      </w:rPr>
    </w:tblStylePr>
    <w:tblStylePr w:type="lastCol">
      <w:rPr>
        <w:b/>
        <w:bCs/>
      </w:rPr>
    </w:tblStylePr>
    <w:tblStylePr w:type="band1Vert">
      <w:tblPr/>
      <w:tcPr>
        <w:shd w:val="clear" w:color="auto" w:fill="D4F1D4" w:themeFill="accent4" w:themeFillTint="33"/>
      </w:tcPr>
    </w:tblStylePr>
    <w:tblStylePr w:type="band1Horz">
      <w:tblPr/>
      <w:tcPr>
        <w:shd w:val="clear" w:color="auto" w:fill="D4F1D4" w:themeFill="accent4" w:themeFillTint="33"/>
      </w:tcPr>
    </w:tblStylePr>
  </w:style>
  <w:style w:type="table" w:styleId="TableauGrille4-Accentuation5">
    <w:name w:val="Grid Table 4 Accent 5"/>
    <w:basedOn w:val="TableauNormal"/>
    <w:uiPriority w:val="49"/>
    <w:rsid w:val="00CA1F23"/>
    <w:rPr>
      <w:sz w:val="22"/>
      <w:szCs w:val="22"/>
    </w:rPr>
    <w:tblPr>
      <w:tblStyleRowBandSize w:val="1"/>
      <w:tblStyleColBandSize w:val="1"/>
      <w:tblBorders>
        <w:top w:val="single" w:sz="4" w:space="0" w:color="C3DC92" w:themeColor="accent5" w:themeTint="99"/>
        <w:left w:val="single" w:sz="4" w:space="0" w:color="C3DC92" w:themeColor="accent5" w:themeTint="99"/>
        <w:bottom w:val="single" w:sz="4" w:space="0" w:color="C3DC92" w:themeColor="accent5" w:themeTint="99"/>
        <w:right w:val="single" w:sz="4" w:space="0" w:color="C3DC92" w:themeColor="accent5" w:themeTint="99"/>
        <w:insideH w:val="single" w:sz="4" w:space="0" w:color="C3DC92" w:themeColor="accent5" w:themeTint="99"/>
        <w:insideV w:val="single" w:sz="4" w:space="0" w:color="C3DC92" w:themeColor="accent5" w:themeTint="99"/>
      </w:tblBorders>
    </w:tblPr>
    <w:tblStylePr w:type="firstRow">
      <w:rPr>
        <w:b/>
        <w:bCs/>
        <w:color w:val="FFFFFF" w:themeColor="background1"/>
      </w:rPr>
      <w:tblPr/>
      <w:tcPr>
        <w:tcBorders>
          <w:top w:val="single" w:sz="4" w:space="0" w:color="9CC54B" w:themeColor="accent5"/>
          <w:left w:val="single" w:sz="4" w:space="0" w:color="9CC54B" w:themeColor="accent5"/>
          <w:bottom w:val="single" w:sz="4" w:space="0" w:color="9CC54B" w:themeColor="accent5"/>
          <w:right w:val="single" w:sz="4" w:space="0" w:color="9CC54B" w:themeColor="accent5"/>
          <w:insideH w:val="nil"/>
          <w:insideV w:val="nil"/>
        </w:tcBorders>
        <w:shd w:val="clear" w:color="auto" w:fill="9CC54B" w:themeFill="accent5"/>
      </w:tcPr>
    </w:tblStylePr>
    <w:tblStylePr w:type="lastRow">
      <w:rPr>
        <w:b/>
        <w:bCs/>
      </w:rPr>
      <w:tblPr/>
      <w:tcPr>
        <w:tcBorders>
          <w:top w:val="double" w:sz="4" w:space="0" w:color="9CC54B" w:themeColor="accent5"/>
        </w:tcBorders>
      </w:tcPr>
    </w:tblStylePr>
    <w:tblStylePr w:type="firstCol">
      <w:rPr>
        <w:b/>
        <w:bCs/>
      </w:rPr>
    </w:tblStylePr>
    <w:tblStylePr w:type="lastCol">
      <w:rPr>
        <w:b/>
        <w:bCs/>
      </w:rPr>
    </w:tblStylePr>
    <w:tblStylePr w:type="band1Vert">
      <w:tblPr/>
      <w:tcPr>
        <w:shd w:val="clear" w:color="auto" w:fill="EBF3DA" w:themeFill="accent5" w:themeFillTint="33"/>
      </w:tcPr>
    </w:tblStylePr>
    <w:tblStylePr w:type="band1Horz">
      <w:tblPr/>
      <w:tcPr>
        <w:shd w:val="clear" w:color="auto" w:fill="EBF3DA" w:themeFill="accent5" w:themeFillTint="33"/>
      </w:tcPr>
    </w:tblStylePr>
  </w:style>
  <w:style w:type="table" w:styleId="TableauGrille5Fonc-Accentuation1">
    <w:name w:val="Grid Table 5 Dark Accent 1"/>
    <w:basedOn w:val="TableauNormal"/>
    <w:uiPriority w:val="50"/>
    <w:rsid w:val="00CA1F23"/>
    <w:rPr>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6D0"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D61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D61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D61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D618" w:themeFill="accent1"/>
      </w:tcPr>
    </w:tblStylePr>
    <w:tblStylePr w:type="band1Vert">
      <w:tblPr/>
      <w:tcPr>
        <w:shd w:val="clear" w:color="auto" w:fill="FFEEA2" w:themeFill="accent1" w:themeFillTint="66"/>
      </w:tcPr>
    </w:tblStylePr>
    <w:tblStylePr w:type="band1Horz">
      <w:tblPr/>
      <w:tcPr>
        <w:shd w:val="clear" w:color="auto" w:fill="FFEEA2" w:themeFill="accent1" w:themeFillTint="66"/>
      </w:tcPr>
    </w:tblStylePr>
  </w:style>
  <w:style w:type="table" w:styleId="TableauGrille5Fonc-Accentuation2">
    <w:name w:val="Grid Table 5 Dark Accent 2"/>
    <w:basedOn w:val="TableauNormal"/>
    <w:uiPriority w:val="50"/>
    <w:rsid w:val="00CA1F23"/>
    <w:rPr>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CBC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5131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5131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5131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51317" w:themeFill="accent2"/>
      </w:tcPr>
    </w:tblStylePr>
    <w:tblStylePr w:type="band1Vert">
      <w:tblPr/>
      <w:tcPr>
        <w:shd w:val="clear" w:color="auto" w:fill="F6989A" w:themeFill="accent2" w:themeFillTint="66"/>
      </w:tcPr>
    </w:tblStylePr>
    <w:tblStylePr w:type="band1Horz">
      <w:tblPr/>
      <w:tcPr>
        <w:shd w:val="clear" w:color="auto" w:fill="F6989A" w:themeFill="accent2" w:themeFillTint="66"/>
      </w:tcPr>
    </w:tblStylePr>
  </w:style>
  <w:style w:type="table" w:styleId="TableauGrille5Fonc-Accentuation3">
    <w:name w:val="Grid Table 5 Dark Accent 3"/>
    <w:basedOn w:val="TableauNormal"/>
    <w:uiPriority w:val="50"/>
    <w:rsid w:val="00CA1F23"/>
    <w:rPr>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4FFD2"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B3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B3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B3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B38" w:themeFill="accent3"/>
      </w:tcPr>
    </w:tblStylePr>
    <w:tblStylePr w:type="band1Vert">
      <w:tblPr/>
      <w:tcPr>
        <w:shd w:val="clear" w:color="auto" w:fill="6AFFA5" w:themeFill="accent3" w:themeFillTint="66"/>
      </w:tcPr>
    </w:tblStylePr>
    <w:tblStylePr w:type="band1Horz">
      <w:tblPr/>
      <w:tcPr>
        <w:shd w:val="clear" w:color="auto" w:fill="6AFFA5" w:themeFill="accent3" w:themeFillTint="66"/>
      </w:tcPr>
    </w:tblStylePr>
  </w:style>
  <w:style w:type="table" w:styleId="TableauGrille5Fonc-Accentuation4">
    <w:name w:val="Grid Table 5 Dark Accent 4"/>
    <w:basedOn w:val="TableauNormal"/>
    <w:uiPriority w:val="50"/>
    <w:rsid w:val="00CA1F23"/>
    <w:rPr>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F1D4"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8AA3C"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8AA3C"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8AA3C"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8AA3C" w:themeFill="accent4"/>
      </w:tcPr>
    </w:tblStylePr>
    <w:tblStylePr w:type="band1Vert">
      <w:tblPr/>
      <w:tcPr>
        <w:shd w:val="clear" w:color="auto" w:fill="A9E2AB" w:themeFill="accent4" w:themeFillTint="66"/>
      </w:tcPr>
    </w:tblStylePr>
    <w:tblStylePr w:type="band1Horz">
      <w:tblPr/>
      <w:tcPr>
        <w:shd w:val="clear" w:color="auto" w:fill="A9E2AB" w:themeFill="accent4" w:themeFillTint="66"/>
      </w:tcPr>
    </w:tblStylePr>
  </w:style>
  <w:style w:type="table" w:styleId="TableauGrille5Fonc-Accentuation5">
    <w:name w:val="Grid Table 5 Dark Accent 5"/>
    <w:basedOn w:val="TableauNormal"/>
    <w:uiPriority w:val="50"/>
    <w:rsid w:val="00CA1F23"/>
    <w:rPr>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BF3DA"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CC54B"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CC54B"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CC54B"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CC54B" w:themeFill="accent5"/>
      </w:tcPr>
    </w:tblStylePr>
    <w:tblStylePr w:type="band1Vert">
      <w:tblPr/>
      <w:tcPr>
        <w:shd w:val="clear" w:color="auto" w:fill="D7E7B6" w:themeFill="accent5" w:themeFillTint="66"/>
      </w:tcPr>
    </w:tblStylePr>
    <w:tblStylePr w:type="band1Horz">
      <w:tblPr/>
      <w:tcPr>
        <w:shd w:val="clear" w:color="auto" w:fill="D7E7B6" w:themeFill="accent5" w:themeFillTint="66"/>
      </w:tcPr>
    </w:tblStylePr>
  </w:style>
  <w:style w:type="table" w:styleId="TableauGrille6Couleur">
    <w:name w:val="Grid Table 6 Colorful"/>
    <w:basedOn w:val="TableauNormal"/>
    <w:uiPriority w:val="51"/>
    <w:rsid w:val="00CA1F23"/>
    <w:rPr>
      <w:color w:val="28499A" w:themeColor="text1"/>
      <w:sz w:val="22"/>
      <w:szCs w:val="22"/>
    </w:rPr>
    <w:tblPr>
      <w:tblStyleRowBandSize w:val="1"/>
      <w:tblStyleColBandSize w:val="1"/>
      <w:tblBorders>
        <w:top w:val="single" w:sz="4" w:space="0" w:color="6888D8" w:themeColor="text1" w:themeTint="99"/>
        <w:left w:val="single" w:sz="4" w:space="0" w:color="6888D8" w:themeColor="text1" w:themeTint="99"/>
        <w:bottom w:val="single" w:sz="4" w:space="0" w:color="6888D8" w:themeColor="text1" w:themeTint="99"/>
        <w:right w:val="single" w:sz="4" w:space="0" w:color="6888D8" w:themeColor="text1" w:themeTint="99"/>
        <w:insideH w:val="single" w:sz="4" w:space="0" w:color="6888D8" w:themeColor="text1" w:themeTint="99"/>
        <w:insideV w:val="single" w:sz="4" w:space="0" w:color="6888D8" w:themeColor="text1" w:themeTint="99"/>
      </w:tblBorders>
    </w:tblPr>
    <w:tblStylePr w:type="firstRow">
      <w:rPr>
        <w:b/>
        <w:bCs/>
      </w:rPr>
      <w:tblPr/>
      <w:tcPr>
        <w:tcBorders>
          <w:bottom w:val="single" w:sz="12" w:space="0" w:color="6888D8" w:themeColor="text1" w:themeTint="99"/>
        </w:tcBorders>
      </w:tcPr>
    </w:tblStylePr>
    <w:tblStylePr w:type="lastRow">
      <w:rPr>
        <w:b/>
        <w:bCs/>
      </w:rPr>
      <w:tblPr/>
      <w:tcPr>
        <w:tcBorders>
          <w:top w:val="double" w:sz="4" w:space="0" w:color="6888D8" w:themeColor="text1" w:themeTint="99"/>
        </w:tcBorders>
      </w:tcPr>
    </w:tblStylePr>
    <w:tblStylePr w:type="firstCol">
      <w:rPr>
        <w:b/>
        <w:bCs/>
      </w:rPr>
    </w:tblStylePr>
    <w:tblStylePr w:type="lastCol">
      <w:rPr>
        <w:b/>
        <w:bCs/>
      </w:rPr>
    </w:tblStylePr>
    <w:tblStylePr w:type="band1Vert">
      <w:tblPr/>
      <w:tcPr>
        <w:shd w:val="clear" w:color="auto" w:fill="CCD7F2" w:themeFill="text1" w:themeFillTint="33"/>
      </w:tcPr>
    </w:tblStylePr>
    <w:tblStylePr w:type="band1Horz">
      <w:tblPr/>
      <w:tcPr>
        <w:shd w:val="clear" w:color="auto" w:fill="CCD7F2" w:themeFill="text1" w:themeFillTint="33"/>
      </w:tcPr>
    </w:tblStylePr>
  </w:style>
  <w:style w:type="table" w:styleId="TableauGrille6Couleur-Accentuation1">
    <w:name w:val="Grid Table 6 Colorful Accent 1"/>
    <w:basedOn w:val="TableauNormal"/>
    <w:uiPriority w:val="51"/>
    <w:rsid w:val="00CA1F23"/>
    <w:rPr>
      <w:color w:val="D0AB00" w:themeColor="accent1" w:themeShade="BF"/>
      <w:sz w:val="22"/>
      <w:szCs w:val="22"/>
    </w:rPr>
    <w:tblPr>
      <w:tblStyleRowBandSize w:val="1"/>
      <w:tblStyleColBandSize w:val="1"/>
      <w:tblBorders>
        <w:top w:val="single" w:sz="4" w:space="0" w:color="FFE574" w:themeColor="accent1" w:themeTint="99"/>
        <w:left w:val="single" w:sz="4" w:space="0" w:color="FFE574" w:themeColor="accent1" w:themeTint="99"/>
        <w:bottom w:val="single" w:sz="4" w:space="0" w:color="FFE574" w:themeColor="accent1" w:themeTint="99"/>
        <w:right w:val="single" w:sz="4" w:space="0" w:color="FFE574" w:themeColor="accent1" w:themeTint="99"/>
        <w:insideH w:val="single" w:sz="4" w:space="0" w:color="FFE574" w:themeColor="accent1" w:themeTint="99"/>
        <w:insideV w:val="single" w:sz="4" w:space="0" w:color="FFE574" w:themeColor="accent1" w:themeTint="99"/>
      </w:tblBorders>
    </w:tblPr>
    <w:tblStylePr w:type="firstRow">
      <w:rPr>
        <w:b/>
        <w:bCs/>
      </w:rPr>
      <w:tblPr/>
      <w:tcPr>
        <w:tcBorders>
          <w:bottom w:val="single" w:sz="12" w:space="0" w:color="FFE574" w:themeColor="accent1" w:themeTint="99"/>
        </w:tcBorders>
      </w:tcPr>
    </w:tblStylePr>
    <w:tblStylePr w:type="lastRow">
      <w:rPr>
        <w:b/>
        <w:bCs/>
      </w:rPr>
      <w:tblPr/>
      <w:tcPr>
        <w:tcBorders>
          <w:top w:val="double" w:sz="4" w:space="0" w:color="FFE574" w:themeColor="accent1" w:themeTint="99"/>
        </w:tcBorders>
      </w:tcPr>
    </w:tblStylePr>
    <w:tblStylePr w:type="firstCol">
      <w:rPr>
        <w:b/>
        <w:bCs/>
      </w:rPr>
    </w:tblStylePr>
    <w:tblStylePr w:type="lastCol">
      <w:rPr>
        <w:b/>
        <w:bCs/>
      </w:rPr>
    </w:tblStylePr>
    <w:tblStylePr w:type="band1Vert">
      <w:tblPr/>
      <w:tcPr>
        <w:shd w:val="clear" w:color="auto" w:fill="FFF6D0" w:themeFill="accent1" w:themeFillTint="33"/>
      </w:tcPr>
    </w:tblStylePr>
    <w:tblStylePr w:type="band1Horz">
      <w:tblPr/>
      <w:tcPr>
        <w:shd w:val="clear" w:color="auto" w:fill="FFF6D0" w:themeFill="accent1" w:themeFillTint="33"/>
      </w:tcPr>
    </w:tblStylePr>
  </w:style>
  <w:style w:type="table" w:styleId="TableauGrille6Couleur-Accentuation2">
    <w:name w:val="Grid Table 6 Colorful Accent 2"/>
    <w:basedOn w:val="TableauNormal"/>
    <w:uiPriority w:val="51"/>
    <w:rsid w:val="00CA1F23"/>
    <w:rPr>
      <w:color w:val="9F0E11" w:themeColor="accent2" w:themeShade="BF"/>
      <w:sz w:val="22"/>
      <w:szCs w:val="22"/>
    </w:rPr>
    <w:tblPr>
      <w:tblStyleRowBandSize w:val="1"/>
      <w:tblStyleColBandSize w:val="1"/>
      <w:tblBorders>
        <w:top w:val="single" w:sz="4" w:space="0" w:color="F16568" w:themeColor="accent2" w:themeTint="99"/>
        <w:left w:val="single" w:sz="4" w:space="0" w:color="F16568" w:themeColor="accent2" w:themeTint="99"/>
        <w:bottom w:val="single" w:sz="4" w:space="0" w:color="F16568" w:themeColor="accent2" w:themeTint="99"/>
        <w:right w:val="single" w:sz="4" w:space="0" w:color="F16568" w:themeColor="accent2" w:themeTint="99"/>
        <w:insideH w:val="single" w:sz="4" w:space="0" w:color="F16568" w:themeColor="accent2" w:themeTint="99"/>
        <w:insideV w:val="single" w:sz="4" w:space="0" w:color="F16568" w:themeColor="accent2" w:themeTint="99"/>
      </w:tblBorders>
    </w:tblPr>
    <w:tblStylePr w:type="firstRow">
      <w:rPr>
        <w:b/>
        <w:bCs/>
      </w:rPr>
      <w:tblPr/>
      <w:tcPr>
        <w:tcBorders>
          <w:bottom w:val="single" w:sz="12" w:space="0" w:color="F16568" w:themeColor="accent2" w:themeTint="99"/>
        </w:tcBorders>
      </w:tcPr>
    </w:tblStylePr>
    <w:tblStylePr w:type="lastRow">
      <w:rPr>
        <w:b/>
        <w:bCs/>
      </w:rPr>
      <w:tblPr/>
      <w:tcPr>
        <w:tcBorders>
          <w:top w:val="double" w:sz="4" w:space="0" w:color="F16568" w:themeColor="accent2" w:themeTint="99"/>
        </w:tcBorders>
      </w:tcPr>
    </w:tblStylePr>
    <w:tblStylePr w:type="firstCol">
      <w:rPr>
        <w:b/>
        <w:bCs/>
      </w:rPr>
    </w:tblStylePr>
    <w:tblStylePr w:type="lastCol">
      <w:rPr>
        <w:b/>
        <w:bCs/>
      </w:rPr>
    </w:tblStylePr>
    <w:tblStylePr w:type="band1Vert">
      <w:tblPr/>
      <w:tcPr>
        <w:shd w:val="clear" w:color="auto" w:fill="FACBCC" w:themeFill="accent2" w:themeFillTint="33"/>
      </w:tcPr>
    </w:tblStylePr>
    <w:tblStylePr w:type="band1Horz">
      <w:tblPr/>
      <w:tcPr>
        <w:shd w:val="clear" w:color="auto" w:fill="FACBCC" w:themeFill="accent2" w:themeFillTint="33"/>
      </w:tcPr>
    </w:tblStylePr>
  </w:style>
  <w:style w:type="table" w:styleId="TableauGrille6Couleur-Accentuation3">
    <w:name w:val="Grid Table 6 Colorful Accent 3"/>
    <w:basedOn w:val="TableauNormal"/>
    <w:uiPriority w:val="51"/>
    <w:rsid w:val="00CA1F23"/>
    <w:rPr>
      <w:color w:val="006829" w:themeColor="accent3" w:themeShade="BF"/>
      <w:sz w:val="22"/>
      <w:szCs w:val="22"/>
    </w:rPr>
    <w:tblPr>
      <w:tblStyleRowBandSize w:val="1"/>
      <w:tblStyleColBandSize w:val="1"/>
      <w:tblBorders>
        <w:top w:val="single" w:sz="4" w:space="0" w:color="20FF79" w:themeColor="accent3" w:themeTint="99"/>
        <w:left w:val="single" w:sz="4" w:space="0" w:color="20FF79" w:themeColor="accent3" w:themeTint="99"/>
        <w:bottom w:val="single" w:sz="4" w:space="0" w:color="20FF79" w:themeColor="accent3" w:themeTint="99"/>
        <w:right w:val="single" w:sz="4" w:space="0" w:color="20FF79" w:themeColor="accent3" w:themeTint="99"/>
        <w:insideH w:val="single" w:sz="4" w:space="0" w:color="20FF79" w:themeColor="accent3" w:themeTint="99"/>
        <w:insideV w:val="single" w:sz="4" w:space="0" w:color="20FF79" w:themeColor="accent3" w:themeTint="99"/>
      </w:tblBorders>
    </w:tblPr>
    <w:tblStylePr w:type="firstRow">
      <w:rPr>
        <w:b/>
        <w:bCs/>
      </w:rPr>
      <w:tblPr/>
      <w:tcPr>
        <w:tcBorders>
          <w:bottom w:val="single" w:sz="12" w:space="0" w:color="20FF79" w:themeColor="accent3" w:themeTint="99"/>
        </w:tcBorders>
      </w:tcPr>
    </w:tblStylePr>
    <w:tblStylePr w:type="lastRow">
      <w:rPr>
        <w:b/>
        <w:bCs/>
      </w:rPr>
      <w:tblPr/>
      <w:tcPr>
        <w:tcBorders>
          <w:top w:val="double" w:sz="4" w:space="0" w:color="20FF79" w:themeColor="accent3" w:themeTint="99"/>
        </w:tcBorders>
      </w:tcPr>
    </w:tblStylePr>
    <w:tblStylePr w:type="firstCol">
      <w:rPr>
        <w:b/>
        <w:bCs/>
      </w:rPr>
    </w:tblStylePr>
    <w:tblStylePr w:type="lastCol">
      <w:rPr>
        <w:b/>
        <w:bCs/>
      </w:rPr>
    </w:tblStylePr>
    <w:tblStylePr w:type="band1Vert">
      <w:tblPr/>
      <w:tcPr>
        <w:shd w:val="clear" w:color="auto" w:fill="B4FFD2" w:themeFill="accent3" w:themeFillTint="33"/>
      </w:tcPr>
    </w:tblStylePr>
    <w:tblStylePr w:type="band1Horz">
      <w:tblPr/>
      <w:tcPr>
        <w:shd w:val="clear" w:color="auto" w:fill="B4FFD2" w:themeFill="accent3" w:themeFillTint="33"/>
      </w:tcPr>
    </w:tblStylePr>
  </w:style>
  <w:style w:type="table" w:styleId="TableauGrille6Couleur-Accentuation4">
    <w:name w:val="Grid Table 6 Colorful Accent 4"/>
    <w:basedOn w:val="TableauNormal"/>
    <w:uiPriority w:val="51"/>
    <w:rsid w:val="00CA1F23"/>
    <w:rPr>
      <w:color w:val="2A7F2C" w:themeColor="accent4" w:themeShade="BF"/>
      <w:sz w:val="22"/>
      <w:szCs w:val="22"/>
    </w:rPr>
    <w:tblPr>
      <w:tblStyleRowBandSize w:val="1"/>
      <w:tblStyleColBandSize w:val="1"/>
      <w:tblBorders>
        <w:top w:val="single" w:sz="4" w:space="0" w:color="7ED481" w:themeColor="accent4" w:themeTint="99"/>
        <w:left w:val="single" w:sz="4" w:space="0" w:color="7ED481" w:themeColor="accent4" w:themeTint="99"/>
        <w:bottom w:val="single" w:sz="4" w:space="0" w:color="7ED481" w:themeColor="accent4" w:themeTint="99"/>
        <w:right w:val="single" w:sz="4" w:space="0" w:color="7ED481" w:themeColor="accent4" w:themeTint="99"/>
        <w:insideH w:val="single" w:sz="4" w:space="0" w:color="7ED481" w:themeColor="accent4" w:themeTint="99"/>
        <w:insideV w:val="single" w:sz="4" w:space="0" w:color="7ED481" w:themeColor="accent4" w:themeTint="99"/>
      </w:tblBorders>
    </w:tblPr>
    <w:tblStylePr w:type="firstRow">
      <w:rPr>
        <w:b/>
        <w:bCs/>
      </w:rPr>
      <w:tblPr/>
      <w:tcPr>
        <w:tcBorders>
          <w:bottom w:val="single" w:sz="12" w:space="0" w:color="7ED481" w:themeColor="accent4" w:themeTint="99"/>
        </w:tcBorders>
      </w:tcPr>
    </w:tblStylePr>
    <w:tblStylePr w:type="lastRow">
      <w:rPr>
        <w:b/>
        <w:bCs/>
      </w:rPr>
      <w:tblPr/>
      <w:tcPr>
        <w:tcBorders>
          <w:top w:val="double" w:sz="4" w:space="0" w:color="7ED481" w:themeColor="accent4" w:themeTint="99"/>
        </w:tcBorders>
      </w:tcPr>
    </w:tblStylePr>
    <w:tblStylePr w:type="firstCol">
      <w:rPr>
        <w:b/>
        <w:bCs/>
      </w:rPr>
    </w:tblStylePr>
    <w:tblStylePr w:type="lastCol">
      <w:rPr>
        <w:b/>
        <w:bCs/>
      </w:rPr>
    </w:tblStylePr>
    <w:tblStylePr w:type="band1Vert">
      <w:tblPr/>
      <w:tcPr>
        <w:shd w:val="clear" w:color="auto" w:fill="D4F1D4" w:themeFill="accent4" w:themeFillTint="33"/>
      </w:tcPr>
    </w:tblStylePr>
    <w:tblStylePr w:type="band1Horz">
      <w:tblPr/>
      <w:tcPr>
        <w:shd w:val="clear" w:color="auto" w:fill="D4F1D4" w:themeFill="accent4" w:themeFillTint="33"/>
      </w:tcPr>
    </w:tblStylePr>
  </w:style>
  <w:style w:type="table" w:styleId="TableauGrille6Couleur-Accentuation5">
    <w:name w:val="Grid Table 6 Colorful Accent 5"/>
    <w:basedOn w:val="TableauNormal"/>
    <w:uiPriority w:val="51"/>
    <w:rsid w:val="00CA1F23"/>
    <w:rPr>
      <w:color w:val="769A31" w:themeColor="accent5" w:themeShade="BF"/>
      <w:sz w:val="22"/>
      <w:szCs w:val="22"/>
    </w:rPr>
    <w:tblPr>
      <w:tblStyleRowBandSize w:val="1"/>
      <w:tblStyleColBandSize w:val="1"/>
      <w:tblBorders>
        <w:top w:val="single" w:sz="4" w:space="0" w:color="C3DC92" w:themeColor="accent5" w:themeTint="99"/>
        <w:left w:val="single" w:sz="4" w:space="0" w:color="C3DC92" w:themeColor="accent5" w:themeTint="99"/>
        <w:bottom w:val="single" w:sz="4" w:space="0" w:color="C3DC92" w:themeColor="accent5" w:themeTint="99"/>
        <w:right w:val="single" w:sz="4" w:space="0" w:color="C3DC92" w:themeColor="accent5" w:themeTint="99"/>
        <w:insideH w:val="single" w:sz="4" w:space="0" w:color="C3DC92" w:themeColor="accent5" w:themeTint="99"/>
        <w:insideV w:val="single" w:sz="4" w:space="0" w:color="C3DC92" w:themeColor="accent5" w:themeTint="99"/>
      </w:tblBorders>
    </w:tblPr>
    <w:tblStylePr w:type="firstRow">
      <w:rPr>
        <w:b/>
        <w:bCs/>
      </w:rPr>
      <w:tblPr/>
      <w:tcPr>
        <w:tcBorders>
          <w:bottom w:val="single" w:sz="12" w:space="0" w:color="C3DC92" w:themeColor="accent5" w:themeTint="99"/>
        </w:tcBorders>
      </w:tcPr>
    </w:tblStylePr>
    <w:tblStylePr w:type="lastRow">
      <w:rPr>
        <w:b/>
        <w:bCs/>
      </w:rPr>
      <w:tblPr/>
      <w:tcPr>
        <w:tcBorders>
          <w:top w:val="double" w:sz="4" w:space="0" w:color="C3DC92" w:themeColor="accent5" w:themeTint="99"/>
        </w:tcBorders>
      </w:tcPr>
    </w:tblStylePr>
    <w:tblStylePr w:type="firstCol">
      <w:rPr>
        <w:b/>
        <w:bCs/>
      </w:rPr>
    </w:tblStylePr>
    <w:tblStylePr w:type="lastCol">
      <w:rPr>
        <w:b/>
        <w:bCs/>
      </w:rPr>
    </w:tblStylePr>
    <w:tblStylePr w:type="band1Vert">
      <w:tblPr/>
      <w:tcPr>
        <w:shd w:val="clear" w:color="auto" w:fill="EBF3DA" w:themeFill="accent5" w:themeFillTint="33"/>
      </w:tcPr>
    </w:tblStylePr>
    <w:tblStylePr w:type="band1Horz">
      <w:tblPr/>
      <w:tcPr>
        <w:shd w:val="clear" w:color="auto" w:fill="EBF3DA" w:themeFill="accent5" w:themeFillTint="33"/>
      </w:tcPr>
    </w:tblStylePr>
  </w:style>
  <w:style w:type="table" w:styleId="TableauGrille7Couleur">
    <w:name w:val="Grid Table 7 Colorful"/>
    <w:basedOn w:val="TableauNormal"/>
    <w:uiPriority w:val="52"/>
    <w:rsid w:val="00CA1F23"/>
    <w:rPr>
      <w:color w:val="28499A" w:themeColor="text1"/>
      <w:sz w:val="22"/>
      <w:szCs w:val="22"/>
    </w:rPr>
    <w:tblPr>
      <w:tblStyleRowBandSize w:val="1"/>
      <w:tblStyleColBandSize w:val="1"/>
      <w:tblBorders>
        <w:top w:val="single" w:sz="4" w:space="0" w:color="6888D8" w:themeColor="text1" w:themeTint="99"/>
        <w:left w:val="single" w:sz="4" w:space="0" w:color="6888D8" w:themeColor="text1" w:themeTint="99"/>
        <w:bottom w:val="single" w:sz="4" w:space="0" w:color="6888D8" w:themeColor="text1" w:themeTint="99"/>
        <w:right w:val="single" w:sz="4" w:space="0" w:color="6888D8" w:themeColor="text1" w:themeTint="99"/>
        <w:insideH w:val="single" w:sz="4" w:space="0" w:color="6888D8" w:themeColor="text1" w:themeTint="99"/>
        <w:insideV w:val="single" w:sz="4" w:space="0" w:color="6888D8"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D7F2" w:themeFill="text1" w:themeFillTint="33"/>
      </w:tcPr>
    </w:tblStylePr>
    <w:tblStylePr w:type="band1Horz">
      <w:tblPr/>
      <w:tcPr>
        <w:shd w:val="clear" w:color="auto" w:fill="CCD7F2" w:themeFill="text1" w:themeFillTint="33"/>
      </w:tcPr>
    </w:tblStylePr>
    <w:tblStylePr w:type="neCell">
      <w:tblPr/>
      <w:tcPr>
        <w:tcBorders>
          <w:bottom w:val="single" w:sz="4" w:space="0" w:color="6888D8" w:themeColor="text1" w:themeTint="99"/>
        </w:tcBorders>
      </w:tcPr>
    </w:tblStylePr>
    <w:tblStylePr w:type="nwCell">
      <w:tblPr/>
      <w:tcPr>
        <w:tcBorders>
          <w:bottom w:val="single" w:sz="4" w:space="0" w:color="6888D8" w:themeColor="text1" w:themeTint="99"/>
        </w:tcBorders>
      </w:tcPr>
    </w:tblStylePr>
    <w:tblStylePr w:type="seCell">
      <w:tblPr/>
      <w:tcPr>
        <w:tcBorders>
          <w:top w:val="single" w:sz="4" w:space="0" w:color="6888D8" w:themeColor="text1" w:themeTint="99"/>
        </w:tcBorders>
      </w:tcPr>
    </w:tblStylePr>
    <w:tblStylePr w:type="swCell">
      <w:tblPr/>
      <w:tcPr>
        <w:tcBorders>
          <w:top w:val="single" w:sz="4" w:space="0" w:color="6888D8" w:themeColor="text1" w:themeTint="99"/>
        </w:tcBorders>
      </w:tcPr>
    </w:tblStylePr>
  </w:style>
  <w:style w:type="table" w:styleId="TableauGrille7Couleur-Accentuation1">
    <w:name w:val="Grid Table 7 Colorful Accent 1"/>
    <w:basedOn w:val="TableauNormal"/>
    <w:uiPriority w:val="52"/>
    <w:rsid w:val="00CA1F23"/>
    <w:rPr>
      <w:color w:val="D0AB00" w:themeColor="accent1" w:themeShade="BF"/>
      <w:sz w:val="22"/>
      <w:szCs w:val="22"/>
    </w:rPr>
    <w:tblPr>
      <w:tblStyleRowBandSize w:val="1"/>
      <w:tblStyleColBandSize w:val="1"/>
      <w:tblBorders>
        <w:top w:val="single" w:sz="4" w:space="0" w:color="FFE574" w:themeColor="accent1" w:themeTint="99"/>
        <w:left w:val="single" w:sz="4" w:space="0" w:color="FFE574" w:themeColor="accent1" w:themeTint="99"/>
        <w:bottom w:val="single" w:sz="4" w:space="0" w:color="FFE574" w:themeColor="accent1" w:themeTint="99"/>
        <w:right w:val="single" w:sz="4" w:space="0" w:color="FFE574" w:themeColor="accent1" w:themeTint="99"/>
        <w:insideH w:val="single" w:sz="4" w:space="0" w:color="FFE574" w:themeColor="accent1" w:themeTint="99"/>
        <w:insideV w:val="single" w:sz="4" w:space="0" w:color="FFE574"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6D0" w:themeFill="accent1" w:themeFillTint="33"/>
      </w:tcPr>
    </w:tblStylePr>
    <w:tblStylePr w:type="band1Horz">
      <w:tblPr/>
      <w:tcPr>
        <w:shd w:val="clear" w:color="auto" w:fill="FFF6D0" w:themeFill="accent1" w:themeFillTint="33"/>
      </w:tcPr>
    </w:tblStylePr>
    <w:tblStylePr w:type="neCell">
      <w:tblPr/>
      <w:tcPr>
        <w:tcBorders>
          <w:bottom w:val="single" w:sz="4" w:space="0" w:color="FFE574" w:themeColor="accent1" w:themeTint="99"/>
        </w:tcBorders>
      </w:tcPr>
    </w:tblStylePr>
    <w:tblStylePr w:type="nwCell">
      <w:tblPr/>
      <w:tcPr>
        <w:tcBorders>
          <w:bottom w:val="single" w:sz="4" w:space="0" w:color="FFE574" w:themeColor="accent1" w:themeTint="99"/>
        </w:tcBorders>
      </w:tcPr>
    </w:tblStylePr>
    <w:tblStylePr w:type="seCell">
      <w:tblPr/>
      <w:tcPr>
        <w:tcBorders>
          <w:top w:val="single" w:sz="4" w:space="0" w:color="FFE574" w:themeColor="accent1" w:themeTint="99"/>
        </w:tcBorders>
      </w:tcPr>
    </w:tblStylePr>
    <w:tblStylePr w:type="swCell">
      <w:tblPr/>
      <w:tcPr>
        <w:tcBorders>
          <w:top w:val="single" w:sz="4" w:space="0" w:color="FFE574" w:themeColor="accent1" w:themeTint="99"/>
        </w:tcBorders>
      </w:tcPr>
    </w:tblStylePr>
  </w:style>
  <w:style w:type="table" w:styleId="TableauGrille7Couleur-Accentuation2">
    <w:name w:val="Grid Table 7 Colorful Accent 2"/>
    <w:basedOn w:val="TableauNormal"/>
    <w:uiPriority w:val="52"/>
    <w:rsid w:val="00CA1F23"/>
    <w:rPr>
      <w:color w:val="9F0E11" w:themeColor="accent2" w:themeShade="BF"/>
      <w:sz w:val="22"/>
      <w:szCs w:val="22"/>
    </w:rPr>
    <w:tblPr>
      <w:tblStyleRowBandSize w:val="1"/>
      <w:tblStyleColBandSize w:val="1"/>
      <w:tblBorders>
        <w:top w:val="single" w:sz="4" w:space="0" w:color="F16568" w:themeColor="accent2" w:themeTint="99"/>
        <w:left w:val="single" w:sz="4" w:space="0" w:color="F16568" w:themeColor="accent2" w:themeTint="99"/>
        <w:bottom w:val="single" w:sz="4" w:space="0" w:color="F16568" w:themeColor="accent2" w:themeTint="99"/>
        <w:right w:val="single" w:sz="4" w:space="0" w:color="F16568" w:themeColor="accent2" w:themeTint="99"/>
        <w:insideH w:val="single" w:sz="4" w:space="0" w:color="F16568" w:themeColor="accent2" w:themeTint="99"/>
        <w:insideV w:val="single" w:sz="4" w:space="0" w:color="F16568"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CBCC" w:themeFill="accent2" w:themeFillTint="33"/>
      </w:tcPr>
    </w:tblStylePr>
    <w:tblStylePr w:type="band1Horz">
      <w:tblPr/>
      <w:tcPr>
        <w:shd w:val="clear" w:color="auto" w:fill="FACBCC" w:themeFill="accent2" w:themeFillTint="33"/>
      </w:tcPr>
    </w:tblStylePr>
    <w:tblStylePr w:type="neCell">
      <w:tblPr/>
      <w:tcPr>
        <w:tcBorders>
          <w:bottom w:val="single" w:sz="4" w:space="0" w:color="F16568" w:themeColor="accent2" w:themeTint="99"/>
        </w:tcBorders>
      </w:tcPr>
    </w:tblStylePr>
    <w:tblStylePr w:type="nwCell">
      <w:tblPr/>
      <w:tcPr>
        <w:tcBorders>
          <w:bottom w:val="single" w:sz="4" w:space="0" w:color="F16568" w:themeColor="accent2" w:themeTint="99"/>
        </w:tcBorders>
      </w:tcPr>
    </w:tblStylePr>
    <w:tblStylePr w:type="seCell">
      <w:tblPr/>
      <w:tcPr>
        <w:tcBorders>
          <w:top w:val="single" w:sz="4" w:space="0" w:color="F16568" w:themeColor="accent2" w:themeTint="99"/>
        </w:tcBorders>
      </w:tcPr>
    </w:tblStylePr>
    <w:tblStylePr w:type="swCell">
      <w:tblPr/>
      <w:tcPr>
        <w:tcBorders>
          <w:top w:val="single" w:sz="4" w:space="0" w:color="F16568" w:themeColor="accent2" w:themeTint="99"/>
        </w:tcBorders>
      </w:tcPr>
    </w:tblStylePr>
  </w:style>
  <w:style w:type="table" w:styleId="TableauGrille7Couleur-Accentuation3">
    <w:name w:val="Grid Table 7 Colorful Accent 3"/>
    <w:basedOn w:val="TableauNormal"/>
    <w:uiPriority w:val="52"/>
    <w:rsid w:val="00CA1F23"/>
    <w:rPr>
      <w:color w:val="006829" w:themeColor="accent3" w:themeShade="BF"/>
      <w:sz w:val="22"/>
      <w:szCs w:val="22"/>
    </w:rPr>
    <w:tblPr>
      <w:tblStyleRowBandSize w:val="1"/>
      <w:tblStyleColBandSize w:val="1"/>
      <w:tblBorders>
        <w:top w:val="single" w:sz="4" w:space="0" w:color="20FF79" w:themeColor="accent3" w:themeTint="99"/>
        <w:left w:val="single" w:sz="4" w:space="0" w:color="20FF79" w:themeColor="accent3" w:themeTint="99"/>
        <w:bottom w:val="single" w:sz="4" w:space="0" w:color="20FF79" w:themeColor="accent3" w:themeTint="99"/>
        <w:right w:val="single" w:sz="4" w:space="0" w:color="20FF79" w:themeColor="accent3" w:themeTint="99"/>
        <w:insideH w:val="single" w:sz="4" w:space="0" w:color="20FF79" w:themeColor="accent3" w:themeTint="99"/>
        <w:insideV w:val="single" w:sz="4" w:space="0" w:color="20FF7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4FFD2" w:themeFill="accent3" w:themeFillTint="33"/>
      </w:tcPr>
    </w:tblStylePr>
    <w:tblStylePr w:type="band1Horz">
      <w:tblPr/>
      <w:tcPr>
        <w:shd w:val="clear" w:color="auto" w:fill="B4FFD2" w:themeFill="accent3" w:themeFillTint="33"/>
      </w:tcPr>
    </w:tblStylePr>
    <w:tblStylePr w:type="neCell">
      <w:tblPr/>
      <w:tcPr>
        <w:tcBorders>
          <w:bottom w:val="single" w:sz="4" w:space="0" w:color="20FF79" w:themeColor="accent3" w:themeTint="99"/>
        </w:tcBorders>
      </w:tcPr>
    </w:tblStylePr>
    <w:tblStylePr w:type="nwCell">
      <w:tblPr/>
      <w:tcPr>
        <w:tcBorders>
          <w:bottom w:val="single" w:sz="4" w:space="0" w:color="20FF79" w:themeColor="accent3" w:themeTint="99"/>
        </w:tcBorders>
      </w:tcPr>
    </w:tblStylePr>
    <w:tblStylePr w:type="seCell">
      <w:tblPr/>
      <w:tcPr>
        <w:tcBorders>
          <w:top w:val="single" w:sz="4" w:space="0" w:color="20FF79" w:themeColor="accent3" w:themeTint="99"/>
        </w:tcBorders>
      </w:tcPr>
    </w:tblStylePr>
    <w:tblStylePr w:type="swCell">
      <w:tblPr/>
      <w:tcPr>
        <w:tcBorders>
          <w:top w:val="single" w:sz="4" w:space="0" w:color="20FF79" w:themeColor="accent3" w:themeTint="99"/>
        </w:tcBorders>
      </w:tcPr>
    </w:tblStylePr>
  </w:style>
  <w:style w:type="table" w:styleId="TableauGrille7Couleur-Accentuation4">
    <w:name w:val="Grid Table 7 Colorful Accent 4"/>
    <w:basedOn w:val="TableauNormal"/>
    <w:uiPriority w:val="52"/>
    <w:rsid w:val="00CA1F23"/>
    <w:rPr>
      <w:color w:val="2A7F2C" w:themeColor="accent4" w:themeShade="BF"/>
      <w:sz w:val="22"/>
      <w:szCs w:val="22"/>
    </w:rPr>
    <w:tblPr>
      <w:tblStyleRowBandSize w:val="1"/>
      <w:tblStyleColBandSize w:val="1"/>
      <w:tblBorders>
        <w:top w:val="single" w:sz="4" w:space="0" w:color="7ED481" w:themeColor="accent4" w:themeTint="99"/>
        <w:left w:val="single" w:sz="4" w:space="0" w:color="7ED481" w:themeColor="accent4" w:themeTint="99"/>
        <w:bottom w:val="single" w:sz="4" w:space="0" w:color="7ED481" w:themeColor="accent4" w:themeTint="99"/>
        <w:right w:val="single" w:sz="4" w:space="0" w:color="7ED481" w:themeColor="accent4" w:themeTint="99"/>
        <w:insideH w:val="single" w:sz="4" w:space="0" w:color="7ED481" w:themeColor="accent4" w:themeTint="99"/>
        <w:insideV w:val="single" w:sz="4" w:space="0" w:color="7ED481"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4F1D4" w:themeFill="accent4" w:themeFillTint="33"/>
      </w:tcPr>
    </w:tblStylePr>
    <w:tblStylePr w:type="band1Horz">
      <w:tblPr/>
      <w:tcPr>
        <w:shd w:val="clear" w:color="auto" w:fill="D4F1D4" w:themeFill="accent4" w:themeFillTint="33"/>
      </w:tcPr>
    </w:tblStylePr>
    <w:tblStylePr w:type="neCell">
      <w:tblPr/>
      <w:tcPr>
        <w:tcBorders>
          <w:bottom w:val="single" w:sz="4" w:space="0" w:color="7ED481" w:themeColor="accent4" w:themeTint="99"/>
        </w:tcBorders>
      </w:tcPr>
    </w:tblStylePr>
    <w:tblStylePr w:type="nwCell">
      <w:tblPr/>
      <w:tcPr>
        <w:tcBorders>
          <w:bottom w:val="single" w:sz="4" w:space="0" w:color="7ED481" w:themeColor="accent4" w:themeTint="99"/>
        </w:tcBorders>
      </w:tcPr>
    </w:tblStylePr>
    <w:tblStylePr w:type="seCell">
      <w:tblPr/>
      <w:tcPr>
        <w:tcBorders>
          <w:top w:val="single" w:sz="4" w:space="0" w:color="7ED481" w:themeColor="accent4" w:themeTint="99"/>
        </w:tcBorders>
      </w:tcPr>
    </w:tblStylePr>
    <w:tblStylePr w:type="swCell">
      <w:tblPr/>
      <w:tcPr>
        <w:tcBorders>
          <w:top w:val="single" w:sz="4" w:space="0" w:color="7ED481" w:themeColor="accent4" w:themeTint="99"/>
        </w:tcBorders>
      </w:tcPr>
    </w:tblStylePr>
  </w:style>
  <w:style w:type="table" w:styleId="TableauGrille7Couleur-Accentuation5">
    <w:name w:val="Grid Table 7 Colorful Accent 5"/>
    <w:basedOn w:val="TableauNormal"/>
    <w:uiPriority w:val="52"/>
    <w:rsid w:val="00CA1F23"/>
    <w:rPr>
      <w:color w:val="769A31" w:themeColor="accent5" w:themeShade="BF"/>
      <w:sz w:val="22"/>
      <w:szCs w:val="22"/>
    </w:rPr>
    <w:tblPr>
      <w:tblStyleRowBandSize w:val="1"/>
      <w:tblStyleColBandSize w:val="1"/>
      <w:tblBorders>
        <w:top w:val="single" w:sz="4" w:space="0" w:color="C3DC92" w:themeColor="accent5" w:themeTint="99"/>
        <w:left w:val="single" w:sz="4" w:space="0" w:color="C3DC92" w:themeColor="accent5" w:themeTint="99"/>
        <w:bottom w:val="single" w:sz="4" w:space="0" w:color="C3DC92" w:themeColor="accent5" w:themeTint="99"/>
        <w:right w:val="single" w:sz="4" w:space="0" w:color="C3DC92" w:themeColor="accent5" w:themeTint="99"/>
        <w:insideH w:val="single" w:sz="4" w:space="0" w:color="C3DC92" w:themeColor="accent5" w:themeTint="99"/>
        <w:insideV w:val="single" w:sz="4" w:space="0" w:color="C3DC9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BF3DA" w:themeFill="accent5" w:themeFillTint="33"/>
      </w:tcPr>
    </w:tblStylePr>
    <w:tblStylePr w:type="band1Horz">
      <w:tblPr/>
      <w:tcPr>
        <w:shd w:val="clear" w:color="auto" w:fill="EBF3DA" w:themeFill="accent5" w:themeFillTint="33"/>
      </w:tcPr>
    </w:tblStylePr>
    <w:tblStylePr w:type="neCell">
      <w:tblPr/>
      <w:tcPr>
        <w:tcBorders>
          <w:bottom w:val="single" w:sz="4" w:space="0" w:color="C3DC92" w:themeColor="accent5" w:themeTint="99"/>
        </w:tcBorders>
      </w:tcPr>
    </w:tblStylePr>
    <w:tblStylePr w:type="nwCell">
      <w:tblPr/>
      <w:tcPr>
        <w:tcBorders>
          <w:bottom w:val="single" w:sz="4" w:space="0" w:color="C3DC92" w:themeColor="accent5" w:themeTint="99"/>
        </w:tcBorders>
      </w:tcPr>
    </w:tblStylePr>
    <w:tblStylePr w:type="seCell">
      <w:tblPr/>
      <w:tcPr>
        <w:tcBorders>
          <w:top w:val="single" w:sz="4" w:space="0" w:color="C3DC92" w:themeColor="accent5" w:themeTint="99"/>
        </w:tcBorders>
      </w:tcPr>
    </w:tblStylePr>
    <w:tblStylePr w:type="swCell">
      <w:tblPr/>
      <w:tcPr>
        <w:tcBorders>
          <w:top w:val="single" w:sz="4" w:space="0" w:color="C3DC92" w:themeColor="accent5" w:themeTint="99"/>
        </w:tcBorders>
      </w:tcPr>
    </w:tblStylePr>
  </w:style>
  <w:style w:type="table" w:styleId="Tableauliste1">
    <w:name w:val="Table List 1"/>
    <w:basedOn w:val="TableauNormal"/>
    <w:uiPriority w:val="99"/>
    <w:semiHidden/>
    <w:unhideWhenUsed/>
    <w:rsid w:val="00CA1F23"/>
    <w:pPr>
      <w:ind w:left="57"/>
    </w:pPr>
    <w:rPr>
      <w:sz w:val="22"/>
      <w:szCs w:val="22"/>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uiPriority w:val="99"/>
    <w:semiHidden/>
    <w:unhideWhenUsed/>
    <w:rsid w:val="00CA1F23"/>
    <w:pPr>
      <w:ind w:left="57"/>
    </w:pPr>
    <w:rPr>
      <w:sz w:val="22"/>
      <w:szCs w:val="22"/>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unhideWhenUsed/>
    <w:rsid w:val="00CA1F23"/>
    <w:pPr>
      <w:ind w:left="57"/>
    </w:pPr>
    <w:rPr>
      <w:sz w:val="22"/>
      <w:szCs w:val="22"/>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uiPriority w:val="99"/>
    <w:semiHidden/>
    <w:unhideWhenUsed/>
    <w:rsid w:val="00CA1F23"/>
    <w:pPr>
      <w:ind w:left="57"/>
    </w:pPr>
    <w:rPr>
      <w:sz w:val="22"/>
      <w:szCs w:val="22"/>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unhideWhenUsed/>
    <w:rsid w:val="00CA1F23"/>
    <w:pPr>
      <w:ind w:left="57"/>
    </w:pPr>
    <w:rPr>
      <w:sz w:val="22"/>
      <w:szCs w:val="22"/>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unhideWhenUsed/>
    <w:rsid w:val="00CA1F23"/>
    <w:pPr>
      <w:ind w:left="57"/>
    </w:pPr>
    <w:rPr>
      <w:sz w:val="22"/>
      <w:szCs w:val="22"/>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uiPriority w:val="99"/>
    <w:semiHidden/>
    <w:unhideWhenUsed/>
    <w:rsid w:val="00CA1F23"/>
    <w:pPr>
      <w:ind w:left="57"/>
    </w:pPr>
    <w:rPr>
      <w:sz w:val="22"/>
      <w:szCs w:val="22"/>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unhideWhenUsed/>
    <w:rsid w:val="00CA1F23"/>
    <w:pPr>
      <w:ind w:left="57"/>
    </w:pPr>
    <w:rPr>
      <w:sz w:val="22"/>
      <w:szCs w:val="22"/>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Liste1Clair">
    <w:name w:val="List Table 1 Light"/>
    <w:basedOn w:val="TableauNormal"/>
    <w:uiPriority w:val="46"/>
    <w:rsid w:val="00CA1F23"/>
    <w:rPr>
      <w:sz w:val="22"/>
      <w:szCs w:val="22"/>
    </w:rPr>
    <w:tblPr>
      <w:tblStyleRowBandSize w:val="1"/>
      <w:tblStyleColBandSize w:val="1"/>
    </w:tblPr>
    <w:tblStylePr w:type="firstRow">
      <w:rPr>
        <w:b/>
        <w:bCs/>
      </w:rPr>
      <w:tblPr/>
      <w:tcPr>
        <w:tcBorders>
          <w:bottom w:val="single" w:sz="4" w:space="0" w:color="6888D8" w:themeColor="text1" w:themeTint="99"/>
        </w:tcBorders>
      </w:tcPr>
    </w:tblStylePr>
    <w:tblStylePr w:type="lastRow">
      <w:rPr>
        <w:b/>
        <w:bCs/>
      </w:rPr>
      <w:tblPr/>
      <w:tcPr>
        <w:tcBorders>
          <w:top w:val="single" w:sz="4" w:space="0" w:color="6888D8" w:themeColor="text1" w:themeTint="99"/>
        </w:tcBorders>
      </w:tcPr>
    </w:tblStylePr>
    <w:tblStylePr w:type="firstCol">
      <w:rPr>
        <w:b/>
        <w:bCs/>
      </w:rPr>
    </w:tblStylePr>
    <w:tblStylePr w:type="lastCol">
      <w:rPr>
        <w:b/>
        <w:bCs/>
      </w:rPr>
    </w:tblStylePr>
    <w:tblStylePr w:type="band1Vert">
      <w:tblPr/>
      <w:tcPr>
        <w:shd w:val="clear" w:color="auto" w:fill="CCD7F2" w:themeFill="text1" w:themeFillTint="33"/>
      </w:tcPr>
    </w:tblStylePr>
    <w:tblStylePr w:type="band1Horz">
      <w:tblPr/>
      <w:tcPr>
        <w:shd w:val="clear" w:color="auto" w:fill="CCD7F2" w:themeFill="text1" w:themeFillTint="33"/>
      </w:tcPr>
    </w:tblStylePr>
  </w:style>
  <w:style w:type="table" w:styleId="TableauListe1Clair-Accentuation1">
    <w:name w:val="List Table 1 Light Accent 1"/>
    <w:basedOn w:val="TableauNormal"/>
    <w:uiPriority w:val="46"/>
    <w:rsid w:val="00CA1F23"/>
    <w:rPr>
      <w:sz w:val="22"/>
      <w:szCs w:val="22"/>
    </w:rPr>
    <w:tblPr>
      <w:tblStyleRowBandSize w:val="1"/>
      <w:tblStyleColBandSize w:val="1"/>
    </w:tblPr>
    <w:tblStylePr w:type="firstRow">
      <w:rPr>
        <w:b/>
        <w:bCs/>
      </w:rPr>
      <w:tblPr/>
      <w:tcPr>
        <w:tcBorders>
          <w:bottom w:val="single" w:sz="4" w:space="0" w:color="FFE574" w:themeColor="accent1" w:themeTint="99"/>
        </w:tcBorders>
      </w:tcPr>
    </w:tblStylePr>
    <w:tblStylePr w:type="lastRow">
      <w:rPr>
        <w:b/>
        <w:bCs/>
      </w:rPr>
      <w:tblPr/>
      <w:tcPr>
        <w:tcBorders>
          <w:top w:val="single" w:sz="4" w:space="0" w:color="FFE574" w:themeColor="accent1" w:themeTint="99"/>
        </w:tcBorders>
      </w:tcPr>
    </w:tblStylePr>
    <w:tblStylePr w:type="firstCol">
      <w:rPr>
        <w:b/>
        <w:bCs/>
      </w:rPr>
    </w:tblStylePr>
    <w:tblStylePr w:type="lastCol">
      <w:rPr>
        <w:b/>
        <w:bCs/>
      </w:rPr>
    </w:tblStylePr>
    <w:tblStylePr w:type="band1Vert">
      <w:tblPr/>
      <w:tcPr>
        <w:shd w:val="clear" w:color="auto" w:fill="FFF6D0" w:themeFill="accent1" w:themeFillTint="33"/>
      </w:tcPr>
    </w:tblStylePr>
    <w:tblStylePr w:type="band1Horz">
      <w:tblPr/>
      <w:tcPr>
        <w:shd w:val="clear" w:color="auto" w:fill="FFF6D0" w:themeFill="accent1" w:themeFillTint="33"/>
      </w:tcPr>
    </w:tblStylePr>
  </w:style>
  <w:style w:type="table" w:styleId="TableauListe1Clair-Accentuation2">
    <w:name w:val="List Table 1 Light Accent 2"/>
    <w:basedOn w:val="TableauNormal"/>
    <w:uiPriority w:val="46"/>
    <w:rsid w:val="00CA1F23"/>
    <w:rPr>
      <w:sz w:val="22"/>
      <w:szCs w:val="22"/>
    </w:rPr>
    <w:tblPr>
      <w:tblStyleRowBandSize w:val="1"/>
      <w:tblStyleColBandSize w:val="1"/>
    </w:tblPr>
    <w:tblStylePr w:type="firstRow">
      <w:rPr>
        <w:b/>
        <w:bCs/>
      </w:rPr>
      <w:tblPr/>
      <w:tcPr>
        <w:tcBorders>
          <w:bottom w:val="single" w:sz="4" w:space="0" w:color="F16568" w:themeColor="accent2" w:themeTint="99"/>
        </w:tcBorders>
      </w:tcPr>
    </w:tblStylePr>
    <w:tblStylePr w:type="lastRow">
      <w:rPr>
        <w:b/>
        <w:bCs/>
      </w:rPr>
      <w:tblPr/>
      <w:tcPr>
        <w:tcBorders>
          <w:top w:val="single" w:sz="4" w:space="0" w:color="F16568" w:themeColor="accent2" w:themeTint="99"/>
        </w:tcBorders>
      </w:tcPr>
    </w:tblStylePr>
    <w:tblStylePr w:type="firstCol">
      <w:rPr>
        <w:b/>
        <w:bCs/>
      </w:rPr>
    </w:tblStylePr>
    <w:tblStylePr w:type="lastCol">
      <w:rPr>
        <w:b/>
        <w:bCs/>
      </w:rPr>
    </w:tblStylePr>
    <w:tblStylePr w:type="band1Vert">
      <w:tblPr/>
      <w:tcPr>
        <w:shd w:val="clear" w:color="auto" w:fill="FACBCC" w:themeFill="accent2" w:themeFillTint="33"/>
      </w:tcPr>
    </w:tblStylePr>
    <w:tblStylePr w:type="band1Horz">
      <w:tblPr/>
      <w:tcPr>
        <w:shd w:val="clear" w:color="auto" w:fill="FACBCC" w:themeFill="accent2" w:themeFillTint="33"/>
      </w:tcPr>
    </w:tblStylePr>
  </w:style>
  <w:style w:type="table" w:styleId="TableauListe1Clair-Accentuation3">
    <w:name w:val="List Table 1 Light Accent 3"/>
    <w:basedOn w:val="TableauNormal"/>
    <w:uiPriority w:val="46"/>
    <w:rsid w:val="00CA1F23"/>
    <w:rPr>
      <w:sz w:val="22"/>
      <w:szCs w:val="22"/>
    </w:rPr>
    <w:tblPr>
      <w:tblStyleRowBandSize w:val="1"/>
      <w:tblStyleColBandSize w:val="1"/>
    </w:tblPr>
    <w:tblStylePr w:type="firstRow">
      <w:rPr>
        <w:b/>
        <w:bCs/>
      </w:rPr>
      <w:tblPr/>
      <w:tcPr>
        <w:tcBorders>
          <w:bottom w:val="single" w:sz="4" w:space="0" w:color="20FF79" w:themeColor="accent3" w:themeTint="99"/>
        </w:tcBorders>
      </w:tcPr>
    </w:tblStylePr>
    <w:tblStylePr w:type="lastRow">
      <w:rPr>
        <w:b/>
        <w:bCs/>
      </w:rPr>
      <w:tblPr/>
      <w:tcPr>
        <w:tcBorders>
          <w:top w:val="single" w:sz="4" w:space="0" w:color="20FF79" w:themeColor="accent3" w:themeTint="99"/>
        </w:tcBorders>
      </w:tcPr>
    </w:tblStylePr>
    <w:tblStylePr w:type="firstCol">
      <w:rPr>
        <w:b/>
        <w:bCs/>
      </w:rPr>
    </w:tblStylePr>
    <w:tblStylePr w:type="lastCol">
      <w:rPr>
        <w:b/>
        <w:bCs/>
      </w:rPr>
    </w:tblStylePr>
    <w:tblStylePr w:type="band1Vert">
      <w:tblPr/>
      <w:tcPr>
        <w:shd w:val="clear" w:color="auto" w:fill="B4FFD2" w:themeFill="accent3" w:themeFillTint="33"/>
      </w:tcPr>
    </w:tblStylePr>
    <w:tblStylePr w:type="band1Horz">
      <w:tblPr/>
      <w:tcPr>
        <w:shd w:val="clear" w:color="auto" w:fill="B4FFD2" w:themeFill="accent3" w:themeFillTint="33"/>
      </w:tcPr>
    </w:tblStylePr>
  </w:style>
  <w:style w:type="table" w:styleId="TableauListe1Clair-Accentuation4">
    <w:name w:val="List Table 1 Light Accent 4"/>
    <w:basedOn w:val="TableauNormal"/>
    <w:uiPriority w:val="46"/>
    <w:rsid w:val="00CA1F23"/>
    <w:rPr>
      <w:sz w:val="22"/>
      <w:szCs w:val="22"/>
    </w:rPr>
    <w:tblPr>
      <w:tblStyleRowBandSize w:val="1"/>
      <w:tblStyleColBandSize w:val="1"/>
    </w:tblPr>
    <w:tblStylePr w:type="firstRow">
      <w:rPr>
        <w:b/>
        <w:bCs/>
      </w:rPr>
      <w:tblPr/>
      <w:tcPr>
        <w:tcBorders>
          <w:bottom w:val="single" w:sz="4" w:space="0" w:color="7ED481" w:themeColor="accent4" w:themeTint="99"/>
        </w:tcBorders>
      </w:tcPr>
    </w:tblStylePr>
    <w:tblStylePr w:type="lastRow">
      <w:rPr>
        <w:b/>
        <w:bCs/>
      </w:rPr>
      <w:tblPr/>
      <w:tcPr>
        <w:tcBorders>
          <w:top w:val="single" w:sz="4" w:space="0" w:color="7ED481" w:themeColor="accent4" w:themeTint="99"/>
        </w:tcBorders>
      </w:tcPr>
    </w:tblStylePr>
    <w:tblStylePr w:type="firstCol">
      <w:rPr>
        <w:b/>
        <w:bCs/>
      </w:rPr>
    </w:tblStylePr>
    <w:tblStylePr w:type="lastCol">
      <w:rPr>
        <w:b/>
        <w:bCs/>
      </w:rPr>
    </w:tblStylePr>
    <w:tblStylePr w:type="band1Vert">
      <w:tblPr/>
      <w:tcPr>
        <w:shd w:val="clear" w:color="auto" w:fill="D4F1D4" w:themeFill="accent4" w:themeFillTint="33"/>
      </w:tcPr>
    </w:tblStylePr>
    <w:tblStylePr w:type="band1Horz">
      <w:tblPr/>
      <w:tcPr>
        <w:shd w:val="clear" w:color="auto" w:fill="D4F1D4" w:themeFill="accent4" w:themeFillTint="33"/>
      </w:tcPr>
    </w:tblStylePr>
  </w:style>
  <w:style w:type="table" w:styleId="TableauListe1Clair-Accentuation5">
    <w:name w:val="List Table 1 Light Accent 5"/>
    <w:basedOn w:val="TableauNormal"/>
    <w:uiPriority w:val="46"/>
    <w:rsid w:val="00CA1F23"/>
    <w:rPr>
      <w:sz w:val="22"/>
      <w:szCs w:val="22"/>
    </w:rPr>
    <w:tblPr>
      <w:tblStyleRowBandSize w:val="1"/>
      <w:tblStyleColBandSize w:val="1"/>
    </w:tblPr>
    <w:tblStylePr w:type="firstRow">
      <w:rPr>
        <w:b/>
        <w:bCs/>
      </w:rPr>
      <w:tblPr/>
      <w:tcPr>
        <w:tcBorders>
          <w:bottom w:val="single" w:sz="4" w:space="0" w:color="C3DC92" w:themeColor="accent5" w:themeTint="99"/>
        </w:tcBorders>
      </w:tcPr>
    </w:tblStylePr>
    <w:tblStylePr w:type="lastRow">
      <w:rPr>
        <w:b/>
        <w:bCs/>
      </w:rPr>
      <w:tblPr/>
      <w:tcPr>
        <w:tcBorders>
          <w:top w:val="single" w:sz="4" w:space="0" w:color="C3DC92" w:themeColor="accent5" w:themeTint="99"/>
        </w:tcBorders>
      </w:tcPr>
    </w:tblStylePr>
    <w:tblStylePr w:type="firstCol">
      <w:rPr>
        <w:b/>
        <w:bCs/>
      </w:rPr>
    </w:tblStylePr>
    <w:tblStylePr w:type="lastCol">
      <w:rPr>
        <w:b/>
        <w:bCs/>
      </w:rPr>
    </w:tblStylePr>
    <w:tblStylePr w:type="band1Vert">
      <w:tblPr/>
      <w:tcPr>
        <w:shd w:val="clear" w:color="auto" w:fill="EBF3DA" w:themeFill="accent5" w:themeFillTint="33"/>
      </w:tcPr>
    </w:tblStylePr>
    <w:tblStylePr w:type="band1Horz">
      <w:tblPr/>
      <w:tcPr>
        <w:shd w:val="clear" w:color="auto" w:fill="EBF3DA" w:themeFill="accent5" w:themeFillTint="33"/>
      </w:tcPr>
    </w:tblStylePr>
  </w:style>
  <w:style w:type="table" w:styleId="TableauListe1Clair-Accentuation6">
    <w:name w:val="List Table 1 Light Accent 6"/>
    <w:basedOn w:val="TableauNormal"/>
    <w:uiPriority w:val="46"/>
    <w:rsid w:val="00CA1F23"/>
    <w:rPr>
      <w:sz w:val="22"/>
      <w:szCs w:val="22"/>
    </w:rPr>
    <w:tblPr>
      <w:tblStyleRowBandSize w:val="1"/>
      <w:tblStyleColBandSize w:val="1"/>
    </w:tblPr>
    <w:tblStylePr w:type="firstRow">
      <w:rPr>
        <w:b/>
        <w:bCs/>
      </w:rPr>
      <w:tblPr/>
      <w:tcPr>
        <w:tcBorders>
          <w:bottom w:val="single" w:sz="4" w:space="0" w:color="F6E1EA" w:themeColor="accent6" w:themeTint="99"/>
        </w:tcBorders>
      </w:tcPr>
    </w:tblStylePr>
    <w:tblStylePr w:type="lastRow">
      <w:rPr>
        <w:b/>
        <w:bCs/>
      </w:rPr>
      <w:tblPr/>
      <w:tcPr>
        <w:tcBorders>
          <w:top w:val="single" w:sz="4" w:space="0" w:color="F6E1EA" w:themeColor="accent6" w:themeTint="99"/>
        </w:tcBorders>
      </w:tcPr>
    </w:tblStylePr>
    <w:tblStylePr w:type="firstCol">
      <w:rPr>
        <w:b/>
        <w:bCs/>
      </w:rPr>
    </w:tblStylePr>
    <w:tblStylePr w:type="lastCol">
      <w:rPr>
        <w:b/>
        <w:bCs/>
      </w:rPr>
    </w:tblStylePr>
    <w:tblStylePr w:type="band1Vert">
      <w:tblPr/>
      <w:tcPr>
        <w:shd w:val="clear" w:color="auto" w:fill="FCF5F8" w:themeFill="accent6" w:themeFillTint="33"/>
      </w:tcPr>
    </w:tblStylePr>
    <w:tblStylePr w:type="band1Horz">
      <w:tblPr/>
      <w:tcPr>
        <w:shd w:val="clear" w:color="auto" w:fill="FCF5F8" w:themeFill="accent6" w:themeFillTint="33"/>
      </w:tcPr>
    </w:tblStylePr>
  </w:style>
  <w:style w:type="table" w:styleId="TableauListe20">
    <w:name w:val="List Table 2"/>
    <w:basedOn w:val="TableauNormal"/>
    <w:uiPriority w:val="47"/>
    <w:rsid w:val="00CA1F23"/>
    <w:rPr>
      <w:sz w:val="22"/>
      <w:szCs w:val="22"/>
    </w:rPr>
    <w:tblPr>
      <w:tblStyleRowBandSize w:val="1"/>
      <w:tblStyleColBandSize w:val="1"/>
      <w:tblBorders>
        <w:top w:val="single" w:sz="4" w:space="0" w:color="6888D8" w:themeColor="text1" w:themeTint="99"/>
        <w:bottom w:val="single" w:sz="4" w:space="0" w:color="6888D8" w:themeColor="text1" w:themeTint="99"/>
        <w:insideH w:val="single" w:sz="4" w:space="0" w:color="6888D8"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D7F2" w:themeFill="text1" w:themeFillTint="33"/>
      </w:tcPr>
    </w:tblStylePr>
    <w:tblStylePr w:type="band1Horz">
      <w:tblPr/>
      <w:tcPr>
        <w:shd w:val="clear" w:color="auto" w:fill="CCD7F2" w:themeFill="text1" w:themeFillTint="33"/>
      </w:tcPr>
    </w:tblStylePr>
  </w:style>
  <w:style w:type="table" w:styleId="TableauListe2-Accentuation1">
    <w:name w:val="List Table 2 Accent 1"/>
    <w:basedOn w:val="TableauNormal"/>
    <w:uiPriority w:val="47"/>
    <w:rsid w:val="00CA1F23"/>
    <w:rPr>
      <w:sz w:val="22"/>
      <w:szCs w:val="22"/>
    </w:rPr>
    <w:tblPr>
      <w:tblStyleRowBandSize w:val="1"/>
      <w:tblStyleColBandSize w:val="1"/>
      <w:tblBorders>
        <w:top w:val="single" w:sz="4" w:space="0" w:color="FFE574" w:themeColor="accent1" w:themeTint="99"/>
        <w:bottom w:val="single" w:sz="4" w:space="0" w:color="FFE574" w:themeColor="accent1" w:themeTint="99"/>
        <w:insideH w:val="single" w:sz="4" w:space="0" w:color="FFE574"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6D0" w:themeFill="accent1" w:themeFillTint="33"/>
      </w:tcPr>
    </w:tblStylePr>
    <w:tblStylePr w:type="band1Horz">
      <w:tblPr/>
      <w:tcPr>
        <w:shd w:val="clear" w:color="auto" w:fill="FFF6D0" w:themeFill="accent1" w:themeFillTint="33"/>
      </w:tcPr>
    </w:tblStylePr>
  </w:style>
  <w:style w:type="table" w:styleId="TableauListe2-Accentuation2">
    <w:name w:val="List Table 2 Accent 2"/>
    <w:basedOn w:val="TableauNormal"/>
    <w:uiPriority w:val="47"/>
    <w:rsid w:val="00CA1F23"/>
    <w:rPr>
      <w:sz w:val="22"/>
      <w:szCs w:val="22"/>
    </w:rPr>
    <w:tblPr>
      <w:tblStyleRowBandSize w:val="1"/>
      <w:tblStyleColBandSize w:val="1"/>
      <w:tblBorders>
        <w:top w:val="single" w:sz="4" w:space="0" w:color="F16568" w:themeColor="accent2" w:themeTint="99"/>
        <w:bottom w:val="single" w:sz="4" w:space="0" w:color="F16568" w:themeColor="accent2" w:themeTint="99"/>
        <w:insideH w:val="single" w:sz="4" w:space="0" w:color="F16568"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CBCC" w:themeFill="accent2" w:themeFillTint="33"/>
      </w:tcPr>
    </w:tblStylePr>
    <w:tblStylePr w:type="band1Horz">
      <w:tblPr/>
      <w:tcPr>
        <w:shd w:val="clear" w:color="auto" w:fill="FACBCC" w:themeFill="accent2" w:themeFillTint="33"/>
      </w:tcPr>
    </w:tblStylePr>
  </w:style>
  <w:style w:type="table" w:styleId="TableauListe2-Accentuation3">
    <w:name w:val="List Table 2 Accent 3"/>
    <w:basedOn w:val="TableauNormal"/>
    <w:uiPriority w:val="47"/>
    <w:rsid w:val="00CA1F23"/>
    <w:rPr>
      <w:sz w:val="22"/>
      <w:szCs w:val="22"/>
    </w:rPr>
    <w:tblPr>
      <w:tblStyleRowBandSize w:val="1"/>
      <w:tblStyleColBandSize w:val="1"/>
      <w:tblBorders>
        <w:top w:val="single" w:sz="4" w:space="0" w:color="20FF79" w:themeColor="accent3" w:themeTint="99"/>
        <w:bottom w:val="single" w:sz="4" w:space="0" w:color="20FF79" w:themeColor="accent3" w:themeTint="99"/>
        <w:insideH w:val="single" w:sz="4" w:space="0" w:color="20FF7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4FFD2" w:themeFill="accent3" w:themeFillTint="33"/>
      </w:tcPr>
    </w:tblStylePr>
    <w:tblStylePr w:type="band1Horz">
      <w:tblPr/>
      <w:tcPr>
        <w:shd w:val="clear" w:color="auto" w:fill="B4FFD2" w:themeFill="accent3" w:themeFillTint="33"/>
      </w:tcPr>
    </w:tblStylePr>
  </w:style>
  <w:style w:type="table" w:styleId="TableauListe2-Accentuation4">
    <w:name w:val="List Table 2 Accent 4"/>
    <w:basedOn w:val="TableauNormal"/>
    <w:uiPriority w:val="47"/>
    <w:rsid w:val="00CA1F23"/>
    <w:rPr>
      <w:sz w:val="22"/>
      <w:szCs w:val="22"/>
    </w:rPr>
    <w:tblPr>
      <w:tblStyleRowBandSize w:val="1"/>
      <w:tblStyleColBandSize w:val="1"/>
      <w:tblBorders>
        <w:top w:val="single" w:sz="4" w:space="0" w:color="7ED481" w:themeColor="accent4" w:themeTint="99"/>
        <w:bottom w:val="single" w:sz="4" w:space="0" w:color="7ED481" w:themeColor="accent4" w:themeTint="99"/>
        <w:insideH w:val="single" w:sz="4" w:space="0" w:color="7ED481"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4F1D4" w:themeFill="accent4" w:themeFillTint="33"/>
      </w:tcPr>
    </w:tblStylePr>
    <w:tblStylePr w:type="band1Horz">
      <w:tblPr/>
      <w:tcPr>
        <w:shd w:val="clear" w:color="auto" w:fill="D4F1D4" w:themeFill="accent4" w:themeFillTint="33"/>
      </w:tcPr>
    </w:tblStylePr>
  </w:style>
  <w:style w:type="table" w:styleId="TableauListe2-Accentuation5">
    <w:name w:val="List Table 2 Accent 5"/>
    <w:basedOn w:val="TableauNormal"/>
    <w:uiPriority w:val="47"/>
    <w:rsid w:val="00CA1F23"/>
    <w:rPr>
      <w:sz w:val="22"/>
      <w:szCs w:val="22"/>
    </w:rPr>
    <w:tblPr>
      <w:tblStyleRowBandSize w:val="1"/>
      <w:tblStyleColBandSize w:val="1"/>
      <w:tblBorders>
        <w:top w:val="single" w:sz="4" w:space="0" w:color="C3DC92" w:themeColor="accent5" w:themeTint="99"/>
        <w:bottom w:val="single" w:sz="4" w:space="0" w:color="C3DC92" w:themeColor="accent5" w:themeTint="99"/>
        <w:insideH w:val="single" w:sz="4" w:space="0" w:color="C3DC92"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BF3DA" w:themeFill="accent5" w:themeFillTint="33"/>
      </w:tcPr>
    </w:tblStylePr>
    <w:tblStylePr w:type="band1Horz">
      <w:tblPr/>
      <w:tcPr>
        <w:shd w:val="clear" w:color="auto" w:fill="EBF3DA" w:themeFill="accent5" w:themeFillTint="33"/>
      </w:tcPr>
    </w:tblStylePr>
  </w:style>
  <w:style w:type="table" w:styleId="TableauListe2-Accentuation6">
    <w:name w:val="List Table 2 Accent 6"/>
    <w:basedOn w:val="TableauNormal"/>
    <w:uiPriority w:val="47"/>
    <w:rsid w:val="00CA1F23"/>
    <w:rPr>
      <w:sz w:val="22"/>
      <w:szCs w:val="22"/>
    </w:rPr>
    <w:tblPr>
      <w:tblStyleRowBandSize w:val="1"/>
      <w:tblStyleColBandSize w:val="1"/>
      <w:tblBorders>
        <w:top w:val="single" w:sz="4" w:space="0" w:color="F6E1EA" w:themeColor="accent6" w:themeTint="99"/>
        <w:bottom w:val="single" w:sz="4" w:space="0" w:color="F6E1EA" w:themeColor="accent6" w:themeTint="99"/>
        <w:insideH w:val="single" w:sz="4" w:space="0" w:color="F6E1EA"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F5F8" w:themeFill="accent6" w:themeFillTint="33"/>
      </w:tcPr>
    </w:tblStylePr>
    <w:tblStylePr w:type="band1Horz">
      <w:tblPr/>
      <w:tcPr>
        <w:shd w:val="clear" w:color="auto" w:fill="FCF5F8" w:themeFill="accent6" w:themeFillTint="33"/>
      </w:tcPr>
    </w:tblStylePr>
  </w:style>
  <w:style w:type="table" w:styleId="TableauListe30">
    <w:name w:val="List Table 3"/>
    <w:basedOn w:val="TableauNormal"/>
    <w:uiPriority w:val="48"/>
    <w:rsid w:val="00CA1F23"/>
    <w:rPr>
      <w:sz w:val="22"/>
      <w:szCs w:val="22"/>
    </w:rPr>
    <w:tblPr>
      <w:tblStyleRowBandSize w:val="1"/>
      <w:tblStyleColBandSize w:val="1"/>
      <w:tblBorders>
        <w:top w:val="single" w:sz="4" w:space="0" w:color="28499A" w:themeColor="text1"/>
        <w:left w:val="single" w:sz="4" w:space="0" w:color="28499A" w:themeColor="text1"/>
        <w:bottom w:val="single" w:sz="4" w:space="0" w:color="28499A" w:themeColor="text1"/>
        <w:right w:val="single" w:sz="4" w:space="0" w:color="28499A" w:themeColor="text1"/>
      </w:tblBorders>
    </w:tblPr>
    <w:tblStylePr w:type="firstRow">
      <w:rPr>
        <w:b/>
        <w:bCs/>
        <w:color w:val="FFFFFF" w:themeColor="background1"/>
      </w:rPr>
      <w:tblPr/>
      <w:tcPr>
        <w:shd w:val="clear" w:color="auto" w:fill="28499A" w:themeFill="text1"/>
      </w:tcPr>
    </w:tblStylePr>
    <w:tblStylePr w:type="lastRow">
      <w:rPr>
        <w:b/>
        <w:bCs/>
      </w:rPr>
      <w:tblPr/>
      <w:tcPr>
        <w:tcBorders>
          <w:top w:val="double" w:sz="4" w:space="0" w:color="28499A"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8499A" w:themeColor="text1"/>
          <w:right w:val="single" w:sz="4" w:space="0" w:color="28499A" w:themeColor="text1"/>
        </w:tcBorders>
      </w:tcPr>
    </w:tblStylePr>
    <w:tblStylePr w:type="band1Horz">
      <w:tblPr/>
      <w:tcPr>
        <w:tcBorders>
          <w:top w:val="single" w:sz="4" w:space="0" w:color="28499A" w:themeColor="text1"/>
          <w:bottom w:val="single" w:sz="4" w:space="0" w:color="28499A"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8499A" w:themeColor="text1"/>
          <w:left w:val="nil"/>
        </w:tcBorders>
      </w:tcPr>
    </w:tblStylePr>
    <w:tblStylePr w:type="swCell">
      <w:tblPr/>
      <w:tcPr>
        <w:tcBorders>
          <w:top w:val="double" w:sz="4" w:space="0" w:color="28499A" w:themeColor="text1"/>
          <w:right w:val="nil"/>
        </w:tcBorders>
      </w:tcPr>
    </w:tblStylePr>
  </w:style>
  <w:style w:type="table" w:styleId="TableauListe3-Accentuation1">
    <w:name w:val="List Table 3 Accent 1"/>
    <w:basedOn w:val="TableauNormal"/>
    <w:uiPriority w:val="48"/>
    <w:rsid w:val="00CA1F23"/>
    <w:rPr>
      <w:sz w:val="22"/>
      <w:szCs w:val="22"/>
    </w:rPr>
    <w:tblPr>
      <w:tblStyleRowBandSize w:val="1"/>
      <w:tblStyleColBandSize w:val="1"/>
      <w:tblBorders>
        <w:top w:val="single" w:sz="4" w:space="0" w:color="FFD618" w:themeColor="accent1"/>
        <w:left w:val="single" w:sz="4" w:space="0" w:color="FFD618" w:themeColor="accent1"/>
        <w:bottom w:val="single" w:sz="4" w:space="0" w:color="FFD618" w:themeColor="accent1"/>
        <w:right w:val="single" w:sz="4" w:space="0" w:color="FFD618" w:themeColor="accent1"/>
      </w:tblBorders>
    </w:tblPr>
    <w:tblStylePr w:type="firstRow">
      <w:rPr>
        <w:b/>
        <w:bCs/>
        <w:color w:val="FFFFFF" w:themeColor="background1"/>
      </w:rPr>
      <w:tblPr/>
      <w:tcPr>
        <w:shd w:val="clear" w:color="auto" w:fill="FFD618" w:themeFill="accent1"/>
      </w:tcPr>
    </w:tblStylePr>
    <w:tblStylePr w:type="lastRow">
      <w:rPr>
        <w:b/>
        <w:bCs/>
      </w:rPr>
      <w:tblPr/>
      <w:tcPr>
        <w:tcBorders>
          <w:top w:val="double" w:sz="4" w:space="0" w:color="FFD61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D618" w:themeColor="accent1"/>
          <w:right w:val="single" w:sz="4" w:space="0" w:color="FFD618" w:themeColor="accent1"/>
        </w:tcBorders>
      </w:tcPr>
    </w:tblStylePr>
    <w:tblStylePr w:type="band1Horz">
      <w:tblPr/>
      <w:tcPr>
        <w:tcBorders>
          <w:top w:val="single" w:sz="4" w:space="0" w:color="FFD618" w:themeColor="accent1"/>
          <w:bottom w:val="single" w:sz="4" w:space="0" w:color="FFD61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D618" w:themeColor="accent1"/>
          <w:left w:val="nil"/>
        </w:tcBorders>
      </w:tcPr>
    </w:tblStylePr>
    <w:tblStylePr w:type="swCell">
      <w:tblPr/>
      <w:tcPr>
        <w:tcBorders>
          <w:top w:val="double" w:sz="4" w:space="0" w:color="FFD618" w:themeColor="accent1"/>
          <w:right w:val="nil"/>
        </w:tcBorders>
      </w:tcPr>
    </w:tblStylePr>
  </w:style>
  <w:style w:type="table" w:styleId="TableauListe3-Accentuation2">
    <w:name w:val="List Table 3 Accent 2"/>
    <w:basedOn w:val="TableauNormal"/>
    <w:uiPriority w:val="48"/>
    <w:rsid w:val="00CA1F23"/>
    <w:rPr>
      <w:sz w:val="22"/>
      <w:szCs w:val="22"/>
    </w:rPr>
    <w:tblPr>
      <w:tblStyleRowBandSize w:val="1"/>
      <w:tblStyleColBandSize w:val="1"/>
      <w:tblBorders>
        <w:top w:val="single" w:sz="4" w:space="0" w:color="D51317" w:themeColor="accent2"/>
        <w:left w:val="single" w:sz="4" w:space="0" w:color="D51317" w:themeColor="accent2"/>
        <w:bottom w:val="single" w:sz="4" w:space="0" w:color="D51317" w:themeColor="accent2"/>
        <w:right w:val="single" w:sz="4" w:space="0" w:color="D51317" w:themeColor="accent2"/>
      </w:tblBorders>
    </w:tblPr>
    <w:tblStylePr w:type="firstRow">
      <w:rPr>
        <w:b/>
        <w:bCs/>
        <w:color w:val="FFFFFF" w:themeColor="background1"/>
      </w:rPr>
      <w:tblPr/>
      <w:tcPr>
        <w:shd w:val="clear" w:color="auto" w:fill="D51317" w:themeFill="accent2"/>
      </w:tcPr>
    </w:tblStylePr>
    <w:tblStylePr w:type="lastRow">
      <w:rPr>
        <w:b/>
        <w:bCs/>
      </w:rPr>
      <w:tblPr/>
      <w:tcPr>
        <w:tcBorders>
          <w:top w:val="double" w:sz="4" w:space="0" w:color="D5131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51317" w:themeColor="accent2"/>
          <w:right w:val="single" w:sz="4" w:space="0" w:color="D51317" w:themeColor="accent2"/>
        </w:tcBorders>
      </w:tcPr>
    </w:tblStylePr>
    <w:tblStylePr w:type="band1Horz">
      <w:tblPr/>
      <w:tcPr>
        <w:tcBorders>
          <w:top w:val="single" w:sz="4" w:space="0" w:color="D51317" w:themeColor="accent2"/>
          <w:bottom w:val="single" w:sz="4" w:space="0" w:color="D5131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51317" w:themeColor="accent2"/>
          <w:left w:val="nil"/>
        </w:tcBorders>
      </w:tcPr>
    </w:tblStylePr>
    <w:tblStylePr w:type="swCell">
      <w:tblPr/>
      <w:tcPr>
        <w:tcBorders>
          <w:top w:val="double" w:sz="4" w:space="0" w:color="D51317" w:themeColor="accent2"/>
          <w:right w:val="nil"/>
        </w:tcBorders>
      </w:tcPr>
    </w:tblStylePr>
  </w:style>
  <w:style w:type="table" w:styleId="TableauListe3-Accentuation3">
    <w:name w:val="List Table 3 Accent 3"/>
    <w:basedOn w:val="TableauNormal"/>
    <w:uiPriority w:val="48"/>
    <w:rsid w:val="00CA1F23"/>
    <w:rPr>
      <w:sz w:val="22"/>
      <w:szCs w:val="22"/>
    </w:rPr>
    <w:tblPr>
      <w:tblStyleRowBandSize w:val="1"/>
      <w:tblStyleColBandSize w:val="1"/>
      <w:tblBorders>
        <w:top w:val="single" w:sz="4" w:space="0" w:color="008B38" w:themeColor="accent3"/>
        <w:left w:val="single" w:sz="4" w:space="0" w:color="008B38" w:themeColor="accent3"/>
        <w:bottom w:val="single" w:sz="4" w:space="0" w:color="008B38" w:themeColor="accent3"/>
        <w:right w:val="single" w:sz="4" w:space="0" w:color="008B38" w:themeColor="accent3"/>
      </w:tblBorders>
    </w:tblPr>
    <w:tblStylePr w:type="firstRow">
      <w:rPr>
        <w:b/>
        <w:bCs/>
        <w:color w:val="FFFFFF" w:themeColor="background1"/>
      </w:rPr>
      <w:tblPr/>
      <w:tcPr>
        <w:shd w:val="clear" w:color="auto" w:fill="008B38" w:themeFill="accent3"/>
      </w:tcPr>
    </w:tblStylePr>
    <w:tblStylePr w:type="lastRow">
      <w:rPr>
        <w:b/>
        <w:bCs/>
      </w:rPr>
      <w:tblPr/>
      <w:tcPr>
        <w:tcBorders>
          <w:top w:val="double" w:sz="4" w:space="0" w:color="008B38"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8B38" w:themeColor="accent3"/>
          <w:right w:val="single" w:sz="4" w:space="0" w:color="008B38" w:themeColor="accent3"/>
        </w:tcBorders>
      </w:tcPr>
    </w:tblStylePr>
    <w:tblStylePr w:type="band1Horz">
      <w:tblPr/>
      <w:tcPr>
        <w:tcBorders>
          <w:top w:val="single" w:sz="4" w:space="0" w:color="008B38" w:themeColor="accent3"/>
          <w:bottom w:val="single" w:sz="4" w:space="0" w:color="008B38"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8B38" w:themeColor="accent3"/>
          <w:left w:val="nil"/>
        </w:tcBorders>
      </w:tcPr>
    </w:tblStylePr>
    <w:tblStylePr w:type="swCell">
      <w:tblPr/>
      <w:tcPr>
        <w:tcBorders>
          <w:top w:val="double" w:sz="4" w:space="0" w:color="008B38" w:themeColor="accent3"/>
          <w:right w:val="nil"/>
        </w:tcBorders>
      </w:tcPr>
    </w:tblStylePr>
  </w:style>
  <w:style w:type="table" w:styleId="TableauListe3-Accentuation4">
    <w:name w:val="List Table 3 Accent 4"/>
    <w:basedOn w:val="TableauNormal"/>
    <w:uiPriority w:val="48"/>
    <w:rsid w:val="00CA1F23"/>
    <w:rPr>
      <w:sz w:val="22"/>
      <w:szCs w:val="22"/>
    </w:rPr>
    <w:tblPr>
      <w:tblStyleRowBandSize w:val="1"/>
      <w:tblStyleColBandSize w:val="1"/>
      <w:tblBorders>
        <w:top w:val="single" w:sz="4" w:space="0" w:color="38AA3C" w:themeColor="accent4"/>
        <w:left w:val="single" w:sz="4" w:space="0" w:color="38AA3C" w:themeColor="accent4"/>
        <w:bottom w:val="single" w:sz="4" w:space="0" w:color="38AA3C" w:themeColor="accent4"/>
        <w:right w:val="single" w:sz="4" w:space="0" w:color="38AA3C" w:themeColor="accent4"/>
      </w:tblBorders>
    </w:tblPr>
    <w:tblStylePr w:type="firstRow">
      <w:rPr>
        <w:b/>
        <w:bCs/>
        <w:color w:val="FFFFFF" w:themeColor="background1"/>
      </w:rPr>
      <w:tblPr/>
      <w:tcPr>
        <w:shd w:val="clear" w:color="auto" w:fill="38AA3C" w:themeFill="accent4"/>
      </w:tcPr>
    </w:tblStylePr>
    <w:tblStylePr w:type="lastRow">
      <w:rPr>
        <w:b/>
        <w:bCs/>
      </w:rPr>
      <w:tblPr/>
      <w:tcPr>
        <w:tcBorders>
          <w:top w:val="double" w:sz="4" w:space="0" w:color="38AA3C"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8AA3C" w:themeColor="accent4"/>
          <w:right w:val="single" w:sz="4" w:space="0" w:color="38AA3C" w:themeColor="accent4"/>
        </w:tcBorders>
      </w:tcPr>
    </w:tblStylePr>
    <w:tblStylePr w:type="band1Horz">
      <w:tblPr/>
      <w:tcPr>
        <w:tcBorders>
          <w:top w:val="single" w:sz="4" w:space="0" w:color="38AA3C" w:themeColor="accent4"/>
          <w:bottom w:val="single" w:sz="4" w:space="0" w:color="38AA3C"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8AA3C" w:themeColor="accent4"/>
          <w:left w:val="nil"/>
        </w:tcBorders>
      </w:tcPr>
    </w:tblStylePr>
    <w:tblStylePr w:type="swCell">
      <w:tblPr/>
      <w:tcPr>
        <w:tcBorders>
          <w:top w:val="double" w:sz="4" w:space="0" w:color="38AA3C" w:themeColor="accent4"/>
          <w:right w:val="nil"/>
        </w:tcBorders>
      </w:tcPr>
    </w:tblStylePr>
  </w:style>
  <w:style w:type="table" w:styleId="TableauListe3-Accentuation5">
    <w:name w:val="List Table 3 Accent 5"/>
    <w:basedOn w:val="TableauNormal"/>
    <w:uiPriority w:val="48"/>
    <w:rsid w:val="00CA1F23"/>
    <w:rPr>
      <w:sz w:val="22"/>
      <w:szCs w:val="22"/>
    </w:rPr>
    <w:tblPr>
      <w:tblStyleRowBandSize w:val="1"/>
      <w:tblStyleColBandSize w:val="1"/>
      <w:tblBorders>
        <w:top w:val="single" w:sz="4" w:space="0" w:color="9CC54B" w:themeColor="accent5"/>
        <w:left w:val="single" w:sz="4" w:space="0" w:color="9CC54B" w:themeColor="accent5"/>
        <w:bottom w:val="single" w:sz="4" w:space="0" w:color="9CC54B" w:themeColor="accent5"/>
        <w:right w:val="single" w:sz="4" w:space="0" w:color="9CC54B" w:themeColor="accent5"/>
      </w:tblBorders>
    </w:tblPr>
    <w:tblStylePr w:type="firstRow">
      <w:rPr>
        <w:b/>
        <w:bCs/>
        <w:color w:val="FFFFFF" w:themeColor="background1"/>
      </w:rPr>
      <w:tblPr/>
      <w:tcPr>
        <w:shd w:val="clear" w:color="auto" w:fill="9CC54B" w:themeFill="accent5"/>
      </w:tcPr>
    </w:tblStylePr>
    <w:tblStylePr w:type="lastRow">
      <w:rPr>
        <w:b/>
        <w:bCs/>
      </w:rPr>
      <w:tblPr/>
      <w:tcPr>
        <w:tcBorders>
          <w:top w:val="double" w:sz="4" w:space="0" w:color="9CC54B"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CC54B" w:themeColor="accent5"/>
          <w:right w:val="single" w:sz="4" w:space="0" w:color="9CC54B" w:themeColor="accent5"/>
        </w:tcBorders>
      </w:tcPr>
    </w:tblStylePr>
    <w:tblStylePr w:type="band1Horz">
      <w:tblPr/>
      <w:tcPr>
        <w:tcBorders>
          <w:top w:val="single" w:sz="4" w:space="0" w:color="9CC54B" w:themeColor="accent5"/>
          <w:bottom w:val="single" w:sz="4" w:space="0" w:color="9CC54B"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CC54B" w:themeColor="accent5"/>
          <w:left w:val="nil"/>
        </w:tcBorders>
      </w:tcPr>
    </w:tblStylePr>
    <w:tblStylePr w:type="swCell">
      <w:tblPr/>
      <w:tcPr>
        <w:tcBorders>
          <w:top w:val="double" w:sz="4" w:space="0" w:color="9CC54B" w:themeColor="accent5"/>
          <w:right w:val="nil"/>
        </w:tcBorders>
      </w:tcPr>
    </w:tblStylePr>
  </w:style>
  <w:style w:type="table" w:styleId="TableauListe40">
    <w:name w:val="List Table 4"/>
    <w:basedOn w:val="TableauNormal"/>
    <w:uiPriority w:val="49"/>
    <w:rsid w:val="00CA1F23"/>
    <w:rPr>
      <w:sz w:val="22"/>
      <w:szCs w:val="22"/>
    </w:rPr>
    <w:tblPr>
      <w:tblStyleRowBandSize w:val="1"/>
      <w:tblStyleColBandSize w:val="1"/>
      <w:tblBorders>
        <w:top w:val="single" w:sz="4" w:space="0" w:color="6888D8" w:themeColor="text1" w:themeTint="99"/>
        <w:left w:val="single" w:sz="4" w:space="0" w:color="6888D8" w:themeColor="text1" w:themeTint="99"/>
        <w:bottom w:val="single" w:sz="4" w:space="0" w:color="6888D8" w:themeColor="text1" w:themeTint="99"/>
        <w:right w:val="single" w:sz="4" w:space="0" w:color="6888D8" w:themeColor="text1" w:themeTint="99"/>
        <w:insideH w:val="single" w:sz="4" w:space="0" w:color="6888D8" w:themeColor="text1" w:themeTint="99"/>
      </w:tblBorders>
    </w:tblPr>
    <w:tblStylePr w:type="firstRow">
      <w:rPr>
        <w:b/>
        <w:bCs/>
        <w:color w:val="FFFFFF" w:themeColor="background1"/>
      </w:rPr>
      <w:tblPr/>
      <w:tcPr>
        <w:tcBorders>
          <w:top w:val="single" w:sz="4" w:space="0" w:color="28499A" w:themeColor="text1"/>
          <w:left w:val="single" w:sz="4" w:space="0" w:color="28499A" w:themeColor="text1"/>
          <w:bottom w:val="single" w:sz="4" w:space="0" w:color="28499A" w:themeColor="text1"/>
          <w:right w:val="single" w:sz="4" w:space="0" w:color="28499A" w:themeColor="text1"/>
          <w:insideH w:val="nil"/>
        </w:tcBorders>
        <w:shd w:val="clear" w:color="auto" w:fill="28499A" w:themeFill="text1"/>
      </w:tcPr>
    </w:tblStylePr>
    <w:tblStylePr w:type="lastRow">
      <w:rPr>
        <w:b/>
        <w:bCs/>
      </w:rPr>
      <w:tblPr/>
      <w:tcPr>
        <w:tcBorders>
          <w:top w:val="double" w:sz="4" w:space="0" w:color="6888D8" w:themeColor="text1" w:themeTint="99"/>
        </w:tcBorders>
      </w:tcPr>
    </w:tblStylePr>
    <w:tblStylePr w:type="firstCol">
      <w:rPr>
        <w:b/>
        <w:bCs/>
      </w:rPr>
    </w:tblStylePr>
    <w:tblStylePr w:type="lastCol">
      <w:rPr>
        <w:b/>
        <w:bCs/>
      </w:rPr>
    </w:tblStylePr>
    <w:tblStylePr w:type="band1Vert">
      <w:tblPr/>
      <w:tcPr>
        <w:shd w:val="clear" w:color="auto" w:fill="CCD7F2" w:themeFill="text1" w:themeFillTint="33"/>
      </w:tcPr>
    </w:tblStylePr>
    <w:tblStylePr w:type="band1Horz">
      <w:tblPr/>
      <w:tcPr>
        <w:shd w:val="clear" w:color="auto" w:fill="CCD7F2" w:themeFill="text1" w:themeFillTint="33"/>
      </w:tcPr>
    </w:tblStylePr>
  </w:style>
  <w:style w:type="table" w:styleId="TableauListe4-Accentuation1">
    <w:name w:val="List Table 4 Accent 1"/>
    <w:basedOn w:val="TableauNormal"/>
    <w:uiPriority w:val="49"/>
    <w:rsid w:val="00CA1F23"/>
    <w:rPr>
      <w:sz w:val="22"/>
      <w:szCs w:val="22"/>
    </w:rPr>
    <w:tblPr>
      <w:tblStyleRowBandSize w:val="1"/>
      <w:tblStyleColBandSize w:val="1"/>
      <w:tblBorders>
        <w:top w:val="single" w:sz="4" w:space="0" w:color="FFE574" w:themeColor="accent1" w:themeTint="99"/>
        <w:left w:val="single" w:sz="4" w:space="0" w:color="FFE574" w:themeColor="accent1" w:themeTint="99"/>
        <w:bottom w:val="single" w:sz="4" w:space="0" w:color="FFE574" w:themeColor="accent1" w:themeTint="99"/>
        <w:right w:val="single" w:sz="4" w:space="0" w:color="FFE574" w:themeColor="accent1" w:themeTint="99"/>
        <w:insideH w:val="single" w:sz="4" w:space="0" w:color="FFE574" w:themeColor="accent1" w:themeTint="99"/>
      </w:tblBorders>
    </w:tblPr>
    <w:tblStylePr w:type="firstRow">
      <w:rPr>
        <w:b/>
        <w:bCs/>
        <w:color w:val="FFFFFF" w:themeColor="background1"/>
      </w:rPr>
      <w:tblPr/>
      <w:tcPr>
        <w:tcBorders>
          <w:top w:val="single" w:sz="4" w:space="0" w:color="FFD618" w:themeColor="accent1"/>
          <w:left w:val="single" w:sz="4" w:space="0" w:color="FFD618" w:themeColor="accent1"/>
          <w:bottom w:val="single" w:sz="4" w:space="0" w:color="FFD618" w:themeColor="accent1"/>
          <w:right w:val="single" w:sz="4" w:space="0" w:color="FFD618" w:themeColor="accent1"/>
          <w:insideH w:val="nil"/>
        </w:tcBorders>
        <w:shd w:val="clear" w:color="auto" w:fill="FFD618" w:themeFill="accent1"/>
      </w:tcPr>
    </w:tblStylePr>
    <w:tblStylePr w:type="lastRow">
      <w:rPr>
        <w:b/>
        <w:bCs/>
      </w:rPr>
      <w:tblPr/>
      <w:tcPr>
        <w:tcBorders>
          <w:top w:val="double" w:sz="4" w:space="0" w:color="FFE574" w:themeColor="accent1" w:themeTint="99"/>
        </w:tcBorders>
      </w:tcPr>
    </w:tblStylePr>
    <w:tblStylePr w:type="firstCol">
      <w:rPr>
        <w:b/>
        <w:bCs/>
      </w:rPr>
    </w:tblStylePr>
    <w:tblStylePr w:type="lastCol">
      <w:rPr>
        <w:b/>
        <w:bCs/>
      </w:rPr>
    </w:tblStylePr>
    <w:tblStylePr w:type="band1Vert">
      <w:tblPr/>
      <w:tcPr>
        <w:shd w:val="clear" w:color="auto" w:fill="FFF6D0" w:themeFill="accent1" w:themeFillTint="33"/>
      </w:tcPr>
    </w:tblStylePr>
    <w:tblStylePr w:type="band1Horz">
      <w:tblPr/>
      <w:tcPr>
        <w:shd w:val="clear" w:color="auto" w:fill="FFF6D0" w:themeFill="accent1" w:themeFillTint="33"/>
      </w:tcPr>
    </w:tblStylePr>
  </w:style>
  <w:style w:type="table" w:styleId="TableauListe4-Accentuation2">
    <w:name w:val="List Table 4 Accent 2"/>
    <w:basedOn w:val="TableauNormal"/>
    <w:uiPriority w:val="49"/>
    <w:rsid w:val="00CA1F23"/>
    <w:rPr>
      <w:sz w:val="22"/>
      <w:szCs w:val="22"/>
    </w:rPr>
    <w:tblPr>
      <w:tblStyleRowBandSize w:val="1"/>
      <w:tblStyleColBandSize w:val="1"/>
      <w:tblBorders>
        <w:top w:val="single" w:sz="4" w:space="0" w:color="F16568" w:themeColor="accent2" w:themeTint="99"/>
        <w:left w:val="single" w:sz="4" w:space="0" w:color="F16568" w:themeColor="accent2" w:themeTint="99"/>
        <w:bottom w:val="single" w:sz="4" w:space="0" w:color="F16568" w:themeColor="accent2" w:themeTint="99"/>
        <w:right w:val="single" w:sz="4" w:space="0" w:color="F16568" w:themeColor="accent2" w:themeTint="99"/>
        <w:insideH w:val="single" w:sz="4" w:space="0" w:color="F16568" w:themeColor="accent2" w:themeTint="99"/>
      </w:tblBorders>
    </w:tblPr>
    <w:tblStylePr w:type="firstRow">
      <w:rPr>
        <w:b/>
        <w:bCs/>
        <w:color w:val="FFFFFF" w:themeColor="background1"/>
      </w:rPr>
      <w:tblPr/>
      <w:tcPr>
        <w:tcBorders>
          <w:top w:val="single" w:sz="4" w:space="0" w:color="D51317" w:themeColor="accent2"/>
          <w:left w:val="single" w:sz="4" w:space="0" w:color="D51317" w:themeColor="accent2"/>
          <w:bottom w:val="single" w:sz="4" w:space="0" w:color="D51317" w:themeColor="accent2"/>
          <w:right w:val="single" w:sz="4" w:space="0" w:color="D51317" w:themeColor="accent2"/>
          <w:insideH w:val="nil"/>
        </w:tcBorders>
        <w:shd w:val="clear" w:color="auto" w:fill="D51317" w:themeFill="accent2"/>
      </w:tcPr>
    </w:tblStylePr>
    <w:tblStylePr w:type="lastRow">
      <w:rPr>
        <w:b/>
        <w:bCs/>
      </w:rPr>
      <w:tblPr/>
      <w:tcPr>
        <w:tcBorders>
          <w:top w:val="double" w:sz="4" w:space="0" w:color="F16568" w:themeColor="accent2" w:themeTint="99"/>
        </w:tcBorders>
      </w:tcPr>
    </w:tblStylePr>
    <w:tblStylePr w:type="firstCol">
      <w:rPr>
        <w:b/>
        <w:bCs/>
      </w:rPr>
    </w:tblStylePr>
    <w:tblStylePr w:type="lastCol">
      <w:rPr>
        <w:b/>
        <w:bCs/>
      </w:rPr>
    </w:tblStylePr>
    <w:tblStylePr w:type="band1Vert">
      <w:tblPr/>
      <w:tcPr>
        <w:shd w:val="clear" w:color="auto" w:fill="FACBCC" w:themeFill="accent2" w:themeFillTint="33"/>
      </w:tcPr>
    </w:tblStylePr>
    <w:tblStylePr w:type="band1Horz">
      <w:tblPr/>
      <w:tcPr>
        <w:shd w:val="clear" w:color="auto" w:fill="FACBCC" w:themeFill="accent2" w:themeFillTint="33"/>
      </w:tcPr>
    </w:tblStylePr>
  </w:style>
  <w:style w:type="table" w:styleId="TableauListe4-Accentuation3">
    <w:name w:val="List Table 4 Accent 3"/>
    <w:basedOn w:val="TableauNormal"/>
    <w:uiPriority w:val="49"/>
    <w:rsid w:val="00CA1F23"/>
    <w:rPr>
      <w:sz w:val="22"/>
      <w:szCs w:val="22"/>
    </w:rPr>
    <w:tblPr>
      <w:tblStyleRowBandSize w:val="1"/>
      <w:tblStyleColBandSize w:val="1"/>
      <w:tblBorders>
        <w:top w:val="single" w:sz="4" w:space="0" w:color="20FF79" w:themeColor="accent3" w:themeTint="99"/>
        <w:left w:val="single" w:sz="4" w:space="0" w:color="20FF79" w:themeColor="accent3" w:themeTint="99"/>
        <w:bottom w:val="single" w:sz="4" w:space="0" w:color="20FF79" w:themeColor="accent3" w:themeTint="99"/>
        <w:right w:val="single" w:sz="4" w:space="0" w:color="20FF79" w:themeColor="accent3" w:themeTint="99"/>
        <w:insideH w:val="single" w:sz="4" w:space="0" w:color="20FF79" w:themeColor="accent3" w:themeTint="99"/>
      </w:tblBorders>
    </w:tblPr>
    <w:tblStylePr w:type="firstRow">
      <w:rPr>
        <w:b/>
        <w:bCs/>
        <w:color w:val="FFFFFF" w:themeColor="background1"/>
      </w:rPr>
      <w:tblPr/>
      <w:tcPr>
        <w:tcBorders>
          <w:top w:val="single" w:sz="4" w:space="0" w:color="008B38" w:themeColor="accent3"/>
          <w:left w:val="single" w:sz="4" w:space="0" w:color="008B38" w:themeColor="accent3"/>
          <w:bottom w:val="single" w:sz="4" w:space="0" w:color="008B38" w:themeColor="accent3"/>
          <w:right w:val="single" w:sz="4" w:space="0" w:color="008B38" w:themeColor="accent3"/>
          <w:insideH w:val="nil"/>
        </w:tcBorders>
        <w:shd w:val="clear" w:color="auto" w:fill="008B38" w:themeFill="accent3"/>
      </w:tcPr>
    </w:tblStylePr>
    <w:tblStylePr w:type="lastRow">
      <w:rPr>
        <w:b/>
        <w:bCs/>
      </w:rPr>
      <w:tblPr/>
      <w:tcPr>
        <w:tcBorders>
          <w:top w:val="double" w:sz="4" w:space="0" w:color="20FF79" w:themeColor="accent3" w:themeTint="99"/>
        </w:tcBorders>
      </w:tcPr>
    </w:tblStylePr>
    <w:tblStylePr w:type="firstCol">
      <w:rPr>
        <w:b/>
        <w:bCs/>
      </w:rPr>
    </w:tblStylePr>
    <w:tblStylePr w:type="lastCol">
      <w:rPr>
        <w:b/>
        <w:bCs/>
      </w:rPr>
    </w:tblStylePr>
    <w:tblStylePr w:type="band1Vert">
      <w:tblPr/>
      <w:tcPr>
        <w:shd w:val="clear" w:color="auto" w:fill="B4FFD2" w:themeFill="accent3" w:themeFillTint="33"/>
      </w:tcPr>
    </w:tblStylePr>
    <w:tblStylePr w:type="band1Horz">
      <w:tblPr/>
      <w:tcPr>
        <w:shd w:val="clear" w:color="auto" w:fill="B4FFD2" w:themeFill="accent3" w:themeFillTint="33"/>
      </w:tcPr>
    </w:tblStylePr>
  </w:style>
  <w:style w:type="table" w:styleId="TableauListe4-Accentuation4">
    <w:name w:val="List Table 4 Accent 4"/>
    <w:basedOn w:val="TableauNormal"/>
    <w:uiPriority w:val="49"/>
    <w:rsid w:val="00CA1F23"/>
    <w:rPr>
      <w:sz w:val="22"/>
      <w:szCs w:val="22"/>
    </w:rPr>
    <w:tblPr>
      <w:tblStyleRowBandSize w:val="1"/>
      <w:tblStyleColBandSize w:val="1"/>
      <w:tblBorders>
        <w:top w:val="single" w:sz="4" w:space="0" w:color="7ED481" w:themeColor="accent4" w:themeTint="99"/>
        <w:left w:val="single" w:sz="4" w:space="0" w:color="7ED481" w:themeColor="accent4" w:themeTint="99"/>
        <w:bottom w:val="single" w:sz="4" w:space="0" w:color="7ED481" w:themeColor="accent4" w:themeTint="99"/>
        <w:right w:val="single" w:sz="4" w:space="0" w:color="7ED481" w:themeColor="accent4" w:themeTint="99"/>
        <w:insideH w:val="single" w:sz="4" w:space="0" w:color="7ED481" w:themeColor="accent4" w:themeTint="99"/>
      </w:tblBorders>
    </w:tblPr>
    <w:tblStylePr w:type="firstRow">
      <w:rPr>
        <w:b/>
        <w:bCs/>
        <w:color w:val="FFFFFF" w:themeColor="background1"/>
      </w:rPr>
      <w:tblPr/>
      <w:tcPr>
        <w:tcBorders>
          <w:top w:val="single" w:sz="4" w:space="0" w:color="38AA3C" w:themeColor="accent4"/>
          <w:left w:val="single" w:sz="4" w:space="0" w:color="38AA3C" w:themeColor="accent4"/>
          <w:bottom w:val="single" w:sz="4" w:space="0" w:color="38AA3C" w:themeColor="accent4"/>
          <w:right w:val="single" w:sz="4" w:space="0" w:color="38AA3C" w:themeColor="accent4"/>
          <w:insideH w:val="nil"/>
        </w:tcBorders>
        <w:shd w:val="clear" w:color="auto" w:fill="38AA3C" w:themeFill="accent4"/>
      </w:tcPr>
    </w:tblStylePr>
    <w:tblStylePr w:type="lastRow">
      <w:rPr>
        <w:b/>
        <w:bCs/>
      </w:rPr>
      <w:tblPr/>
      <w:tcPr>
        <w:tcBorders>
          <w:top w:val="double" w:sz="4" w:space="0" w:color="7ED481" w:themeColor="accent4" w:themeTint="99"/>
        </w:tcBorders>
      </w:tcPr>
    </w:tblStylePr>
    <w:tblStylePr w:type="firstCol">
      <w:rPr>
        <w:b/>
        <w:bCs/>
      </w:rPr>
    </w:tblStylePr>
    <w:tblStylePr w:type="lastCol">
      <w:rPr>
        <w:b/>
        <w:bCs/>
      </w:rPr>
    </w:tblStylePr>
    <w:tblStylePr w:type="band1Vert">
      <w:tblPr/>
      <w:tcPr>
        <w:shd w:val="clear" w:color="auto" w:fill="D4F1D4" w:themeFill="accent4" w:themeFillTint="33"/>
      </w:tcPr>
    </w:tblStylePr>
    <w:tblStylePr w:type="band1Horz">
      <w:tblPr/>
      <w:tcPr>
        <w:shd w:val="clear" w:color="auto" w:fill="D4F1D4" w:themeFill="accent4" w:themeFillTint="33"/>
      </w:tcPr>
    </w:tblStylePr>
  </w:style>
  <w:style w:type="table" w:styleId="TableauListe4-Accentuation5">
    <w:name w:val="List Table 4 Accent 5"/>
    <w:basedOn w:val="TableauNormal"/>
    <w:uiPriority w:val="49"/>
    <w:rsid w:val="00CA1F23"/>
    <w:rPr>
      <w:sz w:val="22"/>
      <w:szCs w:val="22"/>
    </w:rPr>
    <w:tblPr>
      <w:tblStyleRowBandSize w:val="1"/>
      <w:tblStyleColBandSize w:val="1"/>
      <w:tblBorders>
        <w:top w:val="single" w:sz="4" w:space="0" w:color="C3DC92" w:themeColor="accent5" w:themeTint="99"/>
        <w:left w:val="single" w:sz="4" w:space="0" w:color="C3DC92" w:themeColor="accent5" w:themeTint="99"/>
        <w:bottom w:val="single" w:sz="4" w:space="0" w:color="C3DC92" w:themeColor="accent5" w:themeTint="99"/>
        <w:right w:val="single" w:sz="4" w:space="0" w:color="C3DC92" w:themeColor="accent5" w:themeTint="99"/>
        <w:insideH w:val="single" w:sz="4" w:space="0" w:color="C3DC92" w:themeColor="accent5" w:themeTint="99"/>
      </w:tblBorders>
    </w:tblPr>
    <w:tblStylePr w:type="firstRow">
      <w:rPr>
        <w:b/>
        <w:bCs/>
        <w:color w:val="FFFFFF" w:themeColor="background1"/>
      </w:rPr>
      <w:tblPr/>
      <w:tcPr>
        <w:tcBorders>
          <w:top w:val="single" w:sz="4" w:space="0" w:color="9CC54B" w:themeColor="accent5"/>
          <w:left w:val="single" w:sz="4" w:space="0" w:color="9CC54B" w:themeColor="accent5"/>
          <w:bottom w:val="single" w:sz="4" w:space="0" w:color="9CC54B" w:themeColor="accent5"/>
          <w:right w:val="single" w:sz="4" w:space="0" w:color="9CC54B" w:themeColor="accent5"/>
          <w:insideH w:val="nil"/>
        </w:tcBorders>
        <w:shd w:val="clear" w:color="auto" w:fill="9CC54B" w:themeFill="accent5"/>
      </w:tcPr>
    </w:tblStylePr>
    <w:tblStylePr w:type="lastRow">
      <w:rPr>
        <w:b/>
        <w:bCs/>
      </w:rPr>
      <w:tblPr/>
      <w:tcPr>
        <w:tcBorders>
          <w:top w:val="double" w:sz="4" w:space="0" w:color="C3DC92" w:themeColor="accent5" w:themeTint="99"/>
        </w:tcBorders>
      </w:tcPr>
    </w:tblStylePr>
    <w:tblStylePr w:type="firstCol">
      <w:rPr>
        <w:b/>
        <w:bCs/>
      </w:rPr>
    </w:tblStylePr>
    <w:tblStylePr w:type="lastCol">
      <w:rPr>
        <w:b/>
        <w:bCs/>
      </w:rPr>
    </w:tblStylePr>
    <w:tblStylePr w:type="band1Vert">
      <w:tblPr/>
      <w:tcPr>
        <w:shd w:val="clear" w:color="auto" w:fill="EBF3DA" w:themeFill="accent5" w:themeFillTint="33"/>
      </w:tcPr>
    </w:tblStylePr>
    <w:tblStylePr w:type="band1Horz">
      <w:tblPr/>
      <w:tcPr>
        <w:shd w:val="clear" w:color="auto" w:fill="EBF3DA" w:themeFill="accent5" w:themeFillTint="33"/>
      </w:tcPr>
    </w:tblStylePr>
  </w:style>
  <w:style w:type="table" w:styleId="TableauListe4-Accentuation6">
    <w:name w:val="List Table 4 Accent 6"/>
    <w:basedOn w:val="TableauNormal"/>
    <w:uiPriority w:val="49"/>
    <w:rsid w:val="00CA1F23"/>
    <w:rPr>
      <w:sz w:val="22"/>
      <w:szCs w:val="22"/>
    </w:rPr>
    <w:tblPr>
      <w:tblStyleRowBandSize w:val="1"/>
      <w:tblStyleColBandSize w:val="1"/>
      <w:tblBorders>
        <w:top w:val="single" w:sz="4" w:space="0" w:color="F6E1EA" w:themeColor="accent6" w:themeTint="99"/>
        <w:left w:val="single" w:sz="4" w:space="0" w:color="F6E1EA" w:themeColor="accent6" w:themeTint="99"/>
        <w:bottom w:val="single" w:sz="4" w:space="0" w:color="F6E1EA" w:themeColor="accent6" w:themeTint="99"/>
        <w:right w:val="single" w:sz="4" w:space="0" w:color="F6E1EA" w:themeColor="accent6" w:themeTint="99"/>
        <w:insideH w:val="single" w:sz="4" w:space="0" w:color="F6E1EA" w:themeColor="accent6" w:themeTint="99"/>
      </w:tblBorders>
    </w:tblPr>
    <w:tblStylePr w:type="firstRow">
      <w:rPr>
        <w:b/>
        <w:bCs/>
        <w:color w:val="FFFFFF" w:themeColor="background1"/>
      </w:rPr>
      <w:tblPr/>
      <w:tcPr>
        <w:tcBorders>
          <w:top w:val="single" w:sz="4" w:space="0" w:color="F0CEDD" w:themeColor="accent6"/>
          <w:left w:val="single" w:sz="4" w:space="0" w:color="F0CEDD" w:themeColor="accent6"/>
          <w:bottom w:val="single" w:sz="4" w:space="0" w:color="F0CEDD" w:themeColor="accent6"/>
          <w:right w:val="single" w:sz="4" w:space="0" w:color="F0CEDD" w:themeColor="accent6"/>
          <w:insideH w:val="nil"/>
        </w:tcBorders>
        <w:shd w:val="clear" w:color="auto" w:fill="F0CEDD" w:themeFill="accent6"/>
      </w:tcPr>
    </w:tblStylePr>
    <w:tblStylePr w:type="lastRow">
      <w:rPr>
        <w:b/>
        <w:bCs/>
      </w:rPr>
      <w:tblPr/>
      <w:tcPr>
        <w:tcBorders>
          <w:top w:val="double" w:sz="4" w:space="0" w:color="F6E1EA" w:themeColor="accent6" w:themeTint="99"/>
        </w:tcBorders>
      </w:tcPr>
    </w:tblStylePr>
    <w:tblStylePr w:type="firstCol">
      <w:rPr>
        <w:b/>
        <w:bCs/>
      </w:rPr>
    </w:tblStylePr>
    <w:tblStylePr w:type="lastCol">
      <w:rPr>
        <w:b/>
        <w:bCs/>
      </w:rPr>
    </w:tblStylePr>
    <w:tblStylePr w:type="band1Vert">
      <w:tblPr/>
      <w:tcPr>
        <w:shd w:val="clear" w:color="auto" w:fill="FCF5F8" w:themeFill="accent6" w:themeFillTint="33"/>
      </w:tcPr>
    </w:tblStylePr>
    <w:tblStylePr w:type="band1Horz">
      <w:tblPr/>
      <w:tcPr>
        <w:shd w:val="clear" w:color="auto" w:fill="FCF5F8" w:themeFill="accent6" w:themeFillTint="33"/>
      </w:tcPr>
    </w:tblStylePr>
  </w:style>
  <w:style w:type="table" w:styleId="TableauListe5Fonc">
    <w:name w:val="List Table 5 Dark"/>
    <w:basedOn w:val="TableauNormal"/>
    <w:uiPriority w:val="50"/>
    <w:rsid w:val="00CA1F23"/>
    <w:rPr>
      <w:color w:val="FFFFFF" w:themeColor="background1"/>
      <w:sz w:val="22"/>
      <w:szCs w:val="22"/>
    </w:rPr>
    <w:tblPr>
      <w:tblStyleRowBandSize w:val="1"/>
      <w:tblStyleColBandSize w:val="1"/>
      <w:tblBorders>
        <w:top w:val="single" w:sz="24" w:space="0" w:color="28499A" w:themeColor="text1"/>
        <w:left w:val="single" w:sz="24" w:space="0" w:color="28499A" w:themeColor="text1"/>
        <w:bottom w:val="single" w:sz="24" w:space="0" w:color="28499A" w:themeColor="text1"/>
        <w:right w:val="single" w:sz="24" w:space="0" w:color="28499A" w:themeColor="text1"/>
      </w:tblBorders>
    </w:tblPr>
    <w:tcPr>
      <w:shd w:val="clear" w:color="auto" w:fill="28499A"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eauListe5Fonc-Accentuation1">
    <w:name w:val="List Table 5 Dark Accent 1"/>
    <w:basedOn w:val="TableauNormal"/>
    <w:uiPriority w:val="50"/>
    <w:rsid w:val="00CA1F23"/>
    <w:rPr>
      <w:color w:val="FFFFFF" w:themeColor="background1"/>
      <w:sz w:val="22"/>
      <w:szCs w:val="22"/>
    </w:rPr>
    <w:tblPr>
      <w:tblStyleRowBandSize w:val="1"/>
      <w:tblStyleColBandSize w:val="1"/>
      <w:tblBorders>
        <w:top w:val="single" w:sz="24" w:space="0" w:color="FFD618" w:themeColor="accent1"/>
        <w:left w:val="single" w:sz="24" w:space="0" w:color="FFD618" w:themeColor="accent1"/>
        <w:bottom w:val="single" w:sz="24" w:space="0" w:color="FFD618" w:themeColor="accent1"/>
        <w:right w:val="single" w:sz="24" w:space="0" w:color="FFD618" w:themeColor="accent1"/>
      </w:tblBorders>
    </w:tblPr>
    <w:tcPr>
      <w:shd w:val="clear" w:color="auto" w:fill="FFD61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eauListe5Fonc-Accentuation2">
    <w:name w:val="List Table 5 Dark Accent 2"/>
    <w:basedOn w:val="TableauNormal"/>
    <w:uiPriority w:val="50"/>
    <w:rsid w:val="00CA1F23"/>
    <w:rPr>
      <w:color w:val="FFFFFF" w:themeColor="background1"/>
      <w:sz w:val="22"/>
      <w:szCs w:val="22"/>
    </w:rPr>
    <w:tblPr>
      <w:tblStyleRowBandSize w:val="1"/>
      <w:tblStyleColBandSize w:val="1"/>
      <w:tblBorders>
        <w:top w:val="single" w:sz="24" w:space="0" w:color="D51317" w:themeColor="accent2"/>
        <w:left w:val="single" w:sz="24" w:space="0" w:color="D51317" w:themeColor="accent2"/>
        <w:bottom w:val="single" w:sz="24" w:space="0" w:color="D51317" w:themeColor="accent2"/>
        <w:right w:val="single" w:sz="24" w:space="0" w:color="D51317" w:themeColor="accent2"/>
      </w:tblBorders>
    </w:tblPr>
    <w:tcPr>
      <w:shd w:val="clear" w:color="auto" w:fill="D51317"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eauListe5Fonc-Accentuation3">
    <w:name w:val="List Table 5 Dark Accent 3"/>
    <w:basedOn w:val="TableauNormal"/>
    <w:uiPriority w:val="50"/>
    <w:rsid w:val="00CA1F23"/>
    <w:rPr>
      <w:color w:val="FFFFFF" w:themeColor="background1"/>
      <w:sz w:val="22"/>
      <w:szCs w:val="22"/>
    </w:rPr>
    <w:tblPr>
      <w:tblStyleRowBandSize w:val="1"/>
      <w:tblStyleColBandSize w:val="1"/>
      <w:tblBorders>
        <w:top w:val="single" w:sz="24" w:space="0" w:color="008B38" w:themeColor="accent3"/>
        <w:left w:val="single" w:sz="24" w:space="0" w:color="008B38" w:themeColor="accent3"/>
        <w:bottom w:val="single" w:sz="24" w:space="0" w:color="008B38" w:themeColor="accent3"/>
        <w:right w:val="single" w:sz="24" w:space="0" w:color="008B38" w:themeColor="accent3"/>
      </w:tblBorders>
    </w:tblPr>
    <w:tcPr>
      <w:shd w:val="clear" w:color="auto" w:fill="008B38"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eauListe5Fonc-Accentuation4">
    <w:name w:val="List Table 5 Dark Accent 4"/>
    <w:basedOn w:val="TableauNormal"/>
    <w:uiPriority w:val="50"/>
    <w:rsid w:val="00CA1F23"/>
    <w:rPr>
      <w:color w:val="FFFFFF" w:themeColor="background1"/>
      <w:sz w:val="22"/>
      <w:szCs w:val="22"/>
    </w:rPr>
    <w:tblPr>
      <w:tblStyleRowBandSize w:val="1"/>
      <w:tblStyleColBandSize w:val="1"/>
      <w:tblBorders>
        <w:top w:val="single" w:sz="24" w:space="0" w:color="38AA3C" w:themeColor="accent4"/>
        <w:left w:val="single" w:sz="24" w:space="0" w:color="38AA3C" w:themeColor="accent4"/>
        <w:bottom w:val="single" w:sz="24" w:space="0" w:color="38AA3C" w:themeColor="accent4"/>
        <w:right w:val="single" w:sz="24" w:space="0" w:color="38AA3C" w:themeColor="accent4"/>
      </w:tblBorders>
    </w:tblPr>
    <w:tcPr>
      <w:shd w:val="clear" w:color="auto" w:fill="38AA3C"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eauListe5Fonc-Accentuation5">
    <w:name w:val="List Table 5 Dark Accent 5"/>
    <w:basedOn w:val="TableauNormal"/>
    <w:uiPriority w:val="50"/>
    <w:rsid w:val="00CA1F23"/>
    <w:rPr>
      <w:color w:val="FFFFFF" w:themeColor="background1"/>
      <w:sz w:val="22"/>
      <w:szCs w:val="22"/>
    </w:rPr>
    <w:tblPr>
      <w:tblStyleRowBandSize w:val="1"/>
      <w:tblStyleColBandSize w:val="1"/>
      <w:tblBorders>
        <w:top w:val="single" w:sz="24" w:space="0" w:color="9CC54B" w:themeColor="accent5"/>
        <w:left w:val="single" w:sz="24" w:space="0" w:color="9CC54B" w:themeColor="accent5"/>
        <w:bottom w:val="single" w:sz="24" w:space="0" w:color="9CC54B" w:themeColor="accent5"/>
        <w:right w:val="single" w:sz="24" w:space="0" w:color="9CC54B" w:themeColor="accent5"/>
      </w:tblBorders>
    </w:tblPr>
    <w:tcPr>
      <w:shd w:val="clear" w:color="auto" w:fill="9CC54B"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eauListe6Couleur">
    <w:name w:val="List Table 6 Colorful"/>
    <w:basedOn w:val="TableauNormal"/>
    <w:uiPriority w:val="51"/>
    <w:rsid w:val="00CA1F23"/>
    <w:rPr>
      <w:color w:val="28499A" w:themeColor="text1"/>
      <w:sz w:val="22"/>
      <w:szCs w:val="22"/>
    </w:rPr>
    <w:tblPr>
      <w:tblStyleRowBandSize w:val="1"/>
      <w:tblStyleColBandSize w:val="1"/>
      <w:tblBorders>
        <w:top w:val="single" w:sz="4" w:space="0" w:color="28499A" w:themeColor="text1"/>
        <w:bottom w:val="single" w:sz="4" w:space="0" w:color="28499A" w:themeColor="text1"/>
      </w:tblBorders>
    </w:tblPr>
    <w:tblStylePr w:type="firstRow">
      <w:rPr>
        <w:b/>
        <w:bCs/>
      </w:rPr>
      <w:tblPr/>
      <w:tcPr>
        <w:tcBorders>
          <w:bottom w:val="single" w:sz="4" w:space="0" w:color="28499A" w:themeColor="text1"/>
        </w:tcBorders>
      </w:tcPr>
    </w:tblStylePr>
    <w:tblStylePr w:type="lastRow">
      <w:rPr>
        <w:b/>
        <w:bCs/>
      </w:rPr>
      <w:tblPr/>
      <w:tcPr>
        <w:tcBorders>
          <w:top w:val="double" w:sz="4" w:space="0" w:color="28499A" w:themeColor="text1"/>
        </w:tcBorders>
      </w:tcPr>
    </w:tblStylePr>
    <w:tblStylePr w:type="firstCol">
      <w:rPr>
        <w:b/>
        <w:bCs/>
      </w:rPr>
    </w:tblStylePr>
    <w:tblStylePr w:type="lastCol">
      <w:rPr>
        <w:b/>
        <w:bCs/>
      </w:rPr>
    </w:tblStylePr>
    <w:tblStylePr w:type="band1Vert">
      <w:tblPr/>
      <w:tcPr>
        <w:shd w:val="clear" w:color="auto" w:fill="CCD7F2" w:themeFill="text1" w:themeFillTint="33"/>
      </w:tcPr>
    </w:tblStylePr>
    <w:tblStylePr w:type="band1Horz">
      <w:tblPr/>
      <w:tcPr>
        <w:shd w:val="clear" w:color="auto" w:fill="CCD7F2" w:themeFill="text1" w:themeFillTint="33"/>
      </w:tcPr>
    </w:tblStylePr>
  </w:style>
  <w:style w:type="table" w:styleId="TableauListe6Couleur-Accentuation1">
    <w:name w:val="List Table 6 Colorful Accent 1"/>
    <w:basedOn w:val="TableauNormal"/>
    <w:uiPriority w:val="51"/>
    <w:rsid w:val="00CA1F23"/>
    <w:rPr>
      <w:color w:val="D0AB00" w:themeColor="accent1" w:themeShade="BF"/>
      <w:sz w:val="22"/>
      <w:szCs w:val="22"/>
    </w:rPr>
    <w:tblPr>
      <w:tblStyleRowBandSize w:val="1"/>
      <w:tblStyleColBandSize w:val="1"/>
      <w:tblBorders>
        <w:top w:val="single" w:sz="4" w:space="0" w:color="FFD618" w:themeColor="accent1"/>
        <w:bottom w:val="single" w:sz="4" w:space="0" w:color="FFD618" w:themeColor="accent1"/>
      </w:tblBorders>
    </w:tblPr>
    <w:tblStylePr w:type="firstRow">
      <w:rPr>
        <w:b/>
        <w:bCs/>
      </w:rPr>
      <w:tblPr/>
      <w:tcPr>
        <w:tcBorders>
          <w:bottom w:val="single" w:sz="4" w:space="0" w:color="FFD618" w:themeColor="accent1"/>
        </w:tcBorders>
      </w:tcPr>
    </w:tblStylePr>
    <w:tblStylePr w:type="lastRow">
      <w:rPr>
        <w:b/>
        <w:bCs/>
      </w:rPr>
      <w:tblPr/>
      <w:tcPr>
        <w:tcBorders>
          <w:top w:val="double" w:sz="4" w:space="0" w:color="FFD618" w:themeColor="accent1"/>
        </w:tcBorders>
      </w:tcPr>
    </w:tblStylePr>
    <w:tblStylePr w:type="firstCol">
      <w:rPr>
        <w:b/>
        <w:bCs/>
      </w:rPr>
    </w:tblStylePr>
    <w:tblStylePr w:type="lastCol">
      <w:rPr>
        <w:b/>
        <w:bCs/>
      </w:rPr>
    </w:tblStylePr>
    <w:tblStylePr w:type="band1Vert">
      <w:tblPr/>
      <w:tcPr>
        <w:shd w:val="clear" w:color="auto" w:fill="FFF6D0" w:themeFill="accent1" w:themeFillTint="33"/>
      </w:tcPr>
    </w:tblStylePr>
    <w:tblStylePr w:type="band1Horz">
      <w:tblPr/>
      <w:tcPr>
        <w:shd w:val="clear" w:color="auto" w:fill="FFF6D0" w:themeFill="accent1" w:themeFillTint="33"/>
      </w:tcPr>
    </w:tblStylePr>
  </w:style>
  <w:style w:type="table" w:styleId="TableauListe6Couleur-Accentuation2">
    <w:name w:val="List Table 6 Colorful Accent 2"/>
    <w:basedOn w:val="TableauNormal"/>
    <w:uiPriority w:val="51"/>
    <w:rsid w:val="00CA1F23"/>
    <w:rPr>
      <w:color w:val="9F0E11" w:themeColor="accent2" w:themeShade="BF"/>
      <w:sz w:val="22"/>
      <w:szCs w:val="22"/>
    </w:rPr>
    <w:tblPr>
      <w:tblStyleRowBandSize w:val="1"/>
      <w:tblStyleColBandSize w:val="1"/>
      <w:tblBorders>
        <w:top w:val="single" w:sz="4" w:space="0" w:color="D51317" w:themeColor="accent2"/>
        <w:bottom w:val="single" w:sz="4" w:space="0" w:color="D51317" w:themeColor="accent2"/>
      </w:tblBorders>
    </w:tblPr>
    <w:tblStylePr w:type="firstRow">
      <w:rPr>
        <w:b/>
        <w:bCs/>
      </w:rPr>
      <w:tblPr/>
      <w:tcPr>
        <w:tcBorders>
          <w:bottom w:val="single" w:sz="4" w:space="0" w:color="D51317" w:themeColor="accent2"/>
        </w:tcBorders>
      </w:tcPr>
    </w:tblStylePr>
    <w:tblStylePr w:type="lastRow">
      <w:rPr>
        <w:b/>
        <w:bCs/>
      </w:rPr>
      <w:tblPr/>
      <w:tcPr>
        <w:tcBorders>
          <w:top w:val="double" w:sz="4" w:space="0" w:color="D51317" w:themeColor="accent2"/>
        </w:tcBorders>
      </w:tcPr>
    </w:tblStylePr>
    <w:tblStylePr w:type="firstCol">
      <w:rPr>
        <w:b/>
        <w:bCs/>
      </w:rPr>
    </w:tblStylePr>
    <w:tblStylePr w:type="lastCol">
      <w:rPr>
        <w:b/>
        <w:bCs/>
      </w:rPr>
    </w:tblStylePr>
    <w:tblStylePr w:type="band1Vert">
      <w:tblPr/>
      <w:tcPr>
        <w:shd w:val="clear" w:color="auto" w:fill="FACBCC" w:themeFill="accent2" w:themeFillTint="33"/>
      </w:tcPr>
    </w:tblStylePr>
    <w:tblStylePr w:type="band1Horz">
      <w:tblPr/>
      <w:tcPr>
        <w:shd w:val="clear" w:color="auto" w:fill="FACBCC" w:themeFill="accent2" w:themeFillTint="33"/>
      </w:tcPr>
    </w:tblStylePr>
  </w:style>
  <w:style w:type="table" w:styleId="TableauListe6Couleur-Accentuation3">
    <w:name w:val="List Table 6 Colorful Accent 3"/>
    <w:basedOn w:val="TableauNormal"/>
    <w:uiPriority w:val="51"/>
    <w:rsid w:val="00CA1F23"/>
    <w:rPr>
      <w:color w:val="006829" w:themeColor="accent3" w:themeShade="BF"/>
      <w:sz w:val="22"/>
      <w:szCs w:val="22"/>
    </w:rPr>
    <w:tblPr>
      <w:tblStyleRowBandSize w:val="1"/>
      <w:tblStyleColBandSize w:val="1"/>
      <w:tblBorders>
        <w:top w:val="single" w:sz="4" w:space="0" w:color="008B38" w:themeColor="accent3"/>
        <w:bottom w:val="single" w:sz="4" w:space="0" w:color="008B38" w:themeColor="accent3"/>
      </w:tblBorders>
    </w:tblPr>
    <w:tblStylePr w:type="firstRow">
      <w:rPr>
        <w:b/>
        <w:bCs/>
      </w:rPr>
      <w:tblPr/>
      <w:tcPr>
        <w:tcBorders>
          <w:bottom w:val="single" w:sz="4" w:space="0" w:color="008B38" w:themeColor="accent3"/>
        </w:tcBorders>
      </w:tcPr>
    </w:tblStylePr>
    <w:tblStylePr w:type="lastRow">
      <w:rPr>
        <w:b/>
        <w:bCs/>
      </w:rPr>
      <w:tblPr/>
      <w:tcPr>
        <w:tcBorders>
          <w:top w:val="double" w:sz="4" w:space="0" w:color="008B38" w:themeColor="accent3"/>
        </w:tcBorders>
      </w:tcPr>
    </w:tblStylePr>
    <w:tblStylePr w:type="firstCol">
      <w:rPr>
        <w:b/>
        <w:bCs/>
      </w:rPr>
    </w:tblStylePr>
    <w:tblStylePr w:type="lastCol">
      <w:rPr>
        <w:b/>
        <w:bCs/>
      </w:rPr>
    </w:tblStylePr>
    <w:tblStylePr w:type="band1Vert">
      <w:tblPr/>
      <w:tcPr>
        <w:shd w:val="clear" w:color="auto" w:fill="B4FFD2" w:themeFill="accent3" w:themeFillTint="33"/>
      </w:tcPr>
    </w:tblStylePr>
    <w:tblStylePr w:type="band1Horz">
      <w:tblPr/>
      <w:tcPr>
        <w:shd w:val="clear" w:color="auto" w:fill="B4FFD2" w:themeFill="accent3" w:themeFillTint="33"/>
      </w:tcPr>
    </w:tblStylePr>
  </w:style>
  <w:style w:type="table" w:styleId="TableauListe6Couleur-Accentuation4">
    <w:name w:val="List Table 6 Colorful Accent 4"/>
    <w:basedOn w:val="TableauNormal"/>
    <w:uiPriority w:val="51"/>
    <w:rsid w:val="00CA1F23"/>
    <w:rPr>
      <w:color w:val="2A7F2C" w:themeColor="accent4" w:themeShade="BF"/>
      <w:sz w:val="22"/>
      <w:szCs w:val="22"/>
    </w:rPr>
    <w:tblPr>
      <w:tblStyleRowBandSize w:val="1"/>
      <w:tblStyleColBandSize w:val="1"/>
      <w:tblBorders>
        <w:top w:val="single" w:sz="4" w:space="0" w:color="38AA3C" w:themeColor="accent4"/>
        <w:bottom w:val="single" w:sz="4" w:space="0" w:color="38AA3C" w:themeColor="accent4"/>
      </w:tblBorders>
    </w:tblPr>
    <w:tblStylePr w:type="firstRow">
      <w:rPr>
        <w:b/>
        <w:bCs/>
      </w:rPr>
      <w:tblPr/>
      <w:tcPr>
        <w:tcBorders>
          <w:bottom w:val="single" w:sz="4" w:space="0" w:color="38AA3C" w:themeColor="accent4"/>
        </w:tcBorders>
      </w:tcPr>
    </w:tblStylePr>
    <w:tblStylePr w:type="lastRow">
      <w:rPr>
        <w:b/>
        <w:bCs/>
      </w:rPr>
      <w:tblPr/>
      <w:tcPr>
        <w:tcBorders>
          <w:top w:val="double" w:sz="4" w:space="0" w:color="38AA3C" w:themeColor="accent4"/>
        </w:tcBorders>
      </w:tcPr>
    </w:tblStylePr>
    <w:tblStylePr w:type="firstCol">
      <w:rPr>
        <w:b/>
        <w:bCs/>
      </w:rPr>
    </w:tblStylePr>
    <w:tblStylePr w:type="lastCol">
      <w:rPr>
        <w:b/>
        <w:bCs/>
      </w:rPr>
    </w:tblStylePr>
    <w:tblStylePr w:type="band1Vert">
      <w:tblPr/>
      <w:tcPr>
        <w:shd w:val="clear" w:color="auto" w:fill="D4F1D4" w:themeFill="accent4" w:themeFillTint="33"/>
      </w:tcPr>
    </w:tblStylePr>
    <w:tblStylePr w:type="band1Horz">
      <w:tblPr/>
      <w:tcPr>
        <w:shd w:val="clear" w:color="auto" w:fill="D4F1D4" w:themeFill="accent4" w:themeFillTint="33"/>
      </w:tcPr>
    </w:tblStylePr>
  </w:style>
  <w:style w:type="table" w:styleId="TableauListe6Couleur-Accentuation5">
    <w:name w:val="List Table 6 Colorful Accent 5"/>
    <w:basedOn w:val="TableauNormal"/>
    <w:uiPriority w:val="51"/>
    <w:rsid w:val="00CA1F23"/>
    <w:rPr>
      <w:color w:val="769A31" w:themeColor="accent5" w:themeShade="BF"/>
      <w:sz w:val="22"/>
      <w:szCs w:val="22"/>
    </w:rPr>
    <w:tblPr>
      <w:tblStyleRowBandSize w:val="1"/>
      <w:tblStyleColBandSize w:val="1"/>
      <w:tblBorders>
        <w:top w:val="single" w:sz="4" w:space="0" w:color="9CC54B" w:themeColor="accent5"/>
        <w:bottom w:val="single" w:sz="4" w:space="0" w:color="9CC54B" w:themeColor="accent5"/>
      </w:tblBorders>
    </w:tblPr>
    <w:tblStylePr w:type="firstRow">
      <w:rPr>
        <w:b/>
        <w:bCs/>
      </w:rPr>
      <w:tblPr/>
      <w:tcPr>
        <w:tcBorders>
          <w:bottom w:val="single" w:sz="4" w:space="0" w:color="9CC54B" w:themeColor="accent5"/>
        </w:tcBorders>
      </w:tcPr>
    </w:tblStylePr>
    <w:tblStylePr w:type="lastRow">
      <w:rPr>
        <w:b/>
        <w:bCs/>
      </w:rPr>
      <w:tblPr/>
      <w:tcPr>
        <w:tcBorders>
          <w:top w:val="double" w:sz="4" w:space="0" w:color="9CC54B" w:themeColor="accent5"/>
        </w:tcBorders>
      </w:tcPr>
    </w:tblStylePr>
    <w:tblStylePr w:type="firstCol">
      <w:rPr>
        <w:b/>
        <w:bCs/>
      </w:rPr>
    </w:tblStylePr>
    <w:tblStylePr w:type="lastCol">
      <w:rPr>
        <w:b/>
        <w:bCs/>
      </w:rPr>
    </w:tblStylePr>
    <w:tblStylePr w:type="band1Vert">
      <w:tblPr/>
      <w:tcPr>
        <w:shd w:val="clear" w:color="auto" w:fill="EBF3DA" w:themeFill="accent5" w:themeFillTint="33"/>
      </w:tcPr>
    </w:tblStylePr>
    <w:tblStylePr w:type="band1Horz">
      <w:tblPr/>
      <w:tcPr>
        <w:shd w:val="clear" w:color="auto" w:fill="EBF3DA" w:themeFill="accent5" w:themeFillTint="33"/>
      </w:tcPr>
    </w:tblStylePr>
  </w:style>
  <w:style w:type="table" w:styleId="TableauListe6Couleur-Accentuation6">
    <w:name w:val="List Table 6 Colorful Accent 6"/>
    <w:basedOn w:val="TableauNormal"/>
    <w:uiPriority w:val="51"/>
    <w:rsid w:val="00CA1F23"/>
    <w:rPr>
      <w:color w:val="D578A1" w:themeColor="accent6" w:themeShade="BF"/>
      <w:sz w:val="22"/>
      <w:szCs w:val="22"/>
    </w:rPr>
    <w:tblPr>
      <w:tblStyleRowBandSize w:val="1"/>
      <w:tblStyleColBandSize w:val="1"/>
      <w:tblBorders>
        <w:top w:val="single" w:sz="4" w:space="0" w:color="F0CEDD" w:themeColor="accent6"/>
        <w:bottom w:val="single" w:sz="4" w:space="0" w:color="F0CEDD" w:themeColor="accent6"/>
      </w:tblBorders>
    </w:tblPr>
    <w:tblStylePr w:type="firstRow">
      <w:rPr>
        <w:b/>
        <w:bCs/>
      </w:rPr>
      <w:tblPr/>
      <w:tcPr>
        <w:tcBorders>
          <w:bottom w:val="single" w:sz="4" w:space="0" w:color="F0CEDD" w:themeColor="accent6"/>
        </w:tcBorders>
      </w:tcPr>
    </w:tblStylePr>
    <w:tblStylePr w:type="lastRow">
      <w:rPr>
        <w:b/>
        <w:bCs/>
      </w:rPr>
      <w:tblPr/>
      <w:tcPr>
        <w:tcBorders>
          <w:top w:val="double" w:sz="4" w:space="0" w:color="F0CEDD" w:themeColor="accent6"/>
        </w:tcBorders>
      </w:tcPr>
    </w:tblStylePr>
    <w:tblStylePr w:type="firstCol">
      <w:rPr>
        <w:b/>
        <w:bCs/>
      </w:rPr>
    </w:tblStylePr>
    <w:tblStylePr w:type="lastCol">
      <w:rPr>
        <w:b/>
        <w:bCs/>
      </w:rPr>
    </w:tblStylePr>
    <w:tblStylePr w:type="band1Vert">
      <w:tblPr/>
      <w:tcPr>
        <w:shd w:val="clear" w:color="auto" w:fill="FCF5F8" w:themeFill="accent6" w:themeFillTint="33"/>
      </w:tcPr>
    </w:tblStylePr>
    <w:tblStylePr w:type="band1Horz">
      <w:tblPr/>
      <w:tcPr>
        <w:shd w:val="clear" w:color="auto" w:fill="FCF5F8" w:themeFill="accent6" w:themeFillTint="33"/>
      </w:tcPr>
    </w:tblStylePr>
  </w:style>
  <w:style w:type="table" w:styleId="TableauListe7Couleur">
    <w:name w:val="List Table 7 Colorful"/>
    <w:basedOn w:val="TableauNormal"/>
    <w:uiPriority w:val="52"/>
    <w:rsid w:val="00CA1F23"/>
    <w:rPr>
      <w:color w:val="28499A" w:themeColor="text1"/>
      <w:sz w:val="22"/>
      <w:szCs w:val="2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8499A"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8499A"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8499A"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8499A" w:themeColor="text1"/>
        </w:tcBorders>
        <w:shd w:val="clear" w:color="auto" w:fill="FFFFFF" w:themeFill="background1"/>
      </w:tcPr>
    </w:tblStylePr>
    <w:tblStylePr w:type="band1Vert">
      <w:tblPr/>
      <w:tcPr>
        <w:shd w:val="clear" w:color="auto" w:fill="CCD7F2" w:themeFill="text1" w:themeFillTint="33"/>
      </w:tcPr>
    </w:tblStylePr>
    <w:tblStylePr w:type="band1Horz">
      <w:tblPr/>
      <w:tcPr>
        <w:shd w:val="clear" w:color="auto" w:fill="CCD7F2"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Liste7Couleur-Accentuation1">
    <w:name w:val="List Table 7 Colorful Accent 1"/>
    <w:basedOn w:val="TableauNormal"/>
    <w:uiPriority w:val="52"/>
    <w:rsid w:val="00CA1F23"/>
    <w:rPr>
      <w:color w:val="D0AB00" w:themeColor="accent1" w:themeShade="BF"/>
      <w:sz w:val="22"/>
      <w:szCs w:val="2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D61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D61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D61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D618" w:themeColor="accent1"/>
        </w:tcBorders>
        <w:shd w:val="clear" w:color="auto" w:fill="FFFFFF" w:themeFill="background1"/>
      </w:tcPr>
    </w:tblStylePr>
    <w:tblStylePr w:type="band1Vert">
      <w:tblPr/>
      <w:tcPr>
        <w:shd w:val="clear" w:color="auto" w:fill="FFF6D0" w:themeFill="accent1" w:themeFillTint="33"/>
      </w:tcPr>
    </w:tblStylePr>
    <w:tblStylePr w:type="band1Horz">
      <w:tblPr/>
      <w:tcPr>
        <w:shd w:val="clear" w:color="auto" w:fill="FFF6D0"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Liste7Couleur-Accentuation2">
    <w:name w:val="List Table 7 Colorful Accent 2"/>
    <w:basedOn w:val="TableauNormal"/>
    <w:uiPriority w:val="52"/>
    <w:rsid w:val="00CA1F23"/>
    <w:rPr>
      <w:color w:val="9F0E11" w:themeColor="accent2" w:themeShade="BF"/>
      <w:sz w:val="22"/>
      <w:szCs w:val="2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51317"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51317"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51317"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51317" w:themeColor="accent2"/>
        </w:tcBorders>
        <w:shd w:val="clear" w:color="auto" w:fill="FFFFFF" w:themeFill="background1"/>
      </w:tcPr>
    </w:tblStylePr>
    <w:tblStylePr w:type="band1Vert">
      <w:tblPr/>
      <w:tcPr>
        <w:shd w:val="clear" w:color="auto" w:fill="FACBCC" w:themeFill="accent2" w:themeFillTint="33"/>
      </w:tcPr>
    </w:tblStylePr>
    <w:tblStylePr w:type="band1Horz">
      <w:tblPr/>
      <w:tcPr>
        <w:shd w:val="clear" w:color="auto" w:fill="FACBC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Liste7Couleur-Accentuation3">
    <w:name w:val="List Table 7 Colorful Accent 3"/>
    <w:basedOn w:val="TableauNormal"/>
    <w:uiPriority w:val="52"/>
    <w:rsid w:val="00CA1F23"/>
    <w:rPr>
      <w:color w:val="006829" w:themeColor="accent3" w:themeShade="BF"/>
      <w:sz w:val="22"/>
      <w:szCs w:val="2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8B38"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8B38"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8B38"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8B38" w:themeColor="accent3"/>
        </w:tcBorders>
        <w:shd w:val="clear" w:color="auto" w:fill="FFFFFF" w:themeFill="background1"/>
      </w:tcPr>
    </w:tblStylePr>
    <w:tblStylePr w:type="band1Vert">
      <w:tblPr/>
      <w:tcPr>
        <w:shd w:val="clear" w:color="auto" w:fill="B4FFD2" w:themeFill="accent3" w:themeFillTint="33"/>
      </w:tcPr>
    </w:tblStylePr>
    <w:tblStylePr w:type="band1Horz">
      <w:tblPr/>
      <w:tcPr>
        <w:shd w:val="clear" w:color="auto" w:fill="B4FFD2"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Liste7Couleur-Accentuation4">
    <w:name w:val="List Table 7 Colorful Accent 4"/>
    <w:basedOn w:val="TableauNormal"/>
    <w:uiPriority w:val="52"/>
    <w:rsid w:val="00CA1F23"/>
    <w:rPr>
      <w:color w:val="2A7F2C" w:themeColor="accent4" w:themeShade="BF"/>
      <w:sz w:val="22"/>
      <w:szCs w:val="2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8AA3C"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8AA3C"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8AA3C"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8AA3C" w:themeColor="accent4"/>
        </w:tcBorders>
        <w:shd w:val="clear" w:color="auto" w:fill="FFFFFF" w:themeFill="background1"/>
      </w:tcPr>
    </w:tblStylePr>
    <w:tblStylePr w:type="band1Vert">
      <w:tblPr/>
      <w:tcPr>
        <w:shd w:val="clear" w:color="auto" w:fill="D4F1D4" w:themeFill="accent4" w:themeFillTint="33"/>
      </w:tcPr>
    </w:tblStylePr>
    <w:tblStylePr w:type="band1Horz">
      <w:tblPr/>
      <w:tcPr>
        <w:shd w:val="clear" w:color="auto" w:fill="D4F1D4"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Liste7Couleur-Accentuation5">
    <w:name w:val="List Table 7 Colorful Accent 5"/>
    <w:basedOn w:val="TableauNormal"/>
    <w:uiPriority w:val="52"/>
    <w:rsid w:val="00CA1F23"/>
    <w:rPr>
      <w:color w:val="769A31" w:themeColor="accent5" w:themeShade="BF"/>
      <w:sz w:val="22"/>
      <w:szCs w:val="2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CC54B"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CC54B"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CC54B"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CC54B" w:themeColor="accent5"/>
        </w:tcBorders>
        <w:shd w:val="clear" w:color="auto" w:fill="FFFFFF" w:themeFill="background1"/>
      </w:tcPr>
    </w:tblStylePr>
    <w:tblStylePr w:type="band1Vert">
      <w:tblPr/>
      <w:tcPr>
        <w:shd w:val="clear" w:color="auto" w:fill="EBF3DA" w:themeFill="accent5" w:themeFillTint="33"/>
      </w:tcPr>
    </w:tblStylePr>
    <w:tblStylePr w:type="band1Horz">
      <w:tblPr/>
      <w:tcPr>
        <w:shd w:val="clear" w:color="auto" w:fill="EBF3DA"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Liste7Couleur-Accentuation6">
    <w:name w:val="List Table 7 Colorful Accent 6"/>
    <w:basedOn w:val="TableauNormal"/>
    <w:uiPriority w:val="52"/>
    <w:rsid w:val="00CA1F23"/>
    <w:rPr>
      <w:color w:val="D578A1" w:themeColor="accent6" w:themeShade="BF"/>
      <w:sz w:val="22"/>
      <w:szCs w:val="2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0CEDD"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0CEDD"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0CEDD"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0CEDD" w:themeColor="accent6"/>
        </w:tcBorders>
        <w:shd w:val="clear" w:color="auto" w:fill="FFFFFF" w:themeFill="background1"/>
      </w:tcPr>
    </w:tblStylePr>
    <w:tblStylePr w:type="band1Vert">
      <w:tblPr/>
      <w:tcPr>
        <w:shd w:val="clear" w:color="auto" w:fill="FCF5F8" w:themeFill="accent6" w:themeFillTint="33"/>
      </w:tcPr>
    </w:tblStylePr>
    <w:tblStylePr w:type="band1Horz">
      <w:tblPr/>
      <w:tcPr>
        <w:shd w:val="clear" w:color="auto" w:fill="FCF5F8"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ple1">
    <w:name w:val="Table Subtle 1"/>
    <w:basedOn w:val="TableauNormal"/>
    <w:uiPriority w:val="99"/>
    <w:semiHidden/>
    <w:unhideWhenUsed/>
    <w:rsid w:val="00CA1F23"/>
    <w:pPr>
      <w:ind w:left="57"/>
    </w:pPr>
    <w:rPr>
      <w:sz w:val="22"/>
      <w:szCs w:val="22"/>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unhideWhenUsed/>
    <w:rsid w:val="00CA1F23"/>
    <w:pPr>
      <w:ind w:left="57"/>
    </w:pPr>
    <w:rPr>
      <w:sz w:val="22"/>
      <w:szCs w:val="22"/>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rofessionnel">
    <w:name w:val="Table Professional"/>
    <w:basedOn w:val="TableauNormal"/>
    <w:uiPriority w:val="99"/>
    <w:semiHidden/>
    <w:unhideWhenUsed/>
    <w:rsid w:val="00CA1F23"/>
    <w:pPr>
      <w:ind w:left="57"/>
    </w:pPr>
    <w:rPr>
      <w:sz w:val="22"/>
      <w:szCs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0">
    <w:name w:val="Table Simple 1"/>
    <w:basedOn w:val="TableauNormal"/>
    <w:uiPriority w:val="99"/>
    <w:semiHidden/>
    <w:unhideWhenUsed/>
    <w:rsid w:val="00CA1F23"/>
    <w:pPr>
      <w:ind w:left="57"/>
    </w:pPr>
    <w:rPr>
      <w:sz w:val="22"/>
      <w:szCs w:val="22"/>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semiHidden/>
    <w:unhideWhenUsed/>
    <w:rsid w:val="00CA1F23"/>
    <w:pPr>
      <w:ind w:left="57"/>
    </w:pPr>
    <w:rPr>
      <w:sz w:val="22"/>
      <w:szCs w:val="22"/>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0">
    <w:name w:val="Table Simple 3"/>
    <w:basedOn w:val="TableauNormal"/>
    <w:uiPriority w:val="99"/>
    <w:semiHidden/>
    <w:unhideWhenUsed/>
    <w:rsid w:val="00CA1F23"/>
    <w:pPr>
      <w:ind w:left="57"/>
    </w:pPr>
    <w:rPr>
      <w:sz w:val="22"/>
      <w:szCs w:val="22"/>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simple20">
    <w:name w:val="Plain Table 2"/>
    <w:basedOn w:val="TableauNormal"/>
    <w:uiPriority w:val="42"/>
    <w:rsid w:val="00CA1F23"/>
    <w:rPr>
      <w:sz w:val="22"/>
      <w:szCs w:val="22"/>
    </w:rPr>
    <w:tblPr>
      <w:tblStyleRowBandSize w:val="1"/>
      <w:tblStyleColBandSize w:val="1"/>
      <w:tblBorders>
        <w:top w:val="single" w:sz="4" w:space="0" w:color="819BDE" w:themeColor="text1" w:themeTint="80"/>
        <w:bottom w:val="single" w:sz="4" w:space="0" w:color="819BDE" w:themeColor="text1" w:themeTint="80"/>
      </w:tblBorders>
    </w:tblPr>
    <w:tblStylePr w:type="firstRow">
      <w:rPr>
        <w:b/>
        <w:bCs/>
      </w:rPr>
      <w:tblPr/>
      <w:tcPr>
        <w:tcBorders>
          <w:bottom w:val="single" w:sz="4" w:space="0" w:color="819BDE" w:themeColor="text1" w:themeTint="80"/>
        </w:tcBorders>
      </w:tcPr>
    </w:tblStylePr>
    <w:tblStylePr w:type="lastRow">
      <w:rPr>
        <w:b/>
        <w:bCs/>
      </w:rPr>
      <w:tblPr/>
      <w:tcPr>
        <w:tcBorders>
          <w:top w:val="single" w:sz="4" w:space="0" w:color="819BDE" w:themeColor="text1" w:themeTint="80"/>
        </w:tcBorders>
      </w:tcPr>
    </w:tblStylePr>
    <w:tblStylePr w:type="firstCol">
      <w:rPr>
        <w:b/>
        <w:bCs/>
      </w:rPr>
    </w:tblStylePr>
    <w:tblStylePr w:type="lastCol">
      <w:rPr>
        <w:b/>
        <w:bCs/>
      </w:rPr>
    </w:tblStylePr>
    <w:tblStylePr w:type="band1Vert">
      <w:tblPr/>
      <w:tcPr>
        <w:tcBorders>
          <w:left w:val="single" w:sz="4" w:space="0" w:color="819BDE" w:themeColor="text1" w:themeTint="80"/>
          <w:right w:val="single" w:sz="4" w:space="0" w:color="819BDE" w:themeColor="text1" w:themeTint="80"/>
        </w:tcBorders>
      </w:tcPr>
    </w:tblStylePr>
    <w:tblStylePr w:type="band2Vert">
      <w:tblPr/>
      <w:tcPr>
        <w:tcBorders>
          <w:left w:val="single" w:sz="4" w:space="0" w:color="819BDE" w:themeColor="text1" w:themeTint="80"/>
          <w:right w:val="single" w:sz="4" w:space="0" w:color="819BDE" w:themeColor="text1" w:themeTint="80"/>
        </w:tcBorders>
      </w:tcPr>
    </w:tblStylePr>
    <w:tblStylePr w:type="band1Horz">
      <w:tblPr/>
      <w:tcPr>
        <w:tcBorders>
          <w:top w:val="single" w:sz="4" w:space="0" w:color="819BDE" w:themeColor="text1" w:themeTint="80"/>
          <w:bottom w:val="single" w:sz="4" w:space="0" w:color="819BDE" w:themeColor="text1" w:themeTint="80"/>
        </w:tcBorders>
      </w:tcPr>
    </w:tblStylePr>
  </w:style>
  <w:style w:type="table" w:styleId="Tableauweb1">
    <w:name w:val="Table Web 1"/>
    <w:basedOn w:val="TableauNormal"/>
    <w:uiPriority w:val="99"/>
    <w:semiHidden/>
    <w:unhideWhenUsed/>
    <w:rsid w:val="00CA1F23"/>
    <w:pPr>
      <w:ind w:left="57"/>
    </w:pPr>
    <w:rPr>
      <w:sz w:val="22"/>
      <w:szCs w:val="22"/>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unhideWhenUsed/>
    <w:rsid w:val="00CA1F23"/>
    <w:pPr>
      <w:ind w:left="57"/>
    </w:pPr>
    <w:rPr>
      <w:sz w:val="22"/>
      <w:szCs w:val="22"/>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unhideWhenUsed/>
    <w:rsid w:val="00CA1F23"/>
    <w:pPr>
      <w:ind w:left="57"/>
    </w:pPr>
    <w:rPr>
      <w:sz w:val="22"/>
      <w:szCs w:val="22"/>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xtebrut">
    <w:name w:val="Plain Text"/>
    <w:basedOn w:val="Normal"/>
    <w:link w:val="TextebrutCar"/>
    <w:uiPriority w:val="99"/>
    <w:semiHidden/>
    <w:unhideWhenUsed/>
    <w:rsid w:val="00CA1F23"/>
    <w:rPr>
      <w:rFonts w:ascii="Consolas" w:hAnsi="Consolas"/>
      <w:szCs w:val="21"/>
    </w:rPr>
  </w:style>
  <w:style w:type="character" w:customStyle="1" w:styleId="TextebrutCar">
    <w:name w:val="Texte brut Car"/>
    <w:basedOn w:val="Policepardfaut"/>
    <w:link w:val="Textebrut"/>
    <w:uiPriority w:val="99"/>
    <w:semiHidden/>
    <w:rsid w:val="00CA1F23"/>
    <w:rPr>
      <w:rFonts w:ascii="Consolas" w:eastAsia="Times New Roman" w:hAnsi="Consolas" w:cs="Times New Roman"/>
      <w:color w:val="28499A" w:themeColor="text1"/>
      <w:sz w:val="21"/>
      <w:szCs w:val="21"/>
    </w:rPr>
  </w:style>
  <w:style w:type="character" w:styleId="Textedelespacerserv0">
    <w:name w:val="Placeholder Text"/>
    <w:basedOn w:val="Policepardfaut"/>
    <w:uiPriority w:val="99"/>
    <w:semiHidden/>
    <w:rsid w:val="00CA1F23"/>
    <w:rPr>
      <w:color w:val="808080"/>
    </w:rPr>
  </w:style>
  <w:style w:type="paragraph" w:styleId="Textedemacro">
    <w:name w:val="macro"/>
    <w:link w:val="TextedemacroCar"/>
    <w:uiPriority w:val="99"/>
    <w:semiHidden/>
    <w:unhideWhenUsed/>
    <w:rsid w:val="00CA1F23"/>
    <w:pPr>
      <w:tabs>
        <w:tab w:val="left" w:pos="480"/>
        <w:tab w:val="left" w:pos="960"/>
        <w:tab w:val="left" w:pos="1440"/>
        <w:tab w:val="left" w:pos="1920"/>
        <w:tab w:val="left" w:pos="2400"/>
        <w:tab w:val="left" w:pos="2880"/>
        <w:tab w:val="left" w:pos="3360"/>
        <w:tab w:val="left" w:pos="3840"/>
        <w:tab w:val="left" w:pos="4320"/>
      </w:tabs>
      <w:ind w:left="57"/>
    </w:pPr>
    <w:rPr>
      <w:rFonts w:ascii="Consolas" w:eastAsia="Times New Roman" w:hAnsi="Consolas" w:cs="Times New Roman"/>
      <w:sz w:val="20"/>
      <w:szCs w:val="20"/>
    </w:rPr>
  </w:style>
  <w:style w:type="character" w:customStyle="1" w:styleId="TextedemacroCar">
    <w:name w:val="Texte de macro Car"/>
    <w:basedOn w:val="Policepardfaut"/>
    <w:link w:val="Textedemacro"/>
    <w:uiPriority w:val="99"/>
    <w:semiHidden/>
    <w:rsid w:val="00CA1F23"/>
    <w:rPr>
      <w:rFonts w:ascii="Consolas" w:eastAsia="Times New Roman" w:hAnsi="Consolas" w:cs="Times New Roman"/>
      <w:sz w:val="20"/>
      <w:szCs w:val="20"/>
    </w:rPr>
  </w:style>
  <w:style w:type="paragraph" w:customStyle="1" w:styleId="TexteMRS">
    <w:name w:val="Texte MRS"/>
    <w:rsid w:val="00CA1F23"/>
    <w:pPr>
      <w:ind w:right="-57"/>
      <w:jc w:val="both"/>
    </w:pPr>
    <w:rPr>
      <w:rFonts w:ascii="Aller Light" w:eastAsia="Times New Roman" w:hAnsi="Aller Light" w:cs="Times New Roman"/>
      <w:color w:val="28499A" w:themeColor="text1"/>
      <w:sz w:val="21"/>
    </w:rPr>
  </w:style>
  <w:style w:type="table" w:styleId="Thmedutableau">
    <w:name w:val="Table Theme"/>
    <w:basedOn w:val="TableauNormal"/>
    <w:uiPriority w:val="99"/>
    <w:semiHidden/>
    <w:unhideWhenUsed/>
    <w:rsid w:val="00CA1F23"/>
    <w:pPr>
      <w:ind w:left="57"/>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denote">
    <w:name w:val="Note Heading"/>
    <w:basedOn w:val="Normal"/>
    <w:next w:val="Normal"/>
    <w:link w:val="TitredenoteCar"/>
    <w:uiPriority w:val="99"/>
    <w:semiHidden/>
    <w:unhideWhenUsed/>
    <w:rsid w:val="00CA1F23"/>
  </w:style>
  <w:style w:type="character" w:customStyle="1" w:styleId="TitredenoteCar">
    <w:name w:val="Titre de note Car"/>
    <w:basedOn w:val="Policepardfaut"/>
    <w:link w:val="Titredenote"/>
    <w:uiPriority w:val="99"/>
    <w:semiHidden/>
    <w:rsid w:val="00CA1F23"/>
    <w:rPr>
      <w:rFonts w:ascii="Aller Light" w:eastAsia="Times New Roman" w:hAnsi="Aller Light" w:cs="Times New Roman"/>
      <w:color w:val="28499A" w:themeColor="text1"/>
      <w:sz w:val="21"/>
      <w:szCs w:val="20"/>
    </w:rPr>
  </w:style>
  <w:style w:type="character" w:styleId="Titredulivre">
    <w:name w:val="Book Title"/>
    <w:rsid w:val="00CA1F23"/>
    <w:rPr>
      <w:b/>
      <w:bCs/>
      <w:smallCaps/>
      <w:spacing w:val="5"/>
    </w:rPr>
  </w:style>
  <w:style w:type="paragraph" w:styleId="Titreindex">
    <w:name w:val="index heading"/>
    <w:basedOn w:val="Normal"/>
    <w:next w:val="Index1"/>
    <w:uiPriority w:val="99"/>
    <w:semiHidden/>
    <w:unhideWhenUsed/>
    <w:rsid w:val="00CA1F23"/>
    <w:rPr>
      <w:rFonts w:asciiTheme="majorHAnsi" w:eastAsiaTheme="majorEastAsia" w:hAnsiTheme="majorHAnsi" w:cstheme="majorBidi"/>
      <w:b/>
      <w:bCs/>
    </w:rPr>
  </w:style>
  <w:style w:type="paragraph" w:styleId="TitreTR">
    <w:name w:val="toa heading"/>
    <w:basedOn w:val="Normal"/>
    <w:next w:val="Normal"/>
    <w:uiPriority w:val="99"/>
    <w:semiHidden/>
    <w:unhideWhenUsed/>
    <w:rsid w:val="00CA1F23"/>
    <w:pPr>
      <w:spacing w:before="120"/>
    </w:pPr>
    <w:rPr>
      <w:rFonts w:asciiTheme="majorHAnsi" w:eastAsiaTheme="majorEastAsia" w:hAnsiTheme="majorHAnsi" w:cstheme="majorBidi"/>
      <w:b/>
      <w:bCs/>
      <w:sz w:val="24"/>
      <w:szCs w:val="24"/>
    </w:rPr>
  </w:style>
  <w:style w:type="table" w:styleId="Trameclaire-Accent2">
    <w:name w:val="Light Shading Accent 2"/>
    <w:basedOn w:val="TableauNormal"/>
    <w:uiPriority w:val="60"/>
    <w:semiHidden/>
    <w:unhideWhenUsed/>
    <w:rsid w:val="00CA1F23"/>
    <w:rPr>
      <w:color w:val="9F0E11" w:themeColor="accent2" w:themeShade="BF"/>
      <w:sz w:val="22"/>
      <w:szCs w:val="22"/>
    </w:rPr>
    <w:tblPr>
      <w:tblStyleRowBandSize w:val="1"/>
      <w:tblStyleColBandSize w:val="1"/>
      <w:tblBorders>
        <w:top w:val="single" w:sz="8" w:space="0" w:color="D51317" w:themeColor="accent2"/>
        <w:bottom w:val="single" w:sz="8" w:space="0" w:color="D51317" w:themeColor="accent2"/>
      </w:tblBorders>
    </w:tblPr>
    <w:tblStylePr w:type="firstRow">
      <w:pPr>
        <w:spacing w:before="0" w:after="0" w:line="240" w:lineRule="auto"/>
      </w:pPr>
      <w:rPr>
        <w:b/>
        <w:bCs/>
      </w:rPr>
      <w:tblPr/>
      <w:tcPr>
        <w:tcBorders>
          <w:top w:val="single" w:sz="8" w:space="0" w:color="D51317" w:themeColor="accent2"/>
          <w:left w:val="nil"/>
          <w:bottom w:val="single" w:sz="8" w:space="0" w:color="D51317" w:themeColor="accent2"/>
          <w:right w:val="nil"/>
          <w:insideH w:val="nil"/>
          <w:insideV w:val="nil"/>
        </w:tcBorders>
      </w:tcPr>
    </w:tblStylePr>
    <w:tblStylePr w:type="lastRow">
      <w:pPr>
        <w:spacing w:before="0" w:after="0" w:line="240" w:lineRule="auto"/>
      </w:pPr>
      <w:rPr>
        <w:b/>
        <w:bCs/>
      </w:rPr>
      <w:tblPr/>
      <w:tcPr>
        <w:tcBorders>
          <w:top w:val="single" w:sz="8" w:space="0" w:color="D51317" w:themeColor="accent2"/>
          <w:left w:val="nil"/>
          <w:bottom w:val="single" w:sz="8" w:space="0" w:color="D5131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BFC0" w:themeFill="accent2" w:themeFillTint="3F"/>
      </w:tcPr>
    </w:tblStylePr>
    <w:tblStylePr w:type="band1Horz">
      <w:tblPr/>
      <w:tcPr>
        <w:tcBorders>
          <w:left w:val="nil"/>
          <w:right w:val="nil"/>
          <w:insideH w:val="nil"/>
          <w:insideV w:val="nil"/>
        </w:tcBorders>
        <w:shd w:val="clear" w:color="auto" w:fill="F9BFC0" w:themeFill="accent2" w:themeFillTint="3F"/>
      </w:tcPr>
    </w:tblStylePr>
  </w:style>
  <w:style w:type="table" w:styleId="Trameclaire-Accent3">
    <w:name w:val="Light Shading Accent 3"/>
    <w:basedOn w:val="TableauNormal"/>
    <w:uiPriority w:val="60"/>
    <w:semiHidden/>
    <w:unhideWhenUsed/>
    <w:rsid w:val="00CA1F23"/>
    <w:rPr>
      <w:color w:val="006829" w:themeColor="accent3" w:themeShade="BF"/>
      <w:sz w:val="22"/>
      <w:szCs w:val="22"/>
    </w:rPr>
    <w:tblPr>
      <w:tblStyleRowBandSize w:val="1"/>
      <w:tblStyleColBandSize w:val="1"/>
      <w:tblBorders>
        <w:top w:val="single" w:sz="8" w:space="0" w:color="008B38" w:themeColor="accent3"/>
        <w:bottom w:val="single" w:sz="8" w:space="0" w:color="008B38" w:themeColor="accent3"/>
      </w:tblBorders>
    </w:tblPr>
    <w:tblStylePr w:type="firstRow">
      <w:pPr>
        <w:spacing w:before="0" w:after="0" w:line="240" w:lineRule="auto"/>
      </w:pPr>
      <w:rPr>
        <w:b/>
        <w:bCs/>
      </w:rPr>
      <w:tblPr/>
      <w:tcPr>
        <w:tcBorders>
          <w:top w:val="single" w:sz="8" w:space="0" w:color="008B38" w:themeColor="accent3"/>
          <w:left w:val="nil"/>
          <w:bottom w:val="single" w:sz="8" w:space="0" w:color="008B38" w:themeColor="accent3"/>
          <w:right w:val="nil"/>
          <w:insideH w:val="nil"/>
          <w:insideV w:val="nil"/>
        </w:tcBorders>
      </w:tcPr>
    </w:tblStylePr>
    <w:tblStylePr w:type="lastRow">
      <w:pPr>
        <w:spacing w:before="0" w:after="0" w:line="240" w:lineRule="auto"/>
      </w:pPr>
      <w:rPr>
        <w:b/>
        <w:bCs/>
      </w:rPr>
      <w:tblPr/>
      <w:tcPr>
        <w:tcBorders>
          <w:top w:val="single" w:sz="8" w:space="0" w:color="008B38" w:themeColor="accent3"/>
          <w:left w:val="nil"/>
          <w:bottom w:val="single" w:sz="8" w:space="0" w:color="008B38"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3FFC8" w:themeFill="accent3" w:themeFillTint="3F"/>
      </w:tcPr>
    </w:tblStylePr>
    <w:tblStylePr w:type="band1Horz">
      <w:tblPr/>
      <w:tcPr>
        <w:tcBorders>
          <w:left w:val="nil"/>
          <w:right w:val="nil"/>
          <w:insideH w:val="nil"/>
          <w:insideV w:val="nil"/>
        </w:tcBorders>
        <w:shd w:val="clear" w:color="auto" w:fill="A3FFC8" w:themeFill="accent3" w:themeFillTint="3F"/>
      </w:tcPr>
    </w:tblStylePr>
  </w:style>
  <w:style w:type="table" w:styleId="Trameclaire-Accent4">
    <w:name w:val="Light Shading Accent 4"/>
    <w:basedOn w:val="TableauNormal"/>
    <w:uiPriority w:val="60"/>
    <w:semiHidden/>
    <w:unhideWhenUsed/>
    <w:rsid w:val="00CA1F23"/>
    <w:rPr>
      <w:color w:val="2A7F2C" w:themeColor="accent4" w:themeShade="BF"/>
      <w:sz w:val="22"/>
      <w:szCs w:val="22"/>
    </w:rPr>
    <w:tblPr>
      <w:tblStyleRowBandSize w:val="1"/>
      <w:tblStyleColBandSize w:val="1"/>
      <w:tblBorders>
        <w:top w:val="single" w:sz="8" w:space="0" w:color="38AA3C" w:themeColor="accent4"/>
        <w:bottom w:val="single" w:sz="8" w:space="0" w:color="38AA3C" w:themeColor="accent4"/>
      </w:tblBorders>
    </w:tblPr>
    <w:tblStylePr w:type="firstRow">
      <w:pPr>
        <w:spacing w:before="0" w:after="0" w:line="240" w:lineRule="auto"/>
      </w:pPr>
      <w:rPr>
        <w:b/>
        <w:bCs/>
      </w:rPr>
      <w:tblPr/>
      <w:tcPr>
        <w:tcBorders>
          <w:top w:val="single" w:sz="8" w:space="0" w:color="38AA3C" w:themeColor="accent4"/>
          <w:left w:val="nil"/>
          <w:bottom w:val="single" w:sz="8" w:space="0" w:color="38AA3C" w:themeColor="accent4"/>
          <w:right w:val="nil"/>
          <w:insideH w:val="nil"/>
          <w:insideV w:val="nil"/>
        </w:tcBorders>
      </w:tcPr>
    </w:tblStylePr>
    <w:tblStylePr w:type="lastRow">
      <w:pPr>
        <w:spacing w:before="0" w:after="0" w:line="240" w:lineRule="auto"/>
      </w:pPr>
      <w:rPr>
        <w:b/>
        <w:bCs/>
      </w:rPr>
      <w:tblPr/>
      <w:tcPr>
        <w:tcBorders>
          <w:top w:val="single" w:sz="8" w:space="0" w:color="38AA3C" w:themeColor="accent4"/>
          <w:left w:val="nil"/>
          <w:bottom w:val="single" w:sz="8" w:space="0" w:color="38AA3C"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AEDCB" w:themeFill="accent4" w:themeFillTint="3F"/>
      </w:tcPr>
    </w:tblStylePr>
    <w:tblStylePr w:type="band1Horz">
      <w:tblPr/>
      <w:tcPr>
        <w:tcBorders>
          <w:left w:val="nil"/>
          <w:right w:val="nil"/>
          <w:insideH w:val="nil"/>
          <w:insideV w:val="nil"/>
        </w:tcBorders>
        <w:shd w:val="clear" w:color="auto" w:fill="CAEDCB" w:themeFill="accent4" w:themeFillTint="3F"/>
      </w:tcPr>
    </w:tblStylePr>
  </w:style>
  <w:style w:type="table" w:styleId="Trameclaire-Accent5">
    <w:name w:val="Light Shading Accent 5"/>
    <w:basedOn w:val="TableauNormal"/>
    <w:uiPriority w:val="60"/>
    <w:semiHidden/>
    <w:unhideWhenUsed/>
    <w:rsid w:val="00CA1F23"/>
    <w:rPr>
      <w:color w:val="769A31" w:themeColor="accent5" w:themeShade="BF"/>
      <w:sz w:val="22"/>
      <w:szCs w:val="22"/>
    </w:rPr>
    <w:tblPr>
      <w:tblStyleRowBandSize w:val="1"/>
      <w:tblStyleColBandSize w:val="1"/>
      <w:tblBorders>
        <w:top w:val="single" w:sz="8" w:space="0" w:color="9CC54B" w:themeColor="accent5"/>
        <w:bottom w:val="single" w:sz="8" w:space="0" w:color="9CC54B" w:themeColor="accent5"/>
      </w:tblBorders>
    </w:tblPr>
    <w:tblStylePr w:type="firstRow">
      <w:pPr>
        <w:spacing w:before="0" w:after="0" w:line="240" w:lineRule="auto"/>
      </w:pPr>
      <w:rPr>
        <w:b/>
        <w:bCs/>
      </w:rPr>
      <w:tblPr/>
      <w:tcPr>
        <w:tcBorders>
          <w:top w:val="single" w:sz="8" w:space="0" w:color="9CC54B" w:themeColor="accent5"/>
          <w:left w:val="nil"/>
          <w:bottom w:val="single" w:sz="8" w:space="0" w:color="9CC54B" w:themeColor="accent5"/>
          <w:right w:val="nil"/>
          <w:insideH w:val="nil"/>
          <w:insideV w:val="nil"/>
        </w:tcBorders>
      </w:tcPr>
    </w:tblStylePr>
    <w:tblStylePr w:type="lastRow">
      <w:pPr>
        <w:spacing w:before="0" w:after="0" w:line="240" w:lineRule="auto"/>
      </w:pPr>
      <w:rPr>
        <w:b/>
        <w:bCs/>
      </w:rPr>
      <w:tblPr/>
      <w:tcPr>
        <w:tcBorders>
          <w:top w:val="single" w:sz="8" w:space="0" w:color="9CC54B" w:themeColor="accent5"/>
          <w:left w:val="nil"/>
          <w:bottom w:val="single" w:sz="8" w:space="0" w:color="9CC54B"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F0D2" w:themeFill="accent5" w:themeFillTint="3F"/>
      </w:tcPr>
    </w:tblStylePr>
    <w:tblStylePr w:type="band1Horz">
      <w:tblPr/>
      <w:tcPr>
        <w:tcBorders>
          <w:left w:val="nil"/>
          <w:right w:val="nil"/>
          <w:insideH w:val="nil"/>
          <w:insideV w:val="nil"/>
        </w:tcBorders>
        <w:shd w:val="clear" w:color="auto" w:fill="E6F0D2" w:themeFill="accent5" w:themeFillTint="3F"/>
      </w:tcPr>
    </w:tblStylePr>
  </w:style>
  <w:style w:type="table" w:styleId="Trameclaire-Accent6">
    <w:name w:val="Light Shading Accent 6"/>
    <w:basedOn w:val="TableauNormal"/>
    <w:uiPriority w:val="60"/>
    <w:semiHidden/>
    <w:unhideWhenUsed/>
    <w:rsid w:val="00CA1F23"/>
    <w:rPr>
      <w:color w:val="D578A1" w:themeColor="accent6" w:themeShade="BF"/>
      <w:sz w:val="22"/>
      <w:szCs w:val="22"/>
    </w:rPr>
    <w:tblPr>
      <w:tblStyleRowBandSize w:val="1"/>
      <w:tblStyleColBandSize w:val="1"/>
      <w:tblBorders>
        <w:top w:val="single" w:sz="8" w:space="0" w:color="F0CEDD" w:themeColor="accent6"/>
        <w:bottom w:val="single" w:sz="8" w:space="0" w:color="F0CEDD" w:themeColor="accent6"/>
      </w:tblBorders>
    </w:tblPr>
    <w:tblStylePr w:type="firstRow">
      <w:pPr>
        <w:spacing w:before="0" w:after="0" w:line="240" w:lineRule="auto"/>
      </w:pPr>
      <w:rPr>
        <w:b/>
        <w:bCs/>
      </w:rPr>
      <w:tblPr/>
      <w:tcPr>
        <w:tcBorders>
          <w:top w:val="single" w:sz="8" w:space="0" w:color="F0CEDD" w:themeColor="accent6"/>
          <w:left w:val="nil"/>
          <w:bottom w:val="single" w:sz="8" w:space="0" w:color="F0CEDD" w:themeColor="accent6"/>
          <w:right w:val="nil"/>
          <w:insideH w:val="nil"/>
          <w:insideV w:val="nil"/>
        </w:tcBorders>
      </w:tcPr>
    </w:tblStylePr>
    <w:tblStylePr w:type="lastRow">
      <w:pPr>
        <w:spacing w:before="0" w:after="0" w:line="240" w:lineRule="auto"/>
      </w:pPr>
      <w:rPr>
        <w:b/>
        <w:bCs/>
      </w:rPr>
      <w:tblPr/>
      <w:tcPr>
        <w:tcBorders>
          <w:top w:val="single" w:sz="8" w:space="0" w:color="F0CEDD" w:themeColor="accent6"/>
          <w:left w:val="nil"/>
          <w:bottom w:val="single" w:sz="8" w:space="0" w:color="F0CED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F2F6" w:themeFill="accent6" w:themeFillTint="3F"/>
      </w:tcPr>
    </w:tblStylePr>
    <w:tblStylePr w:type="band1Horz">
      <w:tblPr/>
      <w:tcPr>
        <w:tcBorders>
          <w:left w:val="nil"/>
          <w:right w:val="nil"/>
          <w:insideH w:val="nil"/>
          <w:insideV w:val="nil"/>
        </w:tcBorders>
        <w:shd w:val="clear" w:color="auto" w:fill="FBF2F6" w:themeFill="accent6" w:themeFillTint="3F"/>
      </w:tcPr>
    </w:tblStylePr>
  </w:style>
  <w:style w:type="table" w:styleId="Tramecouleur">
    <w:name w:val="Colorful Shading"/>
    <w:basedOn w:val="TableauNormal"/>
    <w:uiPriority w:val="71"/>
    <w:semiHidden/>
    <w:unhideWhenUsed/>
    <w:rsid w:val="00CA1F23"/>
    <w:rPr>
      <w:color w:val="28499A" w:themeColor="text1"/>
      <w:sz w:val="22"/>
      <w:szCs w:val="22"/>
    </w:rPr>
    <w:tblPr>
      <w:tblStyleRowBandSize w:val="1"/>
      <w:tblStyleColBandSize w:val="1"/>
      <w:tblBorders>
        <w:top w:val="single" w:sz="24" w:space="0" w:color="D51317" w:themeColor="accent2"/>
        <w:left w:val="single" w:sz="4" w:space="0" w:color="28499A" w:themeColor="text1"/>
        <w:bottom w:val="single" w:sz="4" w:space="0" w:color="28499A" w:themeColor="text1"/>
        <w:right w:val="single" w:sz="4" w:space="0" w:color="28499A" w:themeColor="text1"/>
        <w:insideH w:val="single" w:sz="4" w:space="0" w:color="FFFFFF" w:themeColor="background1"/>
        <w:insideV w:val="single" w:sz="4" w:space="0" w:color="FFFFFF" w:themeColor="background1"/>
      </w:tblBorders>
    </w:tblPr>
    <w:tcPr>
      <w:shd w:val="clear" w:color="auto" w:fill="E6EBF8" w:themeFill="text1" w:themeFillTint="19"/>
    </w:tcPr>
    <w:tblStylePr w:type="firstRow">
      <w:rPr>
        <w:b/>
        <w:bCs/>
      </w:rPr>
      <w:tblPr/>
      <w:tcPr>
        <w:tcBorders>
          <w:top w:val="nil"/>
          <w:left w:val="nil"/>
          <w:bottom w:val="single" w:sz="24" w:space="0" w:color="D5131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82B5C" w:themeFill="text1" w:themeFillShade="99"/>
      </w:tcPr>
    </w:tblStylePr>
    <w:tblStylePr w:type="firstCol">
      <w:rPr>
        <w:color w:val="FFFFFF" w:themeColor="background1"/>
      </w:rPr>
      <w:tblPr/>
      <w:tcPr>
        <w:tcBorders>
          <w:top w:val="nil"/>
          <w:left w:val="nil"/>
          <w:bottom w:val="nil"/>
          <w:right w:val="nil"/>
          <w:insideH w:val="single" w:sz="4" w:space="0" w:color="182B5C" w:themeColor="text1" w:themeShade="99"/>
          <w:insideV w:val="nil"/>
        </w:tcBorders>
        <w:shd w:val="clear" w:color="auto" w:fill="182B5C"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E3673" w:themeFill="text1" w:themeFillShade="BF"/>
      </w:tcPr>
    </w:tblStylePr>
    <w:tblStylePr w:type="band1Vert">
      <w:tblPr/>
      <w:tcPr>
        <w:shd w:val="clear" w:color="auto" w:fill="9AAFE5" w:themeFill="text1" w:themeFillTint="66"/>
      </w:tcPr>
    </w:tblStylePr>
    <w:tblStylePr w:type="band1Horz">
      <w:tblPr/>
      <w:tcPr>
        <w:shd w:val="clear" w:color="auto" w:fill="819CDE" w:themeFill="text1" w:themeFillTint="7F"/>
      </w:tcPr>
    </w:tblStylePr>
    <w:tblStylePr w:type="neCell">
      <w:rPr>
        <w:color w:val="28499A" w:themeColor="text1"/>
      </w:rPr>
    </w:tblStylePr>
    <w:tblStylePr w:type="nwCell">
      <w:rPr>
        <w:color w:val="28499A" w:themeColor="text1"/>
      </w:rPr>
    </w:tblStylePr>
  </w:style>
  <w:style w:type="table" w:styleId="Tramecouleur-Accent1">
    <w:name w:val="Colorful Shading Accent 1"/>
    <w:basedOn w:val="TableauNormal"/>
    <w:uiPriority w:val="71"/>
    <w:semiHidden/>
    <w:unhideWhenUsed/>
    <w:rsid w:val="00CA1F23"/>
    <w:rPr>
      <w:color w:val="28499A" w:themeColor="text1"/>
      <w:sz w:val="22"/>
      <w:szCs w:val="22"/>
    </w:rPr>
    <w:tblPr>
      <w:tblStyleRowBandSize w:val="1"/>
      <w:tblStyleColBandSize w:val="1"/>
      <w:tblBorders>
        <w:top w:val="single" w:sz="24" w:space="0" w:color="D51317" w:themeColor="accent2"/>
        <w:left w:val="single" w:sz="4" w:space="0" w:color="FFD618" w:themeColor="accent1"/>
        <w:bottom w:val="single" w:sz="4" w:space="0" w:color="FFD618" w:themeColor="accent1"/>
        <w:right w:val="single" w:sz="4" w:space="0" w:color="FFD618" w:themeColor="accent1"/>
        <w:insideH w:val="single" w:sz="4" w:space="0" w:color="FFFFFF" w:themeColor="background1"/>
        <w:insideV w:val="single" w:sz="4" w:space="0" w:color="FFFFFF" w:themeColor="background1"/>
      </w:tblBorders>
    </w:tblPr>
    <w:tcPr>
      <w:shd w:val="clear" w:color="auto" w:fill="FFFAE8" w:themeFill="accent1" w:themeFillTint="19"/>
    </w:tcPr>
    <w:tblStylePr w:type="firstRow">
      <w:rPr>
        <w:b/>
        <w:bCs/>
      </w:rPr>
      <w:tblPr/>
      <w:tcPr>
        <w:tcBorders>
          <w:top w:val="nil"/>
          <w:left w:val="nil"/>
          <w:bottom w:val="single" w:sz="24" w:space="0" w:color="D5131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78900" w:themeFill="accent1" w:themeFillShade="99"/>
      </w:tcPr>
    </w:tblStylePr>
    <w:tblStylePr w:type="firstCol">
      <w:rPr>
        <w:color w:val="FFFFFF" w:themeColor="background1"/>
      </w:rPr>
      <w:tblPr/>
      <w:tcPr>
        <w:tcBorders>
          <w:top w:val="nil"/>
          <w:left w:val="nil"/>
          <w:bottom w:val="nil"/>
          <w:right w:val="nil"/>
          <w:insideH w:val="single" w:sz="4" w:space="0" w:color="A78900" w:themeColor="accent1" w:themeShade="99"/>
          <w:insideV w:val="nil"/>
        </w:tcBorders>
        <w:shd w:val="clear" w:color="auto" w:fill="A78900"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A78900" w:themeFill="accent1" w:themeFillShade="99"/>
      </w:tcPr>
    </w:tblStylePr>
    <w:tblStylePr w:type="band1Vert">
      <w:tblPr/>
      <w:tcPr>
        <w:shd w:val="clear" w:color="auto" w:fill="FFEEA2" w:themeFill="accent1" w:themeFillTint="66"/>
      </w:tcPr>
    </w:tblStylePr>
    <w:tblStylePr w:type="band1Horz">
      <w:tblPr/>
      <w:tcPr>
        <w:shd w:val="clear" w:color="auto" w:fill="FFEA8B" w:themeFill="accent1" w:themeFillTint="7F"/>
      </w:tcPr>
    </w:tblStylePr>
    <w:tblStylePr w:type="neCell">
      <w:rPr>
        <w:color w:val="28499A" w:themeColor="text1"/>
      </w:rPr>
    </w:tblStylePr>
    <w:tblStylePr w:type="nwCell">
      <w:rPr>
        <w:color w:val="28499A" w:themeColor="text1"/>
      </w:rPr>
    </w:tblStylePr>
  </w:style>
  <w:style w:type="table" w:styleId="Tramecouleur-Accent2">
    <w:name w:val="Colorful Shading Accent 2"/>
    <w:basedOn w:val="TableauNormal"/>
    <w:uiPriority w:val="71"/>
    <w:semiHidden/>
    <w:unhideWhenUsed/>
    <w:rsid w:val="00CA1F23"/>
    <w:rPr>
      <w:color w:val="28499A" w:themeColor="text1"/>
      <w:sz w:val="22"/>
      <w:szCs w:val="22"/>
    </w:rPr>
    <w:tblPr>
      <w:tblStyleRowBandSize w:val="1"/>
      <w:tblStyleColBandSize w:val="1"/>
      <w:tblBorders>
        <w:top w:val="single" w:sz="24" w:space="0" w:color="D51317" w:themeColor="accent2"/>
        <w:left w:val="single" w:sz="4" w:space="0" w:color="D51317" w:themeColor="accent2"/>
        <w:bottom w:val="single" w:sz="4" w:space="0" w:color="D51317" w:themeColor="accent2"/>
        <w:right w:val="single" w:sz="4" w:space="0" w:color="D51317" w:themeColor="accent2"/>
        <w:insideH w:val="single" w:sz="4" w:space="0" w:color="FFFFFF" w:themeColor="background1"/>
        <w:insideV w:val="single" w:sz="4" w:space="0" w:color="FFFFFF" w:themeColor="background1"/>
      </w:tblBorders>
    </w:tblPr>
    <w:tcPr>
      <w:shd w:val="clear" w:color="auto" w:fill="FCE5E6" w:themeFill="accent2" w:themeFillTint="19"/>
    </w:tcPr>
    <w:tblStylePr w:type="firstRow">
      <w:rPr>
        <w:b/>
        <w:bCs/>
      </w:rPr>
      <w:tblPr/>
      <w:tcPr>
        <w:tcBorders>
          <w:top w:val="nil"/>
          <w:left w:val="nil"/>
          <w:bottom w:val="single" w:sz="24" w:space="0" w:color="D5131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F0B0D" w:themeFill="accent2" w:themeFillShade="99"/>
      </w:tcPr>
    </w:tblStylePr>
    <w:tblStylePr w:type="firstCol">
      <w:rPr>
        <w:color w:val="FFFFFF" w:themeColor="background1"/>
      </w:rPr>
      <w:tblPr/>
      <w:tcPr>
        <w:tcBorders>
          <w:top w:val="nil"/>
          <w:left w:val="nil"/>
          <w:bottom w:val="nil"/>
          <w:right w:val="nil"/>
          <w:insideH w:val="single" w:sz="4" w:space="0" w:color="7F0B0D" w:themeColor="accent2" w:themeShade="99"/>
          <w:insideV w:val="nil"/>
        </w:tcBorders>
        <w:shd w:val="clear" w:color="auto" w:fill="7F0B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F0B0D" w:themeFill="accent2" w:themeFillShade="99"/>
      </w:tcPr>
    </w:tblStylePr>
    <w:tblStylePr w:type="band1Vert">
      <w:tblPr/>
      <w:tcPr>
        <w:shd w:val="clear" w:color="auto" w:fill="F6989A" w:themeFill="accent2" w:themeFillTint="66"/>
      </w:tcPr>
    </w:tblStylePr>
    <w:tblStylePr w:type="band1Horz">
      <w:tblPr/>
      <w:tcPr>
        <w:shd w:val="clear" w:color="auto" w:fill="F37F81" w:themeFill="accent2" w:themeFillTint="7F"/>
      </w:tcPr>
    </w:tblStylePr>
    <w:tblStylePr w:type="neCell">
      <w:rPr>
        <w:color w:val="28499A" w:themeColor="text1"/>
      </w:rPr>
    </w:tblStylePr>
    <w:tblStylePr w:type="nwCell">
      <w:rPr>
        <w:color w:val="28499A" w:themeColor="text1"/>
      </w:rPr>
    </w:tblStylePr>
  </w:style>
  <w:style w:type="table" w:styleId="Tramecouleur-Accent3">
    <w:name w:val="Colorful Shading Accent 3"/>
    <w:basedOn w:val="TableauNormal"/>
    <w:uiPriority w:val="71"/>
    <w:semiHidden/>
    <w:unhideWhenUsed/>
    <w:rsid w:val="00CA1F23"/>
    <w:rPr>
      <w:color w:val="28499A" w:themeColor="text1"/>
      <w:sz w:val="22"/>
      <w:szCs w:val="22"/>
    </w:rPr>
    <w:tblPr>
      <w:tblStyleRowBandSize w:val="1"/>
      <w:tblStyleColBandSize w:val="1"/>
      <w:tblBorders>
        <w:top w:val="single" w:sz="24" w:space="0" w:color="38AA3C" w:themeColor="accent4"/>
        <w:left w:val="single" w:sz="4" w:space="0" w:color="008B38" w:themeColor="accent3"/>
        <w:bottom w:val="single" w:sz="4" w:space="0" w:color="008B38" w:themeColor="accent3"/>
        <w:right w:val="single" w:sz="4" w:space="0" w:color="008B38" w:themeColor="accent3"/>
        <w:insideH w:val="single" w:sz="4" w:space="0" w:color="FFFFFF" w:themeColor="background1"/>
        <w:insideV w:val="single" w:sz="4" w:space="0" w:color="FFFFFF" w:themeColor="background1"/>
      </w:tblBorders>
    </w:tblPr>
    <w:tcPr>
      <w:shd w:val="clear" w:color="auto" w:fill="DAFFE9" w:themeFill="accent3" w:themeFillTint="19"/>
    </w:tcPr>
    <w:tblStylePr w:type="firstRow">
      <w:rPr>
        <w:b/>
        <w:bCs/>
      </w:rPr>
      <w:tblPr/>
      <w:tcPr>
        <w:tcBorders>
          <w:top w:val="nil"/>
          <w:left w:val="nil"/>
          <w:bottom w:val="single" w:sz="24" w:space="0" w:color="38AA3C"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321" w:themeFill="accent3" w:themeFillShade="99"/>
      </w:tcPr>
    </w:tblStylePr>
    <w:tblStylePr w:type="firstCol">
      <w:rPr>
        <w:color w:val="FFFFFF" w:themeColor="background1"/>
      </w:rPr>
      <w:tblPr/>
      <w:tcPr>
        <w:tcBorders>
          <w:top w:val="nil"/>
          <w:left w:val="nil"/>
          <w:bottom w:val="nil"/>
          <w:right w:val="nil"/>
          <w:insideH w:val="single" w:sz="4" w:space="0" w:color="005321" w:themeColor="accent3" w:themeShade="99"/>
          <w:insideV w:val="nil"/>
        </w:tcBorders>
        <w:shd w:val="clear" w:color="auto" w:fill="005321"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5321" w:themeFill="accent3" w:themeFillShade="99"/>
      </w:tcPr>
    </w:tblStylePr>
    <w:tblStylePr w:type="band1Vert">
      <w:tblPr/>
      <w:tcPr>
        <w:shd w:val="clear" w:color="auto" w:fill="6AFFA5" w:themeFill="accent3" w:themeFillTint="66"/>
      </w:tcPr>
    </w:tblStylePr>
    <w:tblStylePr w:type="band1Horz">
      <w:tblPr/>
      <w:tcPr>
        <w:shd w:val="clear" w:color="auto" w:fill="46FF90" w:themeFill="accent3" w:themeFillTint="7F"/>
      </w:tcPr>
    </w:tblStylePr>
  </w:style>
  <w:style w:type="table" w:styleId="Tramecouleur-Accent5">
    <w:name w:val="Colorful Shading Accent 5"/>
    <w:basedOn w:val="TableauNormal"/>
    <w:uiPriority w:val="71"/>
    <w:semiHidden/>
    <w:unhideWhenUsed/>
    <w:rsid w:val="00CA1F23"/>
    <w:rPr>
      <w:color w:val="28499A" w:themeColor="text1"/>
      <w:sz w:val="22"/>
      <w:szCs w:val="22"/>
    </w:rPr>
    <w:tblPr>
      <w:tblStyleRowBandSize w:val="1"/>
      <w:tblStyleColBandSize w:val="1"/>
      <w:tblBorders>
        <w:top w:val="single" w:sz="24" w:space="0" w:color="F0CEDD" w:themeColor="accent6"/>
        <w:left w:val="single" w:sz="4" w:space="0" w:color="9CC54B" w:themeColor="accent5"/>
        <w:bottom w:val="single" w:sz="4" w:space="0" w:color="9CC54B" w:themeColor="accent5"/>
        <w:right w:val="single" w:sz="4" w:space="0" w:color="9CC54B" w:themeColor="accent5"/>
        <w:insideH w:val="single" w:sz="4" w:space="0" w:color="FFFFFF" w:themeColor="background1"/>
        <w:insideV w:val="single" w:sz="4" w:space="0" w:color="FFFFFF" w:themeColor="background1"/>
      </w:tblBorders>
    </w:tblPr>
    <w:tcPr>
      <w:shd w:val="clear" w:color="auto" w:fill="F5F9ED" w:themeFill="accent5" w:themeFillTint="19"/>
    </w:tcPr>
    <w:tblStylePr w:type="firstRow">
      <w:rPr>
        <w:b/>
        <w:bCs/>
      </w:rPr>
      <w:tblPr/>
      <w:tcPr>
        <w:tcBorders>
          <w:top w:val="nil"/>
          <w:left w:val="nil"/>
          <w:bottom w:val="single" w:sz="24" w:space="0" w:color="F0CEDD"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F7B27" w:themeFill="accent5" w:themeFillShade="99"/>
      </w:tcPr>
    </w:tblStylePr>
    <w:tblStylePr w:type="firstCol">
      <w:rPr>
        <w:color w:val="FFFFFF" w:themeColor="background1"/>
      </w:rPr>
      <w:tblPr/>
      <w:tcPr>
        <w:tcBorders>
          <w:top w:val="nil"/>
          <w:left w:val="nil"/>
          <w:bottom w:val="nil"/>
          <w:right w:val="nil"/>
          <w:insideH w:val="single" w:sz="4" w:space="0" w:color="5F7B27" w:themeColor="accent5" w:themeShade="99"/>
          <w:insideV w:val="nil"/>
        </w:tcBorders>
        <w:shd w:val="clear" w:color="auto" w:fill="5F7B27"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F7B27" w:themeFill="accent5" w:themeFillShade="99"/>
      </w:tcPr>
    </w:tblStylePr>
    <w:tblStylePr w:type="band1Vert">
      <w:tblPr/>
      <w:tcPr>
        <w:shd w:val="clear" w:color="auto" w:fill="D7E7B6" w:themeFill="accent5" w:themeFillTint="66"/>
      </w:tcPr>
    </w:tblStylePr>
    <w:tblStylePr w:type="band1Horz">
      <w:tblPr/>
      <w:tcPr>
        <w:shd w:val="clear" w:color="auto" w:fill="CDE2A5" w:themeFill="accent5" w:themeFillTint="7F"/>
      </w:tcPr>
    </w:tblStylePr>
    <w:tblStylePr w:type="neCell">
      <w:rPr>
        <w:color w:val="28499A" w:themeColor="text1"/>
      </w:rPr>
    </w:tblStylePr>
    <w:tblStylePr w:type="nwCell">
      <w:rPr>
        <w:color w:val="28499A" w:themeColor="text1"/>
      </w:rPr>
    </w:tblStylePr>
  </w:style>
  <w:style w:type="table" w:styleId="Tramecouleur-Accent6">
    <w:name w:val="Colorful Shading Accent 6"/>
    <w:basedOn w:val="TableauNormal"/>
    <w:uiPriority w:val="71"/>
    <w:semiHidden/>
    <w:unhideWhenUsed/>
    <w:rsid w:val="00CA1F23"/>
    <w:rPr>
      <w:color w:val="28499A" w:themeColor="text1"/>
      <w:sz w:val="22"/>
      <w:szCs w:val="22"/>
    </w:rPr>
    <w:tblPr>
      <w:tblStyleRowBandSize w:val="1"/>
      <w:tblStyleColBandSize w:val="1"/>
      <w:tblBorders>
        <w:top w:val="single" w:sz="24" w:space="0" w:color="9CC54B" w:themeColor="accent5"/>
        <w:left w:val="single" w:sz="4" w:space="0" w:color="F0CEDD" w:themeColor="accent6"/>
        <w:bottom w:val="single" w:sz="4" w:space="0" w:color="F0CEDD" w:themeColor="accent6"/>
        <w:right w:val="single" w:sz="4" w:space="0" w:color="F0CEDD" w:themeColor="accent6"/>
        <w:insideH w:val="single" w:sz="4" w:space="0" w:color="FFFFFF" w:themeColor="background1"/>
        <w:insideV w:val="single" w:sz="4" w:space="0" w:color="FFFFFF" w:themeColor="background1"/>
      </w:tblBorders>
    </w:tblPr>
    <w:tcPr>
      <w:shd w:val="clear" w:color="auto" w:fill="FDFAFB" w:themeFill="accent6" w:themeFillTint="19"/>
    </w:tcPr>
    <w:tblStylePr w:type="firstRow">
      <w:rPr>
        <w:b/>
        <w:bCs/>
      </w:rPr>
      <w:tblPr/>
      <w:tcPr>
        <w:tcBorders>
          <w:top w:val="nil"/>
          <w:left w:val="nil"/>
          <w:bottom w:val="single" w:sz="24" w:space="0" w:color="9CC54B"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C6457D" w:themeFill="accent6" w:themeFillShade="99"/>
      </w:tcPr>
    </w:tblStylePr>
    <w:tblStylePr w:type="firstCol">
      <w:rPr>
        <w:color w:val="FFFFFF" w:themeColor="background1"/>
      </w:rPr>
      <w:tblPr/>
      <w:tcPr>
        <w:tcBorders>
          <w:top w:val="nil"/>
          <w:left w:val="nil"/>
          <w:bottom w:val="nil"/>
          <w:right w:val="nil"/>
          <w:insideH w:val="single" w:sz="4" w:space="0" w:color="C6457D" w:themeColor="accent6" w:themeShade="99"/>
          <w:insideV w:val="nil"/>
        </w:tcBorders>
        <w:shd w:val="clear" w:color="auto" w:fill="C6457D"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C6457D" w:themeFill="accent6" w:themeFillShade="99"/>
      </w:tcPr>
    </w:tblStylePr>
    <w:tblStylePr w:type="band1Vert">
      <w:tblPr/>
      <w:tcPr>
        <w:shd w:val="clear" w:color="auto" w:fill="F9EBF1" w:themeFill="accent6" w:themeFillTint="66"/>
      </w:tcPr>
    </w:tblStylePr>
    <w:tblStylePr w:type="band1Horz">
      <w:tblPr/>
      <w:tcPr>
        <w:shd w:val="clear" w:color="auto" w:fill="F7E6ED" w:themeFill="accent6" w:themeFillTint="7F"/>
      </w:tcPr>
    </w:tblStylePr>
    <w:tblStylePr w:type="neCell">
      <w:rPr>
        <w:color w:val="28499A" w:themeColor="text1"/>
      </w:rPr>
    </w:tblStylePr>
    <w:tblStylePr w:type="nwCell">
      <w:rPr>
        <w:color w:val="28499A" w:themeColor="text1"/>
      </w:rPr>
    </w:tblStylePr>
  </w:style>
  <w:style w:type="table" w:styleId="Tramecouleur-Accent4">
    <w:name w:val="Colorful Shading Accent 4"/>
    <w:basedOn w:val="TableauNormal"/>
    <w:uiPriority w:val="71"/>
    <w:semiHidden/>
    <w:unhideWhenUsed/>
    <w:rsid w:val="00CA1F23"/>
    <w:rPr>
      <w:color w:val="28499A" w:themeColor="text1"/>
      <w:sz w:val="22"/>
      <w:szCs w:val="22"/>
    </w:rPr>
    <w:tblPr>
      <w:tblStyleRowBandSize w:val="1"/>
      <w:tblStyleColBandSize w:val="1"/>
      <w:tblBorders>
        <w:top w:val="single" w:sz="24" w:space="0" w:color="008B38" w:themeColor="accent3"/>
        <w:left w:val="single" w:sz="4" w:space="0" w:color="38AA3C" w:themeColor="accent4"/>
        <w:bottom w:val="single" w:sz="4" w:space="0" w:color="38AA3C" w:themeColor="accent4"/>
        <w:right w:val="single" w:sz="4" w:space="0" w:color="38AA3C" w:themeColor="accent4"/>
        <w:insideH w:val="single" w:sz="4" w:space="0" w:color="FFFFFF" w:themeColor="background1"/>
        <w:insideV w:val="single" w:sz="4" w:space="0" w:color="FFFFFF" w:themeColor="background1"/>
      </w:tblBorders>
    </w:tblPr>
    <w:tcPr>
      <w:shd w:val="clear" w:color="auto" w:fill="E9F8EA" w:themeFill="accent4" w:themeFillTint="19"/>
    </w:tcPr>
    <w:tblStylePr w:type="firstRow">
      <w:rPr>
        <w:b/>
        <w:bCs/>
      </w:rPr>
      <w:tblPr/>
      <w:tcPr>
        <w:tcBorders>
          <w:top w:val="nil"/>
          <w:left w:val="nil"/>
          <w:bottom w:val="single" w:sz="24" w:space="0" w:color="008B38"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16523" w:themeFill="accent4" w:themeFillShade="99"/>
      </w:tcPr>
    </w:tblStylePr>
    <w:tblStylePr w:type="firstCol">
      <w:rPr>
        <w:color w:val="FFFFFF" w:themeColor="background1"/>
      </w:rPr>
      <w:tblPr/>
      <w:tcPr>
        <w:tcBorders>
          <w:top w:val="nil"/>
          <w:left w:val="nil"/>
          <w:bottom w:val="nil"/>
          <w:right w:val="nil"/>
          <w:insideH w:val="single" w:sz="4" w:space="0" w:color="216523" w:themeColor="accent4" w:themeShade="99"/>
          <w:insideV w:val="nil"/>
        </w:tcBorders>
        <w:shd w:val="clear" w:color="auto" w:fill="216523"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216523" w:themeFill="accent4" w:themeFillShade="99"/>
      </w:tcPr>
    </w:tblStylePr>
    <w:tblStylePr w:type="band1Vert">
      <w:tblPr/>
      <w:tcPr>
        <w:shd w:val="clear" w:color="auto" w:fill="A9E2AB" w:themeFill="accent4" w:themeFillTint="66"/>
      </w:tcPr>
    </w:tblStylePr>
    <w:tblStylePr w:type="band1Horz">
      <w:tblPr/>
      <w:tcPr>
        <w:shd w:val="clear" w:color="auto" w:fill="94DC96" w:themeFill="accent4" w:themeFillTint="7F"/>
      </w:tcPr>
    </w:tblStylePr>
    <w:tblStylePr w:type="neCell">
      <w:rPr>
        <w:color w:val="28499A" w:themeColor="text1"/>
      </w:rPr>
    </w:tblStylePr>
    <w:tblStylePr w:type="nwCell">
      <w:rPr>
        <w:color w:val="28499A" w:themeColor="text1"/>
      </w:rPr>
    </w:tblStylePr>
  </w:style>
  <w:style w:type="table" w:styleId="Tramemoyenne1">
    <w:name w:val="Medium Shading 1"/>
    <w:basedOn w:val="TableauNormal"/>
    <w:uiPriority w:val="63"/>
    <w:semiHidden/>
    <w:unhideWhenUsed/>
    <w:rsid w:val="00CA1F23"/>
    <w:rPr>
      <w:sz w:val="22"/>
      <w:szCs w:val="22"/>
    </w:rPr>
    <w:tblPr>
      <w:tblStyleRowBandSize w:val="1"/>
      <w:tblStyleColBandSize w:val="1"/>
      <w:tblBorders>
        <w:top w:val="single" w:sz="8" w:space="0" w:color="426ACE" w:themeColor="text1" w:themeTint="BF"/>
        <w:left w:val="single" w:sz="8" w:space="0" w:color="426ACE" w:themeColor="text1" w:themeTint="BF"/>
        <w:bottom w:val="single" w:sz="8" w:space="0" w:color="426ACE" w:themeColor="text1" w:themeTint="BF"/>
        <w:right w:val="single" w:sz="8" w:space="0" w:color="426ACE" w:themeColor="text1" w:themeTint="BF"/>
        <w:insideH w:val="single" w:sz="8" w:space="0" w:color="426ACE" w:themeColor="text1" w:themeTint="BF"/>
      </w:tblBorders>
    </w:tblPr>
    <w:tblStylePr w:type="firstRow">
      <w:pPr>
        <w:spacing w:before="0" w:after="0" w:line="240" w:lineRule="auto"/>
      </w:pPr>
      <w:rPr>
        <w:b/>
        <w:bCs/>
        <w:color w:val="FFFFFF" w:themeColor="background1"/>
      </w:rPr>
      <w:tblPr/>
      <w:tcPr>
        <w:tcBorders>
          <w:top w:val="single" w:sz="8" w:space="0" w:color="426ACE" w:themeColor="text1" w:themeTint="BF"/>
          <w:left w:val="single" w:sz="8" w:space="0" w:color="426ACE" w:themeColor="text1" w:themeTint="BF"/>
          <w:bottom w:val="single" w:sz="8" w:space="0" w:color="426ACE" w:themeColor="text1" w:themeTint="BF"/>
          <w:right w:val="single" w:sz="8" w:space="0" w:color="426ACE" w:themeColor="text1" w:themeTint="BF"/>
          <w:insideH w:val="nil"/>
          <w:insideV w:val="nil"/>
        </w:tcBorders>
        <w:shd w:val="clear" w:color="auto" w:fill="28499A" w:themeFill="text1"/>
      </w:tcPr>
    </w:tblStylePr>
    <w:tblStylePr w:type="lastRow">
      <w:pPr>
        <w:spacing w:before="0" w:after="0" w:line="240" w:lineRule="auto"/>
      </w:pPr>
      <w:rPr>
        <w:b/>
        <w:bCs/>
      </w:rPr>
      <w:tblPr/>
      <w:tcPr>
        <w:tcBorders>
          <w:top w:val="double" w:sz="6" w:space="0" w:color="426ACE" w:themeColor="text1" w:themeTint="BF"/>
          <w:left w:val="single" w:sz="8" w:space="0" w:color="426ACE" w:themeColor="text1" w:themeTint="BF"/>
          <w:bottom w:val="single" w:sz="8" w:space="0" w:color="426ACE" w:themeColor="text1" w:themeTint="BF"/>
          <w:right w:val="single" w:sz="8" w:space="0" w:color="426ACE" w:themeColor="text1" w:themeTint="BF"/>
          <w:insideH w:val="nil"/>
          <w:insideV w:val="nil"/>
        </w:tcBorders>
      </w:tcPr>
    </w:tblStylePr>
    <w:tblStylePr w:type="firstCol">
      <w:rPr>
        <w:b/>
        <w:bCs/>
      </w:rPr>
    </w:tblStylePr>
    <w:tblStylePr w:type="lastCol">
      <w:rPr>
        <w:b/>
        <w:bCs/>
      </w:rPr>
    </w:tblStylePr>
    <w:tblStylePr w:type="band1Vert">
      <w:tblPr/>
      <w:tcPr>
        <w:shd w:val="clear" w:color="auto" w:fill="C0CDEF" w:themeFill="text1" w:themeFillTint="3F"/>
      </w:tcPr>
    </w:tblStylePr>
    <w:tblStylePr w:type="band1Horz">
      <w:tblPr/>
      <w:tcPr>
        <w:tcBorders>
          <w:insideH w:val="nil"/>
          <w:insideV w:val="nil"/>
        </w:tcBorders>
        <w:shd w:val="clear" w:color="auto" w:fill="C0CDEF" w:themeFill="text1" w:themeFillTint="3F"/>
      </w:tcPr>
    </w:tblStylePr>
    <w:tblStylePr w:type="band2Horz">
      <w:tblPr/>
      <w:tcPr>
        <w:tcBorders>
          <w:insideH w:val="nil"/>
          <w:insideV w:val="nil"/>
        </w:tcBorders>
      </w:tcPr>
    </w:tblStylePr>
  </w:style>
  <w:style w:type="table" w:styleId="Tramemoyenne1-Accent1">
    <w:name w:val="Medium Shading 1 Accent 1"/>
    <w:basedOn w:val="TableauNormal"/>
    <w:uiPriority w:val="63"/>
    <w:semiHidden/>
    <w:unhideWhenUsed/>
    <w:rsid w:val="00CA1F23"/>
    <w:rPr>
      <w:sz w:val="22"/>
      <w:szCs w:val="22"/>
    </w:rPr>
    <w:tblPr>
      <w:tblStyleRowBandSize w:val="1"/>
      <w:tblStyleColBandSize w:val="1"/>
      <w:tblBorders>
        <w:top w:val="single" w:sz="8" w:space="0" w:color="FFDF51" w:themeColor="accent1" w:themeTint="BF"/>
        <w:left w:val="single" w:sz="8" w:space="0" w:color="FFDF51" w:themeColor="accent1" w:themeTint="BF"/>
        <w:bottom w:val="single" w:sz="8" w:space="0" w:color="FFDF51" w:themeColor="accent1" w:themeTint="BF"/>
        <w:right w:val="single" w:sz="8" w:space="0" w:color="FFDF51" w:themeColor="accent1" w:themeTint="BF"/>
        <w:insideH w:val="single" w:sz="8" w:space="0" w:color="FFDF51" w:themeColor="accent1" w:themeTint="BF"/>
      </w:tblBorders>
    </w:tblPr>
    <w:tblStylePr w:type="firstRow">
      <w:pPr>
        <w:spacing w:before="0" w:after="0" w:line="240" w:lineRule="auto"/>
      </w:pPr>
      <w:rPr>
        <w:b/>
        <w:bCs/>
        <w:color w:val="FFFFFF" w:themeColor="background1"/>
      </w:rPr>
      <w:tblPr/>
      <w:tcPr>
        <w:tcBorders>
          <w:top w:val="single" w:sz="8" w:space="0" w:color="FFDF51" w:themeColor="accent1" w:themeTint="BF"/>
          <w:left w:val="single" w:sz="8" w:space="0" w:color="FFDF51" w:themeColor="accent1" w:themeTint="BF"/>
          <w:bottom w:val="single" w:sz="8" w:space="0" w:color="FFDF51" w:themeColor="accent1" w:themeTint="BF"/>
          <w:right w:val="single" w:sz="8" w:space="0" w:color="FFDF51" w:themeColor="accent1" w:themeTint="BF"/>
          <w:insideH w:val="nil"/>
          <w:insideV w:val="nil"/>
        </w:tcBorders>
        <w:shd w:val="clear" w:color="auto" w:fill="FFD618" w:themeFill="accent1"/>
      </w:tcPr>
    </w:tblStylePr>
    <w:tblStylePr w:type="lastRow">
      <w:pPr>
        <w:spacing w:before="0" w:after="0" w:line="240" w:lineRule="auto"/>
      </w:pPr>
      <w:rPr>
        <w:b/>
        <w:bCs/>
      </w:rPr>
      <w:tblPr/>
      <w:tcPr>
        <w:tcBorders>
          <w:top w:val="double" w:sz="6" w:space="0" w:color="FFDF51" w:themeColor="accent1" w:themeTint="BF"/>
          <w:left w:val="single" w:sz="8" w:space="0" w:color="FFDF51" w:themeColor="accent1" w:themeTint="BF"/>
          <w:bottom w:val="single" w:sz="8" w:space="0" w:color="FFDF51" w:themeColor="accent1" w:themeTint="BF"/>
          <w:right w:val="single" w:sz="8" w:space="0" w:color="FFDF51" w:themeColor="accent1" w:themeTint="BF"/>
          <w:insideH w:val="nil"/>
          <w:insideV w:val="nil"/>
        </w:tcBorders>
      </w:tcPr>
    </w:tblStylePr>
    <w:tblStylePr w:type="firstCol">
      <w:rPr>
        <w:b/>
        <w:bCs/>
      </w:rPr>
    </w:tblStylePr>
    <w:tblStylePr w:type="lastCol">
      <w:rPr>
        <w:b/>
        <w:bCs/>
      </w:rPr>
    </w:tblStylePr>
    <w:tblStylePr w:type="band1Vert">
      <w:tblPr/>
      <w:tcPr>
        <w:shd w:val="clear" w:color="auto" w:fill="FFF4C5" w:themeFill="accent1" w:themeFillTint="3F"/>
      </w:tcPr>
    </w:tblStylePr>
    <w:tblStylePr w:type="band1Horz">
      <w:tblPr/>
      <w:tcPr>
        <w:tcBorders>
          <w:insideH w:val="nil"/>
          <w:insideV w:val="nil"/>
        </w:tcBorders>
        <w:shd w:val="clear" w:color="auto" w:fill="FFF4C5" w:themeFill="accent1" w:themeFillTint="3F"/>
      </w:tcPr>
    </w:tblStylePr>
    <w:tblStylePr w:type="band2Horz">
      <w:tblPr/>
      <w:tcPr>
        <w:tcBorders>
          <w:insideH w:val="nil"/>
          <w:insideV w:val="nil"/>
        </w:tcBorders>
      </w:tcPr>
    </w:tblStylePr>
  </w:style>
  <w:style w:type="table" w:styleId="Tramemoyenne1-Accent2">
    <w:name w:val="Medium Shading 1 Accent 2"/>
    <w:basedOn w:val="TableauNormal"/>
    <w:uiPriority w:val="63"/>
    <w:semiHidden/>
    <w:unhideWhenUsed/>
    <w:rsid w:val="00CA1F23"/>
    <w:rPr>
      <w:sz w:val="22"/>
      <w:szCs w:val="22"/>
    </w:rPr>
    <w:tblPr>
      <w:tblStyleRowBandSize w:val="1"/>
      <w:tblStyleColBandSize w:val="1"/>
      <w:tblBorders>
        <w:top w:val="single" w:sz="8" w:space="0" w:color="EE3F43" w:themeColor="accent2" w:themeTint="BF"/>
        <w:left w:val="single" w:sz="8" w:space="0" w:color="EE3F43" w:themeColor="accent2" w:themeTint="BF"/>
        <w:bottom w:val="single" w:sz="8" w:space="0" w:color="EE3F43" w:themeColor="accent2" w:themeTint="BF"/>
        <w:right w:val="single" w:sz="8" w:space="0" w:color="EE3F43" w:themeColor="accent2" w:themeTint="BF"/>
        <w:insideH w:val="single" w:sz="8" w:space="0" w:color="EE3F43" w:themeColor="accent2" w:themeTint="BF"/>
      </w:tblBorders>
    </w:tblPr>
    <w:tblStylePr w:type="firstRow">
      <w:pPr>
        <w:spacing w:before="0" w:after="0" w:line="240" w:lineRule="auto"/>
      </w:pPr>
      <w:rPr>
        <w:b/>
        <w:bCs/>
        <w:color w:val="FFFFFF" w:themeColor="background1"/>
      </w:rPr>
      <w:tblPr/>
      <w:tcPr>
        <w:tcBorders>
          <w:top w:val="single" w:sz="8" w:space="0" w:color="EE3F43" w:themeColor="accent2" w:themeTint="BF"/>
          <w:left w:val="single" w:sz="8" w:space="0" w:color="EE3F43" w:themeColor="accent2" w:themeTint="BF"/>
          <w:bottom w:val="single" w:sz="8" w:space="0" w:color="EE3F43" w:themeColor="accent2" w:themeTint="BF"/>
          <w:right w:val="single" w:sz="8" w:space="0" w:color="EE3F43" w:themeColor="accent2" w:themeTint="BF"/>
          <w:insideH w:val="nil"/>
          <w:insideV w:val="nil"/>
        </w:tcBorders>
        <w:shd w:val="clear" w:color="auto" w:fill="D51317" w:themeFill="accent2"/>
      </w:tcPr>
    </w:tblStylePr>
    <w:tblStylePr w:type="lastRow">
      <w:pPr>
        <w:spacing w:before="0" w:after="0" w:line="240" w:lineRule="auto"/>
      </w:pPr>
      <w:rPr>
        <w:b/>
        <w:bCs/>
      </w:rPr>
      <w:tblPr/>
      <w:tcPr>
        <w:tcBorders>
          <w:top w:val="double" w:sz="6" w:space="0" w:color="EE3F43" w:themeColor="accent2" w:themeTint="BF"/>
          <w:left w:val="single" w:sz="8" w:space="0" w:color="EE3F43" w:themeColor="accent2" w:themeTint="BF"/>
          <w:bottom w:val="single" w:sz="8" w:space="0" w:color="EE3F43" w:themeColor="accent2" w:themeTint="BF"/>
          <w:right w:val="single" w:sz="8" w:space="0" w:color="EE3F43" w:themeColor="accent2" w:themeTint="BF"/>
          <w:insideH w:val="nil"/>
          <w:insideV w:val="nil"/>
        </w:tcBorders>
      </w:tcPr>
    </w:tblStylePr>
    <w:tblStylePr w:type="firstCol">
      <w:rPr>
        <w:b/>
        <w:bCs/>
      </w:rPr>
    </w:tblStylePr>
    <w:tblStylePr w:type="lastCol">
      <w:rPr>
        <w:b/>
        <w:bCs/>
      </w:rPr>
    </w:tblStylePr>
    <w:tblStylePr w:type="band1Vert">
      <w:tblPr/>
      <w:tcPr>
        <w:shd w:val="clear" w:color="auto" w:fill="F9BFC0" w:themeFill="accent2" w:themeFillTint="3F"/>
      </w:tcPr>
    </w:tblStylePr>
    <w:tblStylePr w:type="band1Horz">
      <w:tblPr/>
      <w:tcPr>
        <w:tcBorders>
          <w:insideH w:val="nil"/>
          <w:insideV w:val="nil"/>
        </w:tcBorders>
        <w:shd w:val="clear" w:color="auto" w:fill="F9BFC0" w:themeFill="accent2" w:themeFillTint="3F"/>
      </w:tcPr>
    </w:tblStylePr>
    <w:tblStylePr w:type="band2Horz">
      <w:tblPr/>
      <w:tcPr>
        <w:tcBorders>
          <w:insideH w:val="nil"/>
          <w:insideV w:val="nil"/>
        </w:tcBorders>
      </w:tcPr>
    </w:tblStylePr>
  </w:style>
  <w:style w:type="table" w:styleId="Tramemoyenne1-Accent3">
    <w:name w:val="Medium Shading 1 Accent 3"/>
    <w:basedOn w:val="TableauNormal"/>
    <w:uiPriority w:val="63"/>
    <w:semiHidden/>
    <w:unhideWhenUsed/>
    <w:rsid w:val="00CA1F23"/>
    <w:rPr>
      <w:sz w:val="22"/>
      <w:szCs w:val="22"/>
    </w:rPr>
    <w:tblPr>
      <w:tblStyleRowBandSize w:val="1"/>
      <w:tblStyleColBandSize w:val="1"/>
      <w:tblBorders>
        <w:top w:val="single" w:sz="8" w:space="0" w:color="00E85C" w:themeColor="accent3" w:themeTint="BF"/>
        <w:left w:val="single" w:sz="8" w:space="0" w:color="00E85C" w:themeColor="accent3" w:themeTint="BF"/>
        <w:bottom w:val="single" w:sz="8" w:space="0" w:color="00E85C" w:themeColor="accent3" w:themeTint="BF"/>
        <w:right w:val="single" w:sz="8" w:space="0" w:color="00E85C" w:themeColor="accent3" w:themeTint="BF"/>
        <w:insideH w:val="single" w:sz="8" w:space="0" w:color="00E85C" w:themeColor="accent3" w:themeTint="BF"/>
      </w:tblBorders>
    </w:tblPr>
    <w:tblStylePr w:type="firstRow">
      <w:pPr>
        <w:spacing w:before="0" w:after="0" w:line="240" w:lineRule="auto"/>
      </w:pPr>
      <w:rPr>
        <w:b/>
        <w:bCs/>
        <w:color w:val="FFFFFF" w:themeColor="background1"/>
      </w:rPr>
      <w:tblPr/>
      <w:tcPr>
        <w:tcBorders>
          <w:top w:val="single" w:sz="8" w:space="0" w:color="00E85C" w:themeColor="accent3" w:themeTint="BF"/>
          <w:left w:val="single" w:sz="8" w:space="0" w:color="00E85C" w:themeColor="accent3" w:themeTint="BF"/>
          <w:bottom w:val="single" w:sz="8" w:space="0" w:color="00E85C" w:themeColor="accent3" w:themeTint="BF"/>
          <w:right w:val="single" w:sz="8" w:space="0" w:color="00E85C" w:themeColor="accent3" w:themeTint="BF"/>
          <w:insideH w:val="nil"/>
          <w:insideV w:val="nil"/>
        </w:tcBorders>
        <w:shd w:val="clear" w:color="auto" w:fill="008B38" w:themeFill="accent3"/>
      </w:tcPr>
    </w:tblStylePr>
    <w:tblStylePr w:type="lastRow">
      <w:pPr>
        <w:spacing w:before="0" w:after="0" w:line="240" w:lineRule="auto"/>
      </w:pPr>
      <w:rPr>
        <w:b/>
        <w:bCs/>
      </w:rPr>
      <w:tblPr/>
      <w:tcPr>
        <w:tcBorders>
          <w:top w:val="double" w:sz="6" w:space="0" w:color="00E85C" w:themeColor="accent3" w:themeTint="BF"/>
          <w:left w:val="single" w:sz="8" w:space="0" w:color="00E85C" w:themeColor="accent3" w:themeTint="BF"/>
          <w:bottom w:val="single" w:sz="8" w:space="0" w:color="00E85C" w:themeColor="accent3" w:themeTint="BF"/>
          <w:right w:val="single" w:sz="8" w:space="0" w:color="00E85C" w:themeColor="accent3" w:themeTint="BF"/>
          <w:insideH w:val="nil"/>
          <w:insideV w:val="nil"/>
        </w:tcBorders>
      </w:tcPr>
    </w:tblStylePr>
    <w:tblStylePr w:type="firstCol">
      <w:rPr>
        <w:b/>
        <w:bCs/>
      </w:rPr>
    </w:tblStylePr>
    <w:tblStylePr w:type="lastCol">
      <w:rPr>
        <w:b/>
        <w:bCs/>
      </w:rPr>
    </w:tblStylePr>
    <w:tblStylePr w:type="band1Vert">
      <w:tblPr/>
      <w:tcPr>
        <w:shd w:val="clear" w:color="auto" w:fill="A3FFC8" w:themeFill="accent3" w:themeFillTint="3F"/>
      </w:tcPr>
    </w:tblStylePr>
    <w:tblStylePr w:type="band1Horz">
      <w:tblPr/>
      <w:tcPr>
        <w:tcBorders>
          <w:insideH w:val="nil"/>
          <w:insideV w:val="nil"/>
        </w:tcBorders>
        <w:shd w:val="clear" w:color="auto" w:fill="A3FFC8" w:themeFill="accent3" w:themeFillTint="3F"/>
      </w:tcPr>
    </w:tblStylePr>
    <w:tblStylePr w:type="band2Horz">
      <w:tblPr/>
      <w:tcPr>
        <w:tcBorders>
          <w:insideH w:val="nil"/>
          <w:insideV w:val="nil"/>
        </w:tcBorders>
      </w:tcPr>
    </w:tblStylePr>
  </w:style>
  <w:style w:type="table" w:styleId="Tramemoyenne1-Accent4">
    <w:name w:val="Medium Shading 1 Accent 4"/>
    <w:basedOn w:val="TableauNormal"/>
    <w:uiPriority w:val="63"/>
    <w:semiHidden/>
    <w:unhideWhenUsed/>
    <w:rsid w:val="00CA1F23"/>
    <w:rPr>
      <w:sz w:val="22"/>
      <w:szCs w:val="22"/>
    </w:rPr>
    <w:tblPr>
      <w:tblStyleRowBandSize w:val="1"/>
      <w:tblStyleColBandSize w:val="1"/>
      <w:tblBorders>
        <w:top w:val="single" w:sz="8" w:space="0" w:color="5ECA62" w:themeColor="accent4" w:themeTint="BF"/>
        <w:left w:val="single" w:sz="8" w:space="0" w:color="5ECA62" w:themeColor="accent4" w:themeTint="BF"/>
        <w:bottom w:val="single" w:sz="8" w:space="0" w:color="5ECA62" w:themeColor="accent4" w:themeTint="BF"/>
        <w:right w:val="single" w:sz="8" w:space="0" w:color="5ECA62" w:themeColor="accent4" w:themeTint="BF"/>
        <w:insideH w:val="single" w:sz="8" w:space="0" w:color="5ECA62" w:themeColor="accent4" w:themeTint="BF"/>
      </w:tblBorders>
    </w:tblPr>
    <w:tblStylePr w:type="firstRow">
      <w:pPr>
        <w:spacing w:before="0" w:after="0" w:line="240" w:lineRule="auto"/>
      </w:pPr>
      <w:rPr>
        <w:b/>
        <w:bCs/>
        <w:color w:val="FFFFFF" w:themeColor="background1"/>
      </w:rPr>
      <w:tblPr/>
      <w:tcPr>
        <w:tcBorders>
          <w:top w:val="single" w:sz="8" w:space="0" w:color="5ECA62" w:themeColor="accent4" w:themeTint="BF"/>
          <w:left w:val="single" w:sz="8" w:space="0" w:color="5ECA62" w:themeColor="accent4" w:themeTint="BF"/>
          <w:bottom w:val="single" w:sz="8" w:space="0" w:color="5ECA62" w:themeColor="accent4" w:themeTint="BF"/>
          <w:right w:val="single" w:sz="8" w:space="0" w:color="5ECA62" w:themeColor="accent4" w:themeTint="BF"/>
          <w:insideH w:val="nil"/>
          <w:insideV w:val="nil"/>
        </w:tcBorders>
        <w:shd w:val="clear" w:color="auto" w:fill="38AA3C" w:themeFill="accent4"/>
      </w:tcPr>
    </w:tblStylePr>
    <w:tblStylePr w:type="lastRow">
      <w:pPr>
        <w:spacing w:before="0" w:after="0" w:line="240" w:lineRule="auto"/>
      </w:pPr>
      <w:rPr>
        <w:b/>
        <w:bCs/>
      </w:rPr>
      <w:tblPr/>
      <w:tcPr>
        <w:tcBorders>
          <w:top w:val="double" w:sz="6" w:space="0" w:color="5ECA62" w:themeColor="accent4" w:themeTint="BF"/>
          <w:left w:val="single" w:sz="8" w:space="0" w:color="5ECA62" w:themeColor="accent4" w:themeTint="BF"/>
          <w:bottom w:val="single" w:sz="8" w:space="0" w:color="5ECA62" w:themeColor="accent4" w:themeTint="BF"/>
          <w:right w:val="single" w:sz="8" w:space="0" w:color="5ECA62" w:themeColor="accent4" w:themeTint="BF"/>
          <w:insideH w:val="nil"/>
          <w:insideV w:val="nil"/>
        </w:tcBorders>
      </w:tcPr>
    </w:tblStylePr>
    <w:tblStylePr w:type="firstCol">
      <w:rPr>
        <w:b/>
        <w:bCs/>
      </w:rPr>
    </w:tblStylePr>
    <w:tblStylePr w:type="lastCol">
      <w:rPr>
        <w:b/>
        <w:bCs/>
      </w:rPr>
    </w:tblStylePr>
    <w:tblStylePr w:type="band1Vert">
      <w:tblPr/>
      <w:tcPr>
        <w:shd w:val="clear" w:color="auto" w:fill="CAEDCB" w:themeFill="accent4" w:themeFillTint="3F"/>
      </w:tcPr>
    </w:tblStylePr>
    <w:tblStylePr w:type="band1Horz">
      <w:tblPr/>
      <w:tcPr>
        <w:tcBorders>
          <w:insideH w:val="nil"/>
          <w:insideV w:val="nil"/>
        </w:tcBorders>
        <w:shd w:val="clear" w:color="auto" w:fill="CAEDCB" w:themeFill="accent4" w:themeFillTint="3F"/>
      </w:tcPr>
    </w:tblStylePr>
    <w:tblStylePr w:type="band2Horz">
      <w:tblPr/>
      <w:tcPr>
        <w:tcBorders>
          <w:insideH w:val="nil"/>
          <w:insideV w:val="nil"/>
        </w:tcBorders>
      </w:tcPr>
    </w:tblStylePr>
  </w:style>
  <w:style w:type="table" w:styleId="Tramemoyenne1-Accent5">
    <w:name w:val="Medium Shading 1 Accent 5"/>
    <w:basedOn w:val="TableauNormal"/>
    <w:uiPriority w:val="63"/>
    <w:semiHidden/>
    <w:unhideWhenUsed/>
    <w:rsid w:val="00CA1F23"/>
    <w:rPr>
      <w:sz w:val="22"/>
      <w:szCs w:val="22"/>
    </w:rPr>
    <w:tblPr>
      <w:tblStyleRowBandSize w:val="1"/>
      <w:tblStyleColBandSize w:val="1"/>
      <w:tblBorders>
        <w:top w:val="single" w:sz="8" w:space="0" w:color="B4D378" w:themeColor="accent5" w:themeTint="BF"/>
        <w:left w:val="single" w:sz="8" w:space="0" w:color="B4D378" w:themeColor="accent5" w:themeTint="BF"/>
        <w:bottom w:val="single" w:sz="8" w:space="0" w:color="B4D378" w:themeColor="accent5" w:themeTint="BF"/>
        <w:right w:val="single" w:sz="8" w:space="0" w:color="B4D378" w:themeColor="accent5" w:themeTint="BF"/>
        <w:insideH w:val="single" w:sz="8" w:space="0" w:color="B4D378" w:themeColor="accent5" w:themeTint="BF"/>
      </w:tblBorders>
    </w:tblPr>
    <w:tblStylePr w:type="firstRow">
      <w:pPr>
        <w:spacing w:before="0" w:after="0" w:line="240" w:lineRule="auto"/>
      </w:pPr>
      <w:rPr>
        <w:b/>
        <w:bCs/>
        <w:color w:val="FFFFFF" w:themeColor="background1"/>
      </w:rPr>
      <w:tblPr/>
      <w:tcPr>
        <w:tcBorders>
          <w:top w:val="single" w:sz="8" w:space="0" w:color="B4D378" w:themeColor="accent5" w:themeTint="BF"/>
          <w:left w:val="single" w:sz="8" w:space="0" w:color="B4D378" w:themeColor="accent5" w:themeTint="BF"/>
          <w:bottom w:val="single" w:sz="8" w:space="0" w:color="B4D378" w:themeColor="accent5" w:themeTint="BF"/>
          <w:right w:val="single" w:sz="8" w:space="0" w:color="B4D378" w:themeColor="accent5" w:themeTint="BF"/>
          <w:insideH w:val="nil"/>
          <w:insideV w:val="nil"/>
        </w:tcBorders>
        <w:shd w:val="clear" w:color="auto" w:fill="9CC54B" w:themeFill="accent5"/>
      </w:tcPr>
    </w:tblStylePr>
    <w:tblStylePr w:type="lastRow">
      <w:pPr>
        <w:spacing w:before="0" w:after="0" w:line="240" w:lineRule="auto"/>
      </w:pPr>
      <w:rPr>
        <w:b/>
        <w:bCs/>
      </w:rPr>
      <w:tblPr/>
      <w:tcPr>
        <w:tcBorders>
          <w:top w:val="double" w:sz="6" w:space="0" w:color="B4D378" w:themeColor="accent5" w:themeTint="BF"/>
          <w:left w:val="single" w:sz="8" w:space="0" w:color="B4D378" w:themeColor="accent5" w:themeTint="BF"/>
          <w:bottom w:val="single" w:sz="8" w:space="0" w:color="B4D378" w:themeColor="accent5" w:themeTint="BF"/>
          <w:right w:val="single" w:sz="8" w:space="0" w:color="B4D378" w:themeColor="accent5" w:themeTint="BF"/>
          <w:insideH w:val="nil"/>
          <w:insideV w:val="nil"/>
        </w:tcBorders>
      </w:tcPr>
    </w:tblStylePr>
    <w:tblStylePr w:type="firstCol">
      <w:rPr>
        <w:b/>
        <w:bCs/>
      </w:rPr>
    </w:tblStylePr>
    <w:tblStylePr w:type="lastCol">
      <w:rPr>
        <w:b/>
        <w:bCs/>
      </w:rPr>
    </w:tblStylePr>
    <w:tblStylePr w:type="band1Vert">
      <w:tblPr/>
      <w:tcPr>
        <w:shd w:val="clear" w:color="auto" w:fill="E6F0D2" w:themeFill="accent5" w:themeFillTint="3F"/>
      </w:tcPr>
    </w:tblStylePr>
    <w:tblStylePr w:type="band1Horz">
      <w:tblPr/>
      <w:tcPr>
        <w:tcBorders>
          <w:insideH w:val="nil"/>
          <w:insideV w:val="nil"/>
        </w:tcBorders>
        <w:shd w:val="clear" w:color="auto" w:fill="E6F0D2" w:themeFill="accent5" w:themeFillTint="3F"/>
      </w:tcPr>
    </w:tblStylePr>
    <w:tblStylePr w:type="band2Horz">
      <w:tblPr/>
      <w:tcPr>
        <w:tcBorders>
          <w:insideH w:val="nil"/>
          <w:insideV w:val="nil"/>
        </w:tcBorders>
      </w:tcPr>
    </w:tblStylePr>
  </w:style>
  <w:style w:type="table" w:styleId="Tramemoyenne1-Accent6">
    <w:name w:val="Medium Shading 1 Accent 6"/>
    <w:basedOn w:val="TableauNormal"/>
    <w:uiPriority w:val="63"/>
    <w:semiHidden/>
    <w:unhideWhenUsed/>
    <w:rsid w:val="00CA1F23"/>
    <w:rPr>
      <w:sz w:val="22"/>
      <w:szCs w:val="22"/>
    </w:rPr>
    <w:tblPr>
      <w:tblStyleRowBandSize w:val="1"/>
      <w:tblStyleColBandSize w:val="1"/>
      <w:tblBorders>
        <w:top w:val="single" w:sz="8" w:space="0" w:color="F3DAE5" w:themeColor="accent6" w:themeTint="BF"/>
        <w:left w:val="single" w:sz="8" w:space="0" w:color="F3DAE5" w:themeColor="accent6" w:themeTint="BF"/>
        <w:bottom w:val="single" w:sz="8" w:space="0" w:color="F3DAE5" w:themeColor="accent6" w:themeTint="BF"/>
        <w:right w:val="single" w:sz="8" w:space="0" w:color="F3DAE5" w:themeColor="accent6" w:themeTint="BF"/>
        <w:insideH w:val="single" w:sz="8" w:space="0" w:color="F3DAE5" w:themeColor="accent6" w:themeTint="BF"/>
      </w:tblBorders>
    </w:tblPr>
    <w:tblStylePr w:type="firstRow">
      <w:pPr>
        <w:spacing w:before="0" w:after="0" w:line="240" w:lineRule="auto"/>
      </w:pPr>
      <w:rPr>
        <w:b/>
        <w:bCs/>
        <w:color w:val="FFFFFF" w:themeColor="background1"/>
      </w:rPr>
      <w:tblPr/>
      <w:tcPr>
        <w:tcBorders>
          <w:top w:val="single" w:sz="8" w:space="0" w:color="F3DAE5" w:themeColor="accent6" w:themeTint="BF"/>
          <w:left w:val="single" w:sz="8" w:space="0" w:color="F3DAE5" w:themeColor="accent6" w:themeTint="BF"/>
          <w:bottom w:val="single" w:sz="8" w:space="0" w:color="F3DAE5" w:themeColor="accent6" w:themeTint="BF"/>
          <w:right w:val="single" w:sz="8" w:space="0" w:color="F3DAE5" w:themeColor="accent6" w:themeTint="BF"/>
          <w:insideH w:val="nil"/>
          <w:insideV w:val="nil"/>
        </w:tcBorders>
        <w:shd w:val="clear" w:color="auto" w:fill="F0CEDD" w:themeFill="accent6"/>
      </w:tcPr>
    </w:tblStylePr>
    <w:tblStylePr w:type="lastRow">
      <w:pPr>
        <w:spacing w:before="0" w:after="0" w:line="240" w:lineRule="auto"/>
      </w:pPr>
      <w:rPr>
        <w:b/>
        <w:bCs/>
      </w:rPr>
      <w:tblPr/>
      <w:tcPr>
        <w:tcBorders>
          <w:top w:val="double" w:sz="6" w:space="0" w:color="F3DAE5" w:themeColor="accent6" w:themeTint="BF"/>
          <w:left w:val="single" w:sz="8" w:space="0" w:color="F3DAE5" w:themeColor="accent6" w:themeTint="BF"/>
          <w:bottom w:val="single" w:sz="8" w:space="0" w:color="F3DAE5" w:themeColor="accent6" w:themeTint="BF"/>
          <w:right w:val="single" w:sz="8" w:space="0" w:color="F3DAE5" w:themeColor="accent6" w:themeTint="BF"/>
          <w:insideH w:val="nil"/>
          <w:insideV w:val="nil"/>
        </w:tcBorders>
      </w:tcPr>
    </w:tblStylePr>
    <w:tblStylePr w:type="firstCol">
      <w:rPr>
        <w:b/>
        <w:bCs/>
      </w:rPr>
    </w:tblStylePr>
    <w:tblStylePr w:type="lastCol">
      <w:rPr>
        <w:b/>
        <w:bCs/>
      </w:rPr>
    </w:tblStylePr>
    <w:tblStylePr w:type="band1Vert">
      <w:tblPr/>
      <w:tcPr>
        <w:shd w:val="clear" w:color="auto" w:fill="FBF2F6" w:themeFill="accent6" w:themeFillTint="3F"/>
      </w:tcPr>
    </w:tblStylePr>
    <w:tblStylePr w:type="band1Horz">
      <w:tblPr/>
      <w:tcPr>
        <w:tcBorders>
          <w:insideH w:val="nil"/>
          <w:insideV w:val="nil"/>
        </w:tcBorders>
        <w:shd w:val="clear" w:color="auto" w:fill="FBF2F6" w:themeFill="accent6" w:themeFillTint="3F"/>
      </w:tcPr>
    </w:tblStylePr>
    <w:tblStylePr w:type="band2Horz">
      <w:tblPr/>
      <w:tcPr>
        <w:tcBorders>
          <w:insideH w:val="nil"/>
          <w:insideV w:val="nil"/>
        </w:tcBorders>
      </w:tcPr>
    </w:tblStylePr>
  </w:style>
  <w:style w:type="table" w:styleId="Tramemoyenne2">
    <w:name w:val="Medium Shading 2"/>
    <w:basedOn w:val="TableauNormal"/>
    <w:uiPriority w:val="64"/>
    <w:semiHidden/>
    <w:unhideWhenUsed/>
    <w:rsid w:val="00CA1F23"/>
    <w:rPr>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8499A"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8499A" w:themeFill="text1"/>
      </w:tcPr>
    </w:tblStylePr>
    <w:tblStylePr w:type="lastCol">
      <w:rPr>
        <w:b/>
        <w:bCs/>
        <w:color w:val="FFFFFF" w:themeColor="background1"/>
      </w:rPr>
      <w:tblPr/>
      <w:tcPr>
        <w:tcBorders>
          <w:left w:val="nil"/>
          <w:right w:val="nil"/>
          <w:insideH w:val="nil"/>
          <w:insideV w:val="nil"/>
        </w:tcBorders>
        <w:shd w:val="clear" w:color="auto" w:fill="28499A"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64"/>
    <w:semiHidden/>
    <w:unhideWhenUsed/>
    <w:rsid w:val="00CA1F23"/>
    <w:rPr>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D618"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D618" w:themeFill="accent1"/>
      </w:tcPr>
    </w:tblStylePr>
    <w:tblStylePr w:type="lastCol">
      <w:rPr>
        <w:b/>
        <w:bCs/>
        <w:color w:val="FFFFFF" w:themeColor="background1"/>
      </w:rPr>
      <w:tblPr/>
      <w:tcPr>
        <w:tcBorders>
          <w:left w:val="nil"/>
          <w:right w:val="nil"/>
          <w:insideH w:val="nil"/>
          <w:insideV w:val="nil"/>
        </w:tcBorders>
        <w:shd w:val="clear" w:color="auto" w:fill="FFD618"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semiHidden/>
    <w:unhideWhenUsed/>
    <w:rsid w:val="00CA1F23"/>
    <w:rPr>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5131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51317" w:themeFill="accent2"/>
      </w:tcPr>
    </w:tblStylePr>
    <w:tblStylePr w:type="lastCol">
      <w:rPr>
        <w:b/>
        <w:bCs/>
        <w:color w:val="FFFFFF" w:themeColor="background1"/>
      </w:rPr>
      <w:tblPr/>
      <w:tcPr>
        <w:tcBorders>
          <w:left w:val="nil"/>
          <w:right w:val="nil"/>
          <w:insideH w:val="nil"/>
          <w:insideV w:val="nil"/>
        </w:tcBorders>
        <w:shd w:val="clear" w:color="auto" w:fill="D5131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semiHidden/>
    <w:unhideWhenUsed/>
    <w:rsid w:val="00CA1F23"/>
    <w:rPr>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B38"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B38" w:themeFill="accent3"/>
      </w:tcPr>
    </w:tblStylePr>
    <w:tblStylePr w:type="lastCol">
      <w:rPr>
        <w:b/>
        <w:bCs/>
        <w:color w:val="FFFFFF" w:themeColor="background1"/>
      </w:rPr>
      <w:tblPr/>
      <w:tcPr>
        <w:tcBorders>
          <w:left w:val="nil"/>
          <w:right w:val="nil"/>
          <w:insideH w:val="nil"/>
          <w:insideV w:val="nil"/>
        </w:tcBorders>
        <w:shd w:val="clear" w:color="auto" w:fill="008B38"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semiHidden/>
    <w:unhideWhenUsed/>
    <w:rsid w:val="00CA1F23"/>
    <w:rPr>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8AA3C"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8AA3C" w:themeFill="accent4"/>
      </w:tcPr>
    </w:tblStylePr>
    <w:tblStylePr w:type="lastCol">
      <w:rPr>
        <w:b/>
        <w:bCs/>
        <w:color w:val="FFFFFF" w:themeColor="background1"/>
      </w:rPr>
      <w:tblPr/>
      <w:tcPr>
        <w:tcBorders>
          <w:left w:val="nil"/>
          <w:right w:val="nil"/>
          <w:insideH w:val="nil"/>
          <w:insideV w:val="nil"/>
        </w:tcBorders>
        <w:shd w:val="clear" w:color="auto" w:fill="38AA3C"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semiHidden/>
    <w:unhideWhenUsed/>
    <w:rsid w:val="00CA1F23"/>
    <w:rPr>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CC54B"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CC54B" w:themeFill="accent5"/>
      </w:tcPr>
    </w:tblStylePr>
    <w:tblStylePr w:type="lastCol">
      <w:rPr>
        <w:b/>
        <w:bCs/>
        <w:color w:val="FFFFFF" w:themeColor="background1"/>
      </w:rPr>
      <w:tblPr/>
      <w:tcPr>
        <w:tcBorders>
          <w:left w:val="nil"/>
          <w:right w:val="nil"/>
          <w:insideH w:val="nil"/>
          <w:insideV w:val="nil"/>
        </w:tcBorders>
        <w:shd w:val="clear" w:color="auto" w:fill="9CC54B"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semiHidden/>
    <w:unhideWhenUsed/>
    <w:rsid w:val="00CA1F23"/>
    <w:rPr>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0CED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0CEDD" w:themeFill="accent6"/>
      </w:tcPr>
    </w:tblStylePr>
    <w:tblStylePr w:type="lastCol">
      <w:rPr>
        <w:b/>
        <w:bCs/>
        <w:color w:val="FFFFFF" w:themeColor="background1"/>
      </w:rPr>
      <w:tblPr/>
      <w:tcPr>
        <w:tcBorders>
          <w:left w:val="nil"/>
          <w:right w:val="nil"/>
          <w:insideH w:val="nil"/>
          <w:insideV w:val="nil"/>
        </w:tcBorders>
        <w:shd w:val="clear" w:color="auto" w:fill="F0CEDD"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VariableHTML">
    <w:name w:val="HTML Variable"/>
    <w:basedOn w:val="Policepardfaut"/>
    <w:uiPriority w:val="99"/>
    <w:semiHidden/>
    <w:unhideWhenUsed/>
    <w:rsid w:val="00CA1F23"/>
    <w:rPr>
      <w:i/>
      <w:iCs/>
    </w:rPr>
  </w:style>
  <w:style w:type="paragraph" w:styleId="Rvision">
    <w:name w:val="Revision"/>
    <w:hidden/>
    <w:uiPriority w:val="99"/>
    <w:semiHidden/>
    <w:rsid w:val="00C67842"/>
    <w:rPr>
      <w:rFonts w:ascii="Aller Light" w:eastAsia="Times New Roman" w:hAnsi="Aller Light" w:cs="Times New Roman"/>
      <w:color w:val="28499A" w:themeColor="text1"/>
      <w:sz w:val="21"/>
      <w:szCs w:val="20"/>
    </w:rPr>
  </w:style>
  <w:style w:type="paragraph" w:customStyle="1" w:styleId="Nor7">
    <w:name w:val="Nor7"/>
    <w:basedOn w:val="Fragment2"/>
    <w:rsid w:val="00C0778E"/>
  </w:style>
  <w:style w:type="paragraph" w:customStyle="1" w:styleId="Fr">
    <w:name w:val="Fr"/>
    <w:basedOn w:val="Normal"/>
    <w:rsid w:val="00E13756"/>
    <w:pPr>
      <w:ind w:hanging="29"/>
    </w:pPr>
    <w:rPr>
      <w:b/>
      <w:bCs/>
      <w:color w:val="008B38" w:themeColor="accent3"/>
    </w:rPr>
  </w:style>
  <w:style w:type="paragraph" w:customStyle="1" w:styleId="listepuce">
    <w:name w:val="liste puce"/>
    <w:basedOn w:val="Normal"/>
    <w:qFormat/>
    <w:rsid w:val="0005137F"/>
    <w:pPr>
      <w:numPr>
        <w:numId w:val="34"/>
      </w:numPr>
      <w:spacing w:line="320" w:lineRule="exact"/>
      <w:jc w:val="both"/>
    </w:pPr>
    <w:rPr>
      <w:rFonts w:eastAsiaTheme="minorHAnsi" w:cstheme="minorBidi"/>
      <w:color w:val="24368C"/>
      <w:sz w:val="20"/>
      <w:szCs w:val="24"/>
    </w:rPr>
  </w:style>
  <w:style w:type="character" w:customStyle="1" w:styleId="Aucun">
    <w:name w:val="Aucun"/>
    <w:rsid w:val="00A7054A"/>
  </w:style>
  <w:style w:type="paragraph" w:customStyle="1" w:styleId="Corps">
    <w:name w:val="Corps"/>
    <w:rsid w:val="00A7054A"/>
    <w:pPr>
      <w:pBdr>
        <w:top w:val="nil"/>
        <w:left w:val="nil"/>
        <w:bottom w:val="nil"/>
        <w:right w:val="nil"/>
        <w:between w:val="nil"/>
        <w:bar w:val="nil"/>
      </w:pBdr>
    </w:pPr>
    <w:rPr>
      <w:rFonts w:ascii="Aller Light" w:eastAsia="Aller Light" w:hAnsi="Aller Light" w:cs="Aller Light"/>
      <w:color w:val="28499A"/>
      <w:sz w:val="21"/>
      <w:szCs w:val="21"/>
      <w:u w:color="28499A"/>
      <w:bdr w:val="nil"/>
      <w:lang w:val="de-DE" w:eastAsia="fr-FR"/>
      <w14:textOutline w14:w="0" w14:cap="flat" w14:cmpd="sng" w14:algn="ctr">
        <w14:noFill/>
        <w14:prstDash w14:val="solid"/>
        <w14:bevel/>
      </w14:textOutline>
    </w:rPr>
  </w:style>
  <w:style w:type="numbering" w:customStyle="1" w:styleId="Style3import">
    <w:name w:val="Style 3 importé"/>
    <w:rsid w:val="00A7054A"/>
    <w:pPr>
      <w:numPr>
        <w:numId w:val="40"/>
      </w:numPr>
    </w:pPr>
  </w:style>
  <w:style w:type="numbering" w:customStyle="1" w:styleId="Style4import">
    <w:name w:val="Style 4 importé"/>
    <w:rsid w:val="00A7054A"/>
    <w:pPr>
      <w:numPr>
        <w:numId w:val="4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71708">
      <w:bodyDiv w:val="1"/>
      <w:marLeft w:val="0"/>
      <w:marRight w:val="0"/>
      <w:marTop w:val="0"/>
      <w:marBottom w:val="0"/>
      <w:divBdr>
        <w:top w:val="none" w:sz="0" w:space="0" w:color="auto"/>
        <w:left w:val="none" w:sz="0" w:space="0" w:color="auto"/>
        <w:bottom w:val="none" w:sz="0" w:space="0" w:color="auto"/>
        <w:right w:val="none" w:sz="0" w:space="0" w:color="auto"/>
      </w:divBdr>
    </w:div>
    <w:div w:id="103885704">
      <w:bodyDiv w:val="1"/>
      <w:marLeft w:val="0"/>
      <w:marRight w:val="0"/>
      <w:marTop w:val="0"/>
      <w:marBottom w:val="0"/>
      <w:divBdr>
        <w:top w:val="none" w:sz="0" w:space="0" w:color="auto"/>
        <w:left w:val="none" w:sz="0" w:space="0" w:color="auto"/>
        <w:bottom w:val="none" w:sz="0" w:space="0" w:color="auto"/>
        <w:right w:val="none" w:sz="0" w:space="0" w:color="auto"/>
      </w:divBdr>
    </w:div>
    <w:div w:id="120808159">
      <w:bodyDiv w:val="1"/>
      <w:marLeft w:val="0"/>
      <w:marRight w:val="0"/>
      <w:marTop w:val="0"/>
      <w:marBottom w:val="0"/>
      <w:divBdr>
        <w:top w:val="none" w:sz="0" w:space="0" w:color="auto"/>
        <w:left w:val="none" w:sz="0" w:space="0" w:color="auto"/>
        <w:bottom w:val="none" w:sz="0" w:space="0" w:color="auto"/>
        <w:right w:val="none" w:sz="0" w:space="0" w:color="auto"/>
      </w:divBdr>
    </w:div>
    <w:div w:id="151528756">
      <w:bodyDiv w:val="1"/>
      <w:marLeft w:val="0"/>
      <w:marRight w:val="0"/>
      <w:marTop w:val="0"/>
      <w:marBottom w:val="0"/>
      <w:divBdr>
        <w:top w:val="none" w:sz="0" w:space="0" w:color="auto"/>
        <w:left w:val="none" w:sz="0" w:space="0" w:color="auto"/>
        <w:bottom w:val="none" w:sz="0" w:space="0" w:color="auto"/>
        <w:right w:val="none" w:sz="0" w:space="0" w:color="auto"/>
      </w:divBdr>
    </w:div>
    <w:div w:id="252932188">
      <w:bodyDiv w:val="1"/>
      <w:marLeft w:val="0"/>
      <w:marRight w:val="0"/>
      <w:marTop w:val="0"/>
      <w:marBottom w:val="0"/>
      <w:divBdr>
        <w:top w:val="none" w:sz="0" w:space="0" w:color="auto"/>
        <w:left w:val="none" w:sz="0" w:space="0" w:color="auto"/>
        <w:bottom w:val="none" w:sz="0" w:space="0" w:color="auto"/>
        <w:right w:val="none" w:sz="0" w:space="0" w:color="auto"/>
      </w:divBdr>
    </w:div>
    <w:div w:id="255482070">
      <w:bodyDiv w:val="1"/>
      <w:marLeft w:val="0"/>
      <w:marRight w:val="0"/>
      <w:marTop w:val="0"/>
      <w:marBottom w:val="0"/>
      <w:divBdr>
        <w:top w:val="none" w:sz="0" w:space="0" w:color="auto"/>
        <w:left w:val="none" w:sz="0" w:space="0" w:color="auto"/>
        <w:bottom w:val="none" w:sz="0" w:space="0" w:color="auto"/>
        <w:right w:val="none" w:sz="0" w:space="0" w:color="auto"/>
      </w:divBdr>
      <w:divsChild>
        <w:div w:id="780802205">
          <w:marLeft w:val="0"/>
          <w:marRight w:val="0"/>
          <w:marTop w:val="0"/>
          <w:marBottom w:val="0"/>
          <w:divBdr>
            <w:top w:val="none" w:sz="0" w:space="0" w:color="auto"/>
            <w:left w:val="none" w:sz="0" w:space="0" w:color="auto"/>
            <w:bottom w:val="none" w:sz="0" w:space="0" w:color="auto"/>
            <w:right w:val="none" w:sz="0" w:space="0" w:color="auto"/>
          </w:divBdr>
        </w:div>
      </w:divsChild>
    </w:div>
    <w:div w:id="376203836">
      <w:bodyDiv w:val="1"/>
      <w:marLeft w:val="0"/>
      <w:marRight w:val="0"/>
      <w:marTop w:val="0"/>
      <w:marBottom w:val="0"/>
      <w:divBdr>
        <w:top w:val="none" w:sz="0" w:space="0" w:color="auto"/>
        <w:left w:val="none" w:sz="0" w:space="0" w:color="auto"/>
        <w:bottom w:val="none" w:sz="0" w:space="0" w:color="auto"/>
        <w:right w:val="none" w:sz="0" w:space="0" w:color="auto"/>
      </w:divBdr>
      <w:divsChild>
        <w:div w:id="1345127433">
          <w:marLeft w:val="0"/>
          <w:marRight w:val="0"/>
          <w:marTop w:val="0"/>
          <w:marBottom w:val="0"/>
          <w:divBdr>
            <w:top w:val="none" w:sz="0" w:space="0" w:color="auto"/>
            <w:left w:val="none" w:sz="0" w:space="0" w:color="auto"/>
            <w:bottom w:val="none" w:sz="0" w:space="0" w:color="auto"/>
            <w:right w:val="none" w:sz="0" w:space="0" w:color="auto"/>
          </w:divBdr>
        </w:div>
      </w:divsChild>
    </w:div>
    <w:div w:id="451945846">
      <w:bodyDiv w:val="1"/>
      <w:marLeft w:val="0"/>
      <w:marRight w:val="0"/>
      <w:marTop w:val="0"/>
      <w:marBottom w:val="0"/>
      <w:divBdr>
        <w:top w:val="none" w:sz="0" w:space="0" w:color="auto"/>
        <w:left w:val="none" w:sz="0" w:space="0" w:color="auto"/>
        <w:bottom w:val="none" w:sz="0" w:space="0" w:color="auto"/>
        <w:right w:val="none" w:sz="0" w:space="0" w:color="auto"/>
      </w:divBdr>
    </w:div>
    <w:div w:id="465659759">
      <w:bodyDiv w:val="1"/>
      <w:marLeft w:val="0"/>
      <w:marRight w:val="0"/>
      <w:marTop w:val="0"/>
      <w:marBottom w:val="0"/>
      <w:divBdr>
        <w:top w:val="none" w:sz="0" w:space="0" w:color="auto"/>
        <w:left w:val="none" w:sz="0" w:space="0" w:color="auto"/>
        <w:bottom w:val="none" w:sz="0" w:space="0" w:color="auto"/>
        <w:right w:val="none" w:sz="0" w:space="0" w:color="auto"/>
      </w:divBdr>
    </w:div>
    <w:div w:id="539165745">
      <w:bodyDiv w:val="1"/>
      <w:marLeft w:val="0"/>
      <w:marRight w:val="0"/>
      <w:marTop w:val="0"/>
      <w:marBottom w:val="0"/>
      <w:divBdr>
        <w:top w:val="none" w:sz="0" w:space="0" w:color="auto"/>
        <w:left w:val="none" w:sz="0" w:space="0" w:color="auto"/>
        <w:bottom w:val="none" w:sz="0" w:space="0" w:color="auto"/>
        <w:right w:val="none" w:sz="0" w:space="0" w:color="auto"/>
      </w:divBdr>
    </w:div>
    <w:div w:id="592320184">
      <w:bodyDiv w:val="1"/>
      <w:marLeft w:val="0"/>
      <w:marRight w:val="0"/>
      <w:marTop w:val="0"/>
      <w:marBottom w:val="0"/>
      <w:divBdr>
        <w:top w:val="none" w:sz="0" w:space="0" w:color="auto"/>
        <w:left w:val="none" w:sz="0" w:space="0" w:color="auto"/>
        <w:bottom w:val="none" w:sz="0" w:space="0" w:color="auto"/>
        <w:right w:val="none" w:sz="0" w:space="0" w:color="auto"/>
      </w:divBdr>
    </w:div>
    <w:div w:id="614295205">
      <w:bodyDiv w:val="1"/>
      <w:marLeft w:val="0"/>
      <w:marRight w:val="0"/>
      <w:marTop w:val="0"/>
      <w:marBottom w:val="0"/>
      <w:divBdr>
        <w:top w:val="none" w:sz="0" w:space="0" w:color="auto"/>
        <w:left w:val="none" w:sz="0" w:space="0" w:color="auto"/>
        <w:bottom w:val="none" w:sz="0" w:space="0" w:color="auto"/>
        <w:right w:val="none" w:sz="0" w:space="0" w:color="auto"/>
      </w:divBdr>
    </w:div>
    <w:div w:id="799954980">
      <w:bodyDiv w:val="1"/>
      <w:marLeft w:val="0"/>
      <w:marRight w:val="0"/>
      <w:marTop w:val="0"/>
      <w:marBottom w:val="0"/>
      <w:divBdr>
        <w:top w:val="none" w:sz="0" w:space="0" w:color="auto"/>
        <w:left w:val="none" w:sz="0" w:space="0" w:color="auto"/>
        <w:bottom w:val="none" w:sz="0" w:space="0" w:color="auto"/>
        <w:right w:val="none" w:sz="0" w:space="0" w:color="auto"/>
      </w:divBdr>
    </w:div>
    <w:div w:id="810050893">
      <w:bodyDiv w:val="1"/>
      <w:marLeft w:val="0"/>
      <w:marRight w:val="0"/>
      <w:marTop w:val="0"/>
      <w:marBottom w:val="0"/>
      <w:divBdr>
        <w:top w:val="none" w:sz="0" w:space="0" w:color="auto"/>
        <w:left w:val="none" w:sz="0" w:space="0" w:color="auto"/>
        <w:bottom w:val="none" w:sz="0" w:space="0" w:color="auto"/>
        <w:right w:val="none" w:sz="0" w:space="0" w:color="auto"/>
      </w:divBdr>
    </w:div>
    <w:div w:id="844710363">
      <w:bodyDiv w:val="1"/>
      <w:marLeft w:val="0"/>
      <w:marRight w:val="0"/>
      <w:marTop w:val="0"/>
      <w:marBottom w:val="0"/>
      <w:divBdr>
        <w:top w:val="none" w:sz="0" w:space="0" w:color="auto"/>
        <w:left w:val="none" w:sz="0" w:space="0" w:color="auto"/>
        <w:bottom w:val="none" w:sz="0" w:space="0" w:color="auto"/>
        <w:right w:val="none" w:sz="0" w:space="0" w:color="auto"/>
      </w:divBdr>
    </w:div>
    <w:div w:id="984817164">
      <w:bodyDiv w:val="1"/>
      <w:marLeft w:val="0"/>
      <w:marRight w:val="0"/>
      <w:marTop w:val="0"/>
      <w:marBottom w:val="0"/>
      <w:divBdr>
        <w:top w:val="none" w:sz="0" w:space="0" w:color="auto"/>
        <w:left w:val="none" w:sz="0" w:space="0" w:color="auto"/>
        <w:bottom w:val="none" w:sz="0" w:space="0" w:color="auto"/>
        <w:right w:val="none" w:sz="0" w:space="0" w:color="auto"/>
      </w:divBdr>
      <w:divsChild>
        <w:div w:id="408578091">
          <w:marLeft w:val="0"/>
          <w:marRight w:val="0"/>
          <w:marTop w:val="0"/>
          <w:marBottom w:val="300"/>
          <w:divBdr>
            <w:top w:val="none" w:sz="0" w:space="0" w:color="auto"/>
            <w:left w:val="none" w:sz="0" w:space="0" w:color="auto"/>
            <w:bottom w:val="none" w:sz="0" w:space="0" w:color="auto"/>
            <w:right w:val="none" w:sz="0" w:space="0" w:color="auto"/>
          </w:divBdr>
          <w:divsChild>
            <w:div w:id="1412778420">
              <w:marLeft w:val="0"/>
              <w:marRight w:val="0"/>
              <w:marTop w:val="0"/>
              <w:marBottom w:val="0"/>
              <w:divBdr>
                <w:top w:val="none" w:sz="0" w:space="0" w:color="auto"/>
                <w:left w:val="none" w:sz="0" w:space="0" w:color="auto"/>
                <w:bottom w:val="none" w:sz="0" w:space="0" w:color="auto"/>
                <w:right w:val="none" w:sz="0" w:space="0" w:color="auto"/>
              </w:divBdr>
              <w:divsChild>
                <w:div w:id="2421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819826">
          <w:marLeft w:val="0"/>
          <w:marRight w:val="0"/>
          <w:marTop w:val="0"/>
          <w:marBottom w:val="300"/>
          <w:divBdr>
            <w:top w:val="none" w:sz="0" w:space="0" w:color="auto"/>
            <w:left w:val="none" w:sz="0" w:space="0" w:color="auto"/>
            <w:bottom w:val="none" w:sz="0" w:space="0" w:color="auto"/>
            <w:right w:val="none" w:sz="0" w:space="0" w:color="auto"/>
          </w:divBdr>
          <w:divsChild>
            <w:div w:id="1239048691">
              <w:marLeft w:val="0"/>
              <w:marRight w:val="0"/>
              <w:marTop w:val="0"/>
              <w:marBottom w:val="0"/>
              <w:divBdr>
                <w:top w:val="none" w:sz="0" w:space="0" w:color="auto"/>
                <w:left w:val="none" w:sz="0" w:space="0" w:color="auto"/>
                <w:bottom w:val="none" w:sz="0" w:space="0" w:color="auto"/>
                <w:right w:val="none" w:sz="0" w:space="0" w:color="auto"/>
              </w:divBdr>
              <w:divsChild>
                <w:div w:id="1704790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2825644">
      <w:bodyDiv w:val="1"/>
      <w:marLeft w:val="0"/>
      <w:marRight w:val="0"/>
      <w:marTop w:val="0"/>
      <w:marBottom w:val="0"/>
      <w:divBdr>
        <w:top w:val="none" w:sz="0" w:space="0" w:color="auto"/>
        <w:left w:val="none" w:sz="0" w:space="0" w:color="auto"/>
        <w:bottom w:val="none" w:sz="0" w:space="0" w:color="auto"/>
        <w:right w:val="none" w:sz="0" w:space="0" w:color="auto"/>
      </w:divBdr>
    </w:div>
    <w:div w:id="1076631328">
      <w:bodyDiv w:val="1"/>
      <w:marLeft w:val="0"/>
      <w:marRight w:val="0"/>
      <w:marTop w:val="0"/>
      <w:marBottom w:val="0"/>
      <w:divBdr>
        <w:top w:val="none" w:sz="0" w:space="0" w:color="auto"/>
        <w:left w:val="none" w:sz="0" w:space="0" w:color="auto"/>
        <w:bottom w:val="none" w:sz="0" w:space="0" w:color="auto"/>
        <w:right w:val="none" w:sz="0" w:space="0" w:color="auto"/>
      </w:divBdr>
    </w:div>
    <w:div w:id="1093283062">
      <w:bodyDiv w:val="1"/>
      <w:marLeft w:val="0"/>
      <w:marRight w:val="0"/>
      <w:marTop w:val="0"/>
      <w:marBottom w:val="0"/>
      <w:divBdr>
        <w:top w:val="none" w:sz="0" w:space="0" w:color="auto"/>
        <w:left w:val="none" w:sz="0" w:space="0" w:color="auto"/>
        <w:bottom w:val="none" w:sz="0" w:space="0" w:color="auto"/>
        <w:right w:val="none" w:sz="0" w:space="0" w:color="auto"/>
      </w:divBdr>
    </w:div>
    <w:div w:id="1135678047">
      <w:bodyDiv w:val="1"/>
      <w:marLeft w:val="0"/>
      <w:marRight w:val="0"/>
      <w:marTop w:val="0"/>
      <w:marBottom w:val="0"/>
      <w:divBdr>
        <w:top w:val="none" w:sz="0" w:space="0" w:color="auto"/>
        <w:left w:val="none" w:sz="0" w:space="0" w:color="auto"/>
        <w:bottom w:val="none" w:sz="0" w:space="0" w:color="auto"/>
        <w:right w:val="none" w:sz="0" w:space="0" w:color="auto"/>
      </w:divBdr>
    </w:div>
    <w:div w:id="1147818815">
      <w:bodyDiv w:val="1"/>
      <w:marLeft w:val="0"/>
      <w:marRight w:val="0"/>
      <w:marTop w:val="0"/>
      <w:marBottom w:val="0"/>
      <w:divBdr>
        <w:top w:val="none" w:sz="0" w:space="0" w:color="auto"/>
        <w:left w:val="none" w:sz="0" w:space="0" w:color="auto"/>
        <w:bottom w:val="none" w:sz="0" w:space="0" w:color="auto"/>
        <w:right w:val="none" w:sz="0" w:space="0" w:color="auto"/>
      </w:divBdr>
      <w:divsChild>
        <w:div w:id="978150024">
          <w:marLeft w:val="0"/>
          <w:marRight w:val="0"/>
          <w:marTop w:val="0"/>
          <w:marBottom w:val="300"/>
          <w:divBdr>
            <w:top w:val="none" w:sz="0" w:space="0" w:color="auto"/>
            <w:left w:val="none" w:sz="0" w:space="0" w:color="auto"/>
            <w:bottom w:val="none" w:sz="0" w:space="0" w:color="auto"/>
            <w:right w:val="none" w:sz="0" w:space="0" w:color="auto"/>
          </w:divBdr>
          <w:divsChild>
            <w:div w:id="329218895">
              <w:marLeft w:val="0"/>
              <w:marRight w:val="0"/>
              <w:marTop w:val="0"/>
              <w:marBottom w:val="0"/>
              <w:divBdr>
                <w:top w:val="none" w:sz="0" w:space="0" w:color="auto"/>
                <w:left w:val="none" w:sz="0" w:space="0" w:color="auto"/>
                <w:bottom w:val="none" w:sz="0" w:space="0" w:color="auto"/>
                <w:right w:val="none" w:sz="0" w:space="0" w:color="auto"/>
              </w:divBdr>
              <w:divsChild>
                <w:div w:id="36028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168758">
          <w:marLeft w:val="0"/>
          <w:marRight w:val="0"/>
          <w:marTop w:val="0"/>
          <w:marBottom w:val="300"/>
          <w:divBdr>
            <w:top w:val="none" w:sz="0" w:space="0" w:color="auto"/>
            <w:left w:val="none" w:sz="0" w:space="0" w:color="auto"/>
            <w:bottom w:val="none" w:sz="0" w:space="0" w:color="auto"/>
            <w:right w:val="none" w:sz="0" w:space="0" w:color="auto"/>
          </w:divBdr>
          <w:divsChild>
            <w:div w:id="568150105">
              <w:marLeft w:val="0"/>
              <w:marRight w:val="0"/>
              <w:marTop w:val="0"/>
              <w:marBottom w:val="0"/>
              <w:divBdr>
                <w:top w:val="none" w:sz="0" w:space="0" w:color="auto"/>
                <w:left w:val="none" w:sz="0" w:space="0" w:color="auto"/>
                <w:bottom w:val="none" w:sz="0" w:space="0" w:color="auto"/>
                <w:right w:val="none" w:sz="0" w:space="0" w:color="auto"/>
              </w:divBdr>
              <w:divsChild>
                <w:div w:id="406147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321920">
      <w:bodyDiv w:val="1"/>
      <w:marLeft w:val="0"/>
      <w:marRight w:val="0"/>
      <w:marTop w:val="0"/>
      <w:marBottom w:val="0"/>
      <w:divBdr>
        <w:top w:val="none" w:sz="0" w:space="0" w:color="auto"/>
        <w:left w:val="none" w:sz="0" w:space="0" w:color="auto"/>
        <w:bottom w:val="none" w:sz="0" w:space="0" w:color="auto"/>
        <w:right w:val="none" w:sz="0" w:space="0" w:color="auto"/>
      </w:divBdr>
      <w:divsChild>
        <w:div w:id="1276717227">
          <w:marLeft w:val="0"/>
          <w:marRight w:val="0"/>
          <w:marTop w:val="0"/>
          <w:marBottom w:val="0"/>
          <w:divBdr>
            <w:top w:val="none" w:sz="0" w:space="0" w:color="auto"/>
            <w:left w:val="none" w:sz="0" w:space="0" w:color="auto"/>
            <w:bottom w:val="none" w:sz="0" w:space="0" w:color="auto"/>
            <w:right w:val="none" w:sz="0" w:space="0" w:color="auto"/>
          </w:divBdr>
        </w:div>
      </w:divsChild>
    </w:div>
    <w:div w:id="1228808640">
      <w:bodyDiv w:val="1"/>
      <w:marLeft w:val="0"/>
      <w:marRight w:val="0"/>
      <w:marTop w:val="0"/>
      <w:marBottom w:val="0"/>
      <w:divBdr>
        <w:top w:val="none" w:sz="0" w:space="0" w:color="auto"/>
        <w:left w:val="none" w:sz="0" w:space="0" w:color="auto"/>
        <w:bottom w:val="none" w:sz="0" w:space="0" w:color="auto"/>
        <w:right w:val="none" w:sz="0" w:space="0" w:color="auto"/>
      </w:divBdr>
    </w:div>
    <w:div w:id="1327703750">
      <w:bodyDiv w:val="1"/>
      <w:marLeft w:val="0"/>
      <w:marRight w:val="0"/>
      <w:marTop w:val="0"/>
      <w:marBottom w:val="0"/>
      <w:divBdr>
        <w:top w:val="none" w:sz="0" w:space="0" w:color="auto"/>
        <w:left w:val="none" w:sz="0" w:space="0" w:color="auto"/>
        <w:bottom w:val="none" w:sz="0" w:space="0" w:color="auto"/>
        <w:right w:val="none" w:sz="0" w:space="0" w:color="auto"/>
      </w:divBdr>
    </w:div>
    <w:div w:id="1422608505">
      <w:bodyDiv w:val="1"/>
      <w:marLeft w:val="0"/>
      <w:marRight w:val="0"/>
      <w:marTop w:val="0"/>
      <w:marBottom w:val="0"/>
      <w:divBdr>
        <w:top w:val="none" w:sz="0" w:space="0" w:color="auto"/>
        <w:left w:val="none" w:sz="0" w:space="0" w:color="auto"/>
        <w:bottom w:val="none" w:sz="0" w:space="0" w:color="auto"/>
        <w:right w:val="none" w:sz="0" w:space="0" w:color="auto"/>
      </w:divBdr>
    </w:div>
    <w:div w:id="1447693897">
      <w:bodyDiv w:val="1"/>
      <w:marLeft w:val="0"/>
      <w:marRight w:val="0"/>
      <w:marTop w:val="0"/>
      <w:marBottom w:val="0"/>
      <w:divBdr>
        <w:top w:val="none" w:sz="0" w:space="0" w:color="auto"/>
        <w:left w:val="none" w:sz="0" w:space="0" w:color="auto"/>
        <w:bottom w:val="none" w:sz="0" w:space="0" w:color="auto"/>
        <w:right w:val="none" w:sz="0" w:space="0" w:color="auto"/>
      </w:divBdr>
    </w:div>
    <w:div w:id="1515145306">
      <w:bodyDiv w:val="1"/>
      <w:marLeft w:val="0"/>
      <w:marRight w:val="0"/>
      <w:marTop w:val="0"/>
      <w:marBottom w:val="0"/>
      <w:divBdr>
        <w:top w:val="none" w:sz="0" w:space="0" w:color="auto"/>
        <w:left w:val="none" w:sz="0" w:space="0" w:color="auto"/>
        <w:bottom w:val="none" w:sz="0" w:space="0" w:color="auto"/>
        <w:right w:val="none" w:sz="0" w:space="0" w:color="auto"/>
      </w:divBdr>
    </w:div>
    <w:div w:id="1629965915">
      <w:bodyDiv w:val="1"/>
      <w:marLeft w:val="0"/>
      <w:marRight w:val="0"/>
      <w:marTop w:val="0"/>
      <w:marBottom w:val="0"/>
      <w:divBdr>
        <w:top w:val="none" w:sz="0" w:space="0" w:color="auto"/>
        <w:left w:val="none" w:sz="0" w:space="0" w:color="auto"/>
        <w:bottom w:val="none" w:sz="0" w:space="0" w:color="auto"/>
        <w:right w:val="none" w:sz="0" w:space="0" w:color="auto"/>
      </w:divBdr>
    </w:div>
    <w:div w:id="1640451147">
      <w:bodyDiv w:val="1"/>
      <w:marLeft w:val="0"/>
      <w:marRight w:val="0"/>
      <w:marTop w:val="0"/>
      <w:marBottom w:val="0"/>
      <w:divBdr>
        <w:top w:val="none" w:sz="0" w:space="0" w:color="auto"/>
        <w:left w:val="none" w:sz="0" w:space="0" w:color="auto"/>
        <w:bottom w:val="none" w:sz="0" w:space="0" w:color="auto"/>
        <w:right w:val="none" w:sz="0" w:space="0" w:color="auto"/>
      </w:divBdr>
      <w:divsChild>
        <w:div w:id="572277043">
          <w:marLeft w:val="0"/>
          <w:marRight w:val="0"/>
          <w:marTop w:val="0"/>
          <w:marBottom w:val="0"/>
          <w:divBdr>
            <w:top w:val="none" w:sz="0" w:space="0" w:color="auto"/>
            <w:left w:val="none" w:sz="0" w:space="0" w:color="auto"/>
            <w:bottom w:val="none" w:sz="0" w:space="0" w:color="auto"/>
            <w:right w:val="none" w:sz="0" w:space="0" w:color="auto"/>
          </w:divBdr>
        </w:div>
      </w:divsChild>
    </w:div>
    <w:div w:id="1669554730">
      <w:bodyDiv w:val="1"/>
      <w:marLeft w:val="0"/>
      <w:marRight w:val="0"/>
      <w:marTop w:val="0"/>
      <w:marBottom w:val="0"/>
      <w:divBdr>
        <w:top w:val="none" w:sz="0" w:space="0" w:color="auto"/>
        <w:left w:val="none" w:sz="0" w:space="0" w:color="auto"/>
        <w:bottom w:val="none" w:sz="0" w:space="0" w:color="auto"/>
        <w:right w:val="none" w:sz="0" w:space="0" w:color="auto"/>
      </w:divBdr>
    </w:div>
    <w:div w:id="1684281115">
      <w:bodyDiv w:val="1"/>
      <w:marLeft w:val="0"/>
      <w:marRight w:val="0"/>
      <w:marTop w:val="0"/>
      <w:marBottom w:val="0"/>
      <w:divBdr>
        <w:top w:val="none" w:sz="0" w:space="0" w:color="auto"/>
        <w:left w:val="none" w:sz="0" w:space="0" w:color="auto"/>
        <w:bottom w:val="none" w:sz="0" w:space="0" w:color="auto"/>
        <w:right w:val="none" w:sz="0" w:space="0" w:color="auto"/>
      </w:divBdr>
    </w:div>
    <w:div w:id="1733044615">
      <w:bodyDiv w:val="1"/>
      <w:marLeft w:val="0"/>
      <w:marRight w:val="0"/>
      <w:marTop w:val="0"/>
      <w:marBottom w:val="0"/>
      <w:divBdr>
        <w:top w:val="none" w:sz="0" w:space="0" w:color="auto"/>
        <w:left w:val="none" w:sz="0" w:space="0" w:color="auto"/>
        <w:bottom w:val="none" w:sz="0" w:space="0" w:color="auto"/>
        <w:right w:val="none" w:sz="0" w:space="0" w:color="auto"/>
      </w:divBdr>
    </w:div>
    <w:div w:id="1757552142">
      <w:bodyDiv w:val="1"/>
      <w:marLeft w:val="0"/>
      <w:marRight w:val="0"/>
      <w:marTop w:val="0"/>
      <w:marBottom w:val="0"/>
      <w:divBdr>
        <w:top w:val="none" w:sz="0" w:space="0" w:color="auto"/>
        <w:left w:val="none" w:sz="0" w:space="0" w:color="auto"/>
        <w:bottom w:val="none" w:sz="0" w:space="0" w:color="auto"/>
        <w:right w:val="none" w:sz="0" w:space="0" w:color="auto"/>
      </w:divBdr>
    </w:div>
    <w:div w:id="1838350477">
      <w:bodyDiv w:val="1"/>
      <w:marLeft w:val="0"/>
      <w:marRight w:val="0"/>
      <w:marTop w:val="0"/>
      <w:marBottom w:val="0"/>
      <w:divBdr>
        <w:top w:val="none" w:sz="0" w:space="0" w:color="auto"/>
        <w:left w:val="none" w:sz="0" w:space="0" w:color="auto"/>
        <w:bottom w:val="none" w:sz="0" w:space="0" w:color="auto"/>
        <w:right w:val="none" w:sz="0" w:space="0" w:color="auto"/>
      </w:divBdr>
      <w:divsChild>
        <w:div w:id="946621471">
          <w:marLeft w:val="432"/>
          <w:marRight w:val="432"/>
          <w:marTop w:val="150"/>
          <w:marBottom w:val="150"/>
          <w:divBdr>
            <w:top w:val="none" w:sz="0" w:space="0" w:color="auto"/>
            <w:left w:val="none" w:sz="0" w:space="0" w:color="auto"/>
            <w:bottom w:val="none" w:sz="0" w:space="0" w:color="auto"/>
            <w:right w:val="none" w:sz="0" w:space="0" w:color="auto"/>
          </w:divBdr>
        </w:div>
      </w:divsChild>
    </w:div>
    <w:div w:id="1857422519">
      <w:bodyDiv w:val="1"/>
      <w:marLeft w:val="0"/>
      <w:marRight w:val="0"/>
      <w:marTop w:val="0"/>
      <w:marBottom w:val="0"/>
      <w:divBdr>
        <w:top w:val="none" w:sz="0" w:space="0" w:color="auto"/>
        <w:left w:val="none" w:sz="0" w:space="0" w:color="auto"/>
        <w:bottom w:val="none" w:sz="0" w:space="0" w:color="auto"/>
        <w:right w:val="none" w:sz="0" w:space="0" w:color="auto"/>
      </w:divBdr>
      <w:divsChild>
        <w:div w:id="431244746">
          <w:marLeft w:val="0"/>
          <w:marRight w:val="0"/>
          <w:marTop w:val="0"/>
          <w:marBottom w:val="0"/>
          <w:divBdr>
            <w:top w:val="none" w:sz="0" w:space="0" w:color="auto"/>
            <w:left w:val="none" w:sz="0" w:space="0" w:color="auto"/>
            <w:bottom w:val="none" w:sz="0" w:space="0" w:color="auto"/>
            <w:right w:val="none" w:sz="0" w:space="0" w:color="auto"/>
          </w:divBdr>
        </w:div>
      </w:divsChild>
    </w:div>
    <w:div w:id="1943954588">
      <w:bodyDiv w:val="1"/>
      <w:marLeft w:val="0"/>
      <w:marRight w:val="0"/>
      <w:marTop w:val="0"/>
      <w:marBottom w:val="0"/>
      <w:divBdr>
        <w:top w:val="none" w:sz="0" w:space="0" w:color="auto"/>
        <w:left w:val="none" w:sz="0" w:space="0" w:color="auto"/>
        <w:bottom w:val="none" w:sz="0" w:space="0" w:color="auto"/>
        <w:right w:val="none" w:sz="0" w:space="0" w:color="auto"/>
      </w:divBdr>
    </w:div>
    <w:div w:id="1960840042">
      <w:bodyDiv w:val="1"/>
      <w:marLeft w:val="0"/>
      <w:marRight w:val="0"/>
      <w:marTop w:val="0"/>
      <w:marBottom w:val="0"/>
      <w:divBdr>
        <w:top w:val="none" w:sz="0" w:space="0" w:color="auto"/>
        <w:left w:val="none" w:sz="0" w:space="0" w:color="auto"/>
        <w:bottom w:val="none" w:sz="0" w:space="0" w:color="auto"/>
        <w:right w:val="none" w:sz="0" w:space="0" w:color="auto"/>
      </w:divBdr>
    </w:div>
    <w:div w:id="2036227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comments" Target="comments.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5.emf"/></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 Id="rId4"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dhirou.sandi\AppData\Roaming\Microsoft\Templates\MRS%20EPFAM.dotm" TargetMode="External"/></Relationships>
</file>

<file path=word/theme/theme1.xml><?xml version="1.0" encoding="utf-8"?>
<a:theme xmlns:a="http://schemas.openxmlformats.org/drawingml/2006/main" name="EPFAM">
  <a:themeElements>
    <a:clrScheme name="epfam mayotte">
      <a:dk1>
        <a:srgbClr val="28499A"/>
      </a:dk1>
      <a:lt1>
        <a:srgbClr val="FFFFFF"/>
      </a:lt1>
      <a:dk2>
        <a:srgbClr val="0E3049"/>
      </a:dk2>
      <a:lt2>
        <a:srgbClr val="E7E6E6"/>
      </a:lt2>
      <a:accent1>
        <a:srgbClr val="FFD618"/>
      </a:accent1>
      <a:accent2>
        <a:srgbClr val="D51317"/>
      </a:accent2>
      <a:accent3>
        <a:srgbClr val="008B38"/>
      </a:accent3>
      <a:accent4>
        <a:srgbClr val="38AA3C"/>
      </a:accent4>
      <a:accent5>
        <a:srgbClr val="9CC54B"/>
      </a:accent5>
      <a:accent6>
        <a:srgbClr val="F0CEDD"/>
      </a:accent6>
      <a:hlink>
        <a:srgbClr val="0563C1"/>
      </a:hlink>
      <a:folHlink>
        <a:srgbClr val="484FF3"/>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7A22EB15B47B4DB6DD485693E97845" ma:contentTypeVersion="25" ma:contentTypeDescription="Crée un document." ma:contentTypeScope="" ma:versionID="77984e529e78f1d27e81de0077f5f6d0">
  <xsd:schema xmlns:xsd="http://www.w3.org/2001/XMLSchema" xmlns:xs="http://www.w3.org/2001/XMLSchema" xmlns:p="http://schemas.microsoft.com/office/2006/metadata/properties" xmlns:ns2="73e677a4-a1b8-41e0-b6fa-a5ba0b7201a0" xmlns:ns3="a30bc15b-2663-49e5-b5e5-ae87c362efa4" targetNamespace="http://schemas.microsoft.com/office/2006/metadata/properties" ma:root="true" ma:fieldsID="af55fd8d4de31a114dc1f739a0d23977" ns2:_="" ns3:_="">
    <xsd:import namespace="73e677a4-a1b8-41e0-b6fa-a5ba0b7201a0"/>
    <xsd:import namespace="a30bc15b-2663-49e5-b5e5-ae87c362efa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Emplacement" minOccurs="0"/>
                <xsd:element ref="ns2:dd2ed0b6-a951-4357-b989-10d20cee69f3CountryOrRegion" minOccurs="0"/>
                <xsd:element ref="ns2:dd2ed0b6-a951-4357-b989-10d20cee69f3State" minOccurs="0"/>
                <xsd:element ref="ns2:dd2ed0b6-a951-4357-b989-10d20cee69f3City" minOccurs="0"/>
                <xsd:element ref="ns2:dd2ed0b6-a951-4357-b989-10d20cee69f3PostalCode" minOccurs="0"/>
                <xsd:element ref="ns2:dd2ed0b6-a951-4357-b989-10d20cee69f3Street" minOccurs="0"/>
                <xsd:element ref="ns2:dd2ed0b6-a951-4357-b989-10d20cee69f3GeoLoc" minOccurs="0"/>
                <xsd:element ref="ns2:dd2ed0b6-a951-4357-b989-10d20cee69f3DispNam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677a4-a1b8-41e0-b6fa-a5ba0b7201a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37121549-fa15-4698-a893-1d8df0d6017e" ma:termSetId="09814cd3-568e-fe90-9814-8d621ff8fb84" ma:anchorId="fba54fb3-c3e1-fe81-a776-ca4b69148c4d" ma:open="true" ma:isKeyword="false">
      <xsd:complexType>
        <xsd:sequence>
          <xsd:element ref="pc:Terms" minOccurs="0" maxOccurs="1"/>
        </xsd:sequence>
      </xsd:complexType>
    </xsd:element>
    <xsd:element name="Emplacement" ma:index="23" nillable="true" ma:displayName="Emplacement" ma:format="Dropdown" ma:internalName="Emplacement">
      <xsd:simpleType>
        <xsd:restriction base="dms:Unknown"/>
      </xsd:simpleType>
    </xsd:element>
    <xsd:element name="dd2ed0b6-a951-4357-b989-10d20cee69f3CountryOrRegion" ma:index="24" nillable="true" ma:displayName="Emplacement : Pays/région" ma:internalName="CountryOrRegion" ma:readOnly="true">
      <xsd:simpleType>
        <xsd:restriction base="dms:Text"/>
      </xsd:simpleType>
    </xsd:element>
    <xsd:element name="dd2ed0b6-a951-4357-b989-10d20cee69f3State" ma:index="25" nillable="true" ma:displayName="Emplacement : État" ma:internalName="State" ma:readOnly="true">
      <xsd:simpleType>
        <xsd:restriction base="dms:Text"/>
      </xsd:simpleType>
    </xsd:element>
    <xsd:element name="dd2ed0b6-a951-4357-b989-10d20cee69f3City" ma:index="26" nillable="true" ma:displayName="Emplacement : Ville" ma:internalName="City" ma:readOnly="true">
      <xsd:simpleType>
        <xsd:restriction base="dms:Text"/>
      </xsd:simpleType>
    </xsd:element>
    <xsd:element name="dd2ed0b6-a951-4357-b989-10d20cee69f3PostalCode" ma:index="27" nillable="true" ma:displayName="Emplacement : Code postal" ma:internalName="PostalCode" ma:readOnly="true">
      <xsd:simpleType>
        <xsd:restriction base="dms:Text"/>
      </xsd:simpleType>
    </xsd:element>
    <xsd:element name="dd2ed0b6-a951-4357-b989-10d20cee69f3Street" ma:index="28" nillable="true" ma:displayName="Emplacement : Rue" ma:internalName="Street" ma:readOnly="true">
      <xsd:simpleType>
        <xsd:restriction base="dms:Text"/>
      </xsd:simpleType>
    </xsd:element>
    <xsd:element name="dd2ed0b6-a951-4357-b989-10d20cee69f3GeoLoc" ma:index="29" nillable="true" ma:displayName="Emplacement : Coordonnées" ma:internalName="GeoLoc" ma:readOnly="true">
      <xsd:simpleType>
        <xsd:restriction base="dms:Unknown"/>
      </xsd:simpleType>
    </xsd:element>
    <xsd:element name="dd2ed0b6-a951-4357-b989-10d20cee69f3DispName" ma:index="30" nillable="true" ma:displayName="Emplacement : nom" ma:internalName="DispName" ma:readOnly="true">
      <xsd:simpleType>
        <xsd:restriction base="dms:Text"/>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0bc15b-2663-49e5-b5e5-ae87c362efa4"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0caa6e9d-2f17-4815-af53-da388961d54c}" ma:internalName="TaxCatchAll" ma:showField="CatchAllData" ma:web="a30bc15b-2663-49e5-b5e5-ae87c362ef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FB913C-EF5B-3F4F-BAA8-C4241755CC25}">
  <ds:schemaRefs>
    <ds:schemaRef ds:uri="http://schemas.openxmlformats.org/officeDocument/2006/bibliography"/>
  </ds:schemaRefs>
</ds:datastoreItem>
</file>

<file path=customXml/itemProps2.xml><?xml version="1.0" encoding="utf-8"?>
<ds:datastoreItem xmlns:ds="http://schemas.openxmlformats.org/officeDocument/2006/customXml" ds:itemID="{121933E9-E89A-4C48-BF21-66C74647303E}">
  <ds:schemaRefs>
    <ds:schemaRef ds:uri="http://schemas.microsoft.com/sharepoint/v3/contenttype/forms"/>
  </ds:schemaRefs>
</ds:datastoreItem>
</file>

<file path=customXml/itemProps3.xml><?xml version="1.0" encoding="utf-8"?>
<ds:datastoreItem xmlns:ds="http://schemas.openxmlformats.org/officeDocument/2006/customXml" ds:itemID="{0A437CEE-F0FF-45E2-BD91-F6160FC4DD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677a4-a1b8-41e0-b6fa-a5ba0b7201a0"/>
    <ds:schemaRef ds:uri="a30bc15b-2663-49e5-b5e5-ae87c362ef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MRS EPFAM.dotm</Template>
  <TotalTime>15</TotalTime>
  <Pages>21</Pages>
  <Words>4193</Words>
  <Characters>23063</Characters>
  <Application>Microsoft Office Word</Application>
  <DocSecurity>0</DocSecurity>
  <Lines>192</Lines>
  <Paragraphs>54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BAUDOUX</dc:creator>
  <cp:keywords/>
  <dc:description/>
  <cp:lastModifiedBy>Nadhirou SANDI</cp:lastModifiedBy>
  <cp:revision>5</cp:revision>
  <cp:lastPrinted>2022-09-06T11:57:00Z</cp:lastPrinted>
  <dcterms:created xsi:type="dcterms:W3CDTF">2023-05-31T08:56:00Z</dcterms:created>
  <dcterms:modified xsi:type="dcterms:W3CDTF">2023-07-21T08:21:00Z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cule_trait_pleine_largeur">
    <vt:lpwstr>avec</vt:lpwstr>
  </property>
  <property fmtid="{D5CDD505-2E9C-101B-9397-08002B2CF9AE}" pid="3" name="id_mémoire">
    <vt:lpwstr>M_BSBV2618</vt:lpwstr>
  </property>
  <property fmtid="{D5CDD505-2E9C-101B-9397-08002B2CF9AE}" pid="4" name="N° marché">
    <vt:lpwstr>N° marché</vt:lpwstr>
  </property>
  <property fmtid="{D5CDD505-2E9C-101B-9397-08002B2CF9AE}" pid="5" name="type document">
    <vt:lpwstr>AE</vt:lpwstr>
  </property>
</Properties>
</file>