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F1260" w14:textId="77777777" w:rsidR="00930ED1" w:rsidRPr="000A6C93" w:rsidRDefault="00930ED1">
      <w:pPr>
        <w:pStyle w:val="Corpsdetexte"/>
        <w:spacing w:before="11"/>
        <w:rPr>
          <w:sz w:val="12"/>
        </w:rPr>
      </w:pPr>
    </w:p>
    <w:p w14:paraId="1590D8D9" w14:textId="3B9F6449" w:rsidR="00930ED1" w:rsidRPr="000A6C93" w:rsidRDefault="00A77FFE">
      <w:pPr>
        <w:pStyle w:val="Corpsdetexte"/>
        <w:ind w:left="4102"/>
        <w:rPr>
          <w:sz w:val="20"/>
        </w:rPr>
      </w:pPr>
      <w:ins w:id="0" w:author="Maire" w:date="2022-05-23T10:15:00Z">
        <w:r>
          <w:rPr>
            <w:noProof/>
          </w:rPr>
          <w:drawing>
            <wp:inline distT="0" distB="0" distL="0" distR="0" wp14:anchorId="6CD713F1" wp14:editId="1224F313">
              <wp:extent cx="1862455" cy="2427808"/>
              <wp:effectExtent l="0" t="0" r="4445"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4250" cy="2443183"/>
                      </a:xfrm>
                      <a:prstGeom prst="rect">
                        <a:avLst/>
                      </a:prstGeom>
                      <a:noFill/>
                      <a:ln>
                        <a:noFill/>
                      </a:ln>
                    </pic:spPr>
                  </pic:pic>
                </a:graphicData>
              </a:graphic>
            </wp:inline>
          </w:drawing>
        </w:r>
      </w:ins>
    </w:p>
    <w:p w14:paraId="70DBCCED" w14:textId="77777777" w:rsidR="00930ED1" w:rsidRPr="000A6C93" w:rsidRDefault="00930ED1">
      <w:pPr>
        <w:pStyle w:val="Corpsdetexte"/>
        <w:rPr>
          <w:sz w:val="20"/>
        </w:rPr>
      </w:pPr>
    </w:p>
    <w:p w14:paraId="3B51A6F8" w14:textId="77777777" w:rsidR="00930ED1" w:rsidRPr="000A6C93" w:rsidRDefault="00930ED1">
      <w:pPr>
        <w:pStyle w:val="Corpsdetexte"/>
        <w:rPr>
          <w:sz w:val="20"/>
        </w:rPr>
      </w:pPr>
    </w:p>
    <w:p w14:paraId="467F5022" w14:textId="77777777" w:rsidR="00930ED1" w:rsidRPr="000A6C93" w:rsidRDefault="00906C0B">
      <w:pPr>
        <w:spacing w:before="210"/>
        <w:ind w:left="2538" w:right="2874"/>
        <w:jc w:val="center"/>
        <w:rPr>
          <w:b/>
          <w:sz w:val="28"/>
        </w:rPr>
      </w:pPr>
      <w:r w:rsidRPr="000A6C93">
        <w:rPr>
          <w:b/>
          <w:sz w:val="28"/>
        </w:rPr>
        <w:t>MARCHE</w:t>
      </w:r>
      <w:r w:rsidRPr="000A6C93">
        <w:rPr>
          <w:b/>
          <w:spacing w:val="-8"/>
          <w:sz w:val="28"/>
        </w:rPr>
        <w:t xml:space="preserve"> </w:t>
      </w:r>
      <w:r w:rsidRPr="000A6C93">
        <w:rPr>
          <w:b/>
          <w:sz w:val="28"/>
        </w:rPr>
        <w:t>DE</w:t>
      </w:r>
      <w:r w:rsidRPr="000A6C93">
        <w:rPr>
          <w:b/>
          <w:spacing w:val="-6"/>
          <w:sz w:val="28"/>
        </w:rPr>
        <w:t xml:space="preserve"> </w:t>
      </w:r>
      <w:r w:rsidRPr="000A6C93">
        <w:rPr>
          <w:b/>
          <w:sz w:val="28"/>
        </w:rPr>
        <w:t>MAITRISE</w:t>
      </w:r>
      <w:r w:rsidRPr="000A6C93">
        <w:rPr>
          <w:b/>
          <w:spacing w:val="-6"/>
          <w:sz w:val="28"/>
        </w:rPr>
        <w:t xml:space="preserve"> </w:t>
      </w:r>
      <w:r w:rsidRPr="000A6C93">
        <w:rPr>
          <w:b/>
          <w:spacing w:val="-2"/>
          <w:sz w:val="28"/>
        </w:rPr>
        <w:t>D’OEUVRE</w:t>
      </w:r>
    </w:p>
    <w:p w14:paraId="1D32129A" w14:textId="77777777" w:rsidR="00930ED1" w:rsidRPr="000A6C93" w:rsidRDefault="00930ED1">
      <w:pPr>
        <w:pStyle w:val="Corpsdetexte"/>
        <w:rPr>
          <w:b/>
          <w:sz w:val="30"/>
        </w:rPr>
      </w:pPr>
    </w:p>
    <w:p w14:paraId="25006727" w14:textId="77777777" w:rsidR="00930ED1" w:rsidRPr="000A6C93" w:rsidRDefault="00930ED1">
      <w:pPr>
        <w:pStyle w:val="Corpsdetexte"/>
        <w:spacing w:before="3"/>
        <w:rPr>
          <w:b/>
          <w:sz w:val="38"/>
        </w:rPr>
      </w:pPr>
    </w:p>
    <w:p w14:paraId="1116DAE0" w14:textId="77777777" w:rsidR="002D45A8" w:rsidRPr="000A6C93" w:rsidRDefault="002D45A8" w:rsidP="002D45A8">
      <w:pPr>
        <w:autoSpaceDE/>
        <w:autoSpaceDN/>
        <w:jc w:val="center"/>
        <w:rPr>
          <w:rFonts w:cs="Arial"/>
          <w:b/>
        </w:rPr>
      </w:pPr>
      <w:r w:rsidRPr="000A6C93">
        <w:rPr>
          <w:rFonts w:cs="Arial"/>
          <w:b/>
        </w:rPr>
        <w:t xml:space="preserve">Commune Les </w:t>
      </w:r>
      <w:proofErr w:type="spellStart"/>
      <w:r w:rsidRPr="000A6C93">
        <w:rPr>
          <w:rFonts w:cs="Arial"/>
          <w:b/>
        </w:rPr>
        <w:t>Monthairons</w:t>
      </w:r>
      <w:proofErr w:type="spellEnd"/>
    </w:p>
    <w:p w14:paraId="34D78D1B" w14:textId="77777777" w:rsidR="002D45A8" w:rsidRPr="000A6C93" w:rsidRDefault="002D45A8" w:rsidP="002D45A8">
      <w:pPr>
        <w:autoSpaceDE/>
        <w:autoSpaceDN/>
        <w:jc w:val="center"/>
        <w:rPr>
          <w:rFonts w:cs="Arial"/>
          <w:b/>
        </w:rPr>
      </w:pPr>
      <w:r w:rsidRPr="000A6C93">
        <w:rPr>
          <w:rFonts w:cs="Arial"/>
          <w:b/>
        </w:rPr>
        <w:t>2 place de la Mairie</w:t>
      </w:r>
    </w:p>
    <w:p w14:paraId="4C4D1475" w14:textId="77777777" w:rsidR="002D45A8" w:rsidRPr="000A6C93" w:rsidRDefault="002D45A8" w:rsidP="002D45A8">
      <w:pPr>
        <w:autoSpaceDE/>
        <w:autoSpaceDN/>
        <w:jc w:val="center"/>
        <w:rPr>
          <w:rFonts w:cs="Arial"/>
          <w:b/>
        </w:rPr>
      </w:pPr>
      <w:r w:rsidRPr="000A6C93">
        <w:rPr>
          <w:rFonts w:cs="Arial"/>
          <w:b/>
        </w:rPr>
        <w:t>55320 LES MONTHAIRONS</w:t>
      </w:r>
    </w:p>
    <w:p w14:paraId="55A06896" w14:textId="77777777" w:rsidR="00930ED1" w:rsidRPr="000A6C93" w:rsidRDefault="00930ED1">
      <w:pPr>
        <w:pStyle w:val="Corpsdetexte"/>
        <w:rPr>
          <w:b/>
          <w:sz w:val="20"/>
        </w:rPr>
      </w:pPr>
    </w:p>
    <w:p w14:paraId="05D912F8" w14:textId="77777777" w:rsidR="00930ED1" w:rsidRPr="000A6C93" w:rsidRDefault="00930ED1">
      <w:pPr>
        <w:pStyle w:val="Corpsdetexte"/>
        <w:rPr>
          <w:b/>
          <w:sz w:val="20"/>
        </w:rPr>
      </w:pPr>
    </w:p>
    <w:p w14:paraId="73B96AB7" w14:textId="77777777" w:rsidR="00930ED1" w:rsidRPr="000A6C93" w:rsidRDefault="00930ED1">
      <w:pPr>
        <w:pStyle w:val="Corpsdetexte"/>
        <w:rPr>
          <w:b/>
          <w:sz w:val="20"/>
        </w:rPr>
      </w:pPr>
    </w:p>
    <w:p w14:paraId="2B3FD848" w14:textId="77777777" w:rsidR="00930ED1" w:rsidRPr="000A6C93" w:rsidRDefault="00930ED1">
      <w:pPr>
        <w:pStyle w:val="Corpsdetexte"/>
        <w:rPr>
          <w:b/>
          <w:sz w:val="20"/>
        </w:rPr>
      </w:pPr>
    </w:p>
    <w:p w14:paraId="4B5907EA" w14:textId="77777777" w:rsidR="00930ED1" w:rsidRPr="000A6C93" w:rsidRDefault="00930ED1">
      <w:pPr>
        <w:pStyle w:val="Corpsdetexte"/>
        <w:rPr>
          <w:b/>
          <w:sz w:val="20"/>
        </w:rPr>
      </w:pPr>
    </w:p>
    <w:p w14:paraId="319179F8" w14:textId="77777777" w:rsidR="00930ED1" w:rsidRPr="000A6C93" w:rsidRDefault="00930ED1">
      <w:pPr>
        <w:pStyle w:val="Corpsdetexte"/>
        <w:rPr>
          <w:b/>
          <w:sz w:val="20"/>
        </w:rPr>
      </w:pPr>
    </w:p>
    <w:p w14:paraId="3500F064" w14:textId="77777777" w:rsidR="00930ED1" w:rsidRPr="000A6C93" w:rsidRDefault="00930ED1">
      <w:pPr>
        <w:pStyle w:val="Corpsdetexte"/>
        <w:rPr>
          <w:b/>
          <w:sz w:val="20"/>
        </w:rPr>
      </w:pPr>
    </w:p>
    <w:p w14:paraId="0013093E" w14:textId="77777777" w:rsidR="00930ED1" w:rsidRPr="000A6C93" w:rsidRDefault="00930ED1">
      <w:pPr>
        <w:pStyle w:val="Corpsdetexte"/>
        <w:rPr>
          <w:b/>
          <w:sz w:val="20"/>
        </w:rPr>
      </w:pPr>
    </w:p>
    <w:p w14:paraId="65A805F5" w14:textId="77777777" w:rsidR="002D45A8" w:rsidRPr="000A6C93" w:rsidRDefault="002D45A8" w:rsidP="002D45A8">
      <w:pPr>
        <w:pBdr>
          <w:top w:val="double" w:sz="12" w:space="1" w:color="auto" w:shadow="1"/>
          <w:left w:val="double" w:sz="12" w:space="1" w:color="auto" w:shadow="1"/>
          <w:bottom w:val="double" w:sz="12" w:space="1" w:color="auto" w:shadow="1"/>
          <w:right w:val="double" w:sz="12" w:space="1" w:color="auto" w:shadow="1"/>
        </w:pBdr>
        <w:jc w:val="center"/>
        <w:rPr>
          <w:rFonts w:cs="Arial"/>
          <w:b/>
          <w:caps/>
        </w:rPr>
      </w:pPr>
      <w:r w:rsidRPr="000A6C93">
        <w:rPr>
          <w:rFonts w:cs="Arial"/>
          <w:b/>
          <w:caps/>
        </w:rPr>
        <w:t xml:space="preserve"> MARCHE DE MAITRISE D'œuvre</w:t>
      </w:r>
    </w:p>
    <w:p w14:paraId="79F96A3B" w14:textId="77777777" w:rsidR="002D45A8" w:rsidRPr="000A6C93" w:rsidRDefault="002D45A8" w:rsidP="002D45A8">
      <w:pPr>
        <w:pBdr>
          <w:top w:val="double" w:sz="12" w:space="1" w:color="auto" w:shadow="1"/>
          <w:left w:val="double" w:sz="12" w:space="1" w:color="auto" w:shadow="1"/>
          <w:bottom w:val="double" w:sz="12" w:space="1" w:color="auto" w:shadow="1"/>
          <w:right w:val="double" w:sz="12" w:space="1" w:color="auto" w:shadow="1"/>
        </w:pBdr>
        <w:jc w:val="center"/>
        <w:rPr>
          <w:rFonts w:cs="Arial"/>
          <w:b/>
          <w:caps/>
        </w:rPr>
      </w:pPr>
      <w:r w:rsidRPr="000A6C93">
        <w:rPr>
          <w:rFonts w:cs="Arial"/>
          <w:b/>
          <w:caps/>
        </w:rPr>
        <w:t>Réhabilitation des logements de l’ANCIENNE ECOLE COMMUNALE</w:t>
      </w:r>
    </w:p>
    <w:p w14:paraId="75564BFD" w14:textId="24ECB40A" w:rsidR="00930ED1" w:rsidRPr="000A6C93" w:rsidRDefault="00930ED1">
      <w:pPr>
        <w:pStyle w:val="Corpsdetexte"/>
        <w:spacing w:before="11"/>
        <w:rPr>
          <w:b/>
          <w:sz w:val="14"/>
        </w:rPr>
      </w:pPr>
    </w:p>
    <w:p w14:paraId="0AAE1928" w14:textId="77777777" w:rsidR="00930ED1" w:rsidRPr="000A6C93" w:rsidRDefault="00930ED1">
      <w:pPr>
        <w:pStyle w:val="Corpsdetexte"/>
        <w:rPr>
          <w:b/>
          <w:sz w:val="20"/>
        </w:rPr>
      </w:pPr>
    </w:p>
    <w:p w14:paraId="5407D88A" w14:textId="77777777" w:rsidR="00930ED1" w:rsidRPr="000A6C93" w:rsidRDefault="00930ED1">
      <w:pPr>
        <w:pStyle w:val="Corpsdetexte"/>
        <w:rPr>
          <w:b/>
          <w:sz w:val="20"/>
        </w:rPr>
      </w:pPr>
    </w:p>
    <w:p w14:paraId="4C0B0B23" w14:textId="77777777" w:rsidR="00930ED1" w:rsidRPr="000A6C93" w:rsidRDefault="00930ED1">
      <w:pPr>
        <w:pStyle w:val="Corpsdetexte"/>
        <w:rPr>
          <w:b/>
          <w:sz w:val="20"/>
        </w:rPr>
      </w:pPr>
    </w:p>
    <w:p w14:paraId="5EB711DC" w14:textId="77777777" w:rsidR="00930ED1" w:rsidRPr="000A6C93" w:rsidRDefault="00930ED1">
      <w:pPr>
        <w:pStyle w:val="Corpsdetexte"/>
        <w:rPr>
          <w:b/>
          <w:sz w:val="20"/>
        </w:rPr>
      </w:pPr>
    </w:p>
    <w:p w14:paraId="3034FE16" w14:textId="77777777" w:rsidR="00930ED1" w:rsidRPr="000A6C93" w:rsidRDefault="00930ED1">
      <w:pPr>
        <w:pStyle w:val="Corpsdetexte"/>
        <w:rPr>
          <w:b/>
          <w:sz w:val="20"/>
        </w:rPr>
      </w:pPr>
    </w:p>
    <w:p w14:paraId="7C0471AC" w14:textId="77777777" w:rsidR="00930ED1" w:rsidRPr="000A6C93" w:rsidRDefault="00930ED1">
      <w:pPr>
        <w:pStyle w:val="Corpsdetexte"/>
        <w:rPr>
          <w:b/>
          <w:sz w:val="20"/>
        </w:rPr>
      </w:pPr>
    </w:p>
    <w:p w14:paraId="5189D1F6" w14:textId="77777777" w:rsidR="00930ED1" w:rsidRPr="000A6C93" w:rsidRDefault="00930ED1">
      <w:pPr>
        <w:pStyle w:val="Corpsdetexte"/>
        <w:spacing w:before="7"/>
        <w:rPr>
          <w:b/>
          <w:sz w:val="20"/>
        </w:rPr>
      </w:pPr>
    </w:p>
    <w:p w14:paraId="2F48BB96" w14:textId="35390506" w:rsidR="00930ED1" w:rsidRPr="000A6C93" w:rsidRDefault="00930ED1">
      <w:pPr>
        <w:pStyle w:val="Titre1"/>
      </w:pPr>
    </w:p>
    <w:p w14:paraId="5E596D7D" w14:textId="77777777" w:rsidR="00930ED1" w:rsidRPr="000A6C93" w:rsidRDefault="00930ED1">
      <w:pPr>
        <w:pStyle w:val="Corpsdetexte"/>
        <w:rPr>
          <w:b/>
          <w:sz w:val="34"/>
        </w:rPr>
      </w:pPr>
    </w:p>
    <w:p w14:paraId="27CA4900" w14:textId="77777777" w:rsidR="00930ED1" w:rsidRPr="000A6C93" w:rsidRDefault="00930ED1">
      <w:pPr>
        <w:pStyle w:val="Corpsdetexte"/>
        <w:spacing w:before="6"/>
        <w:rPr>
          <w:b/>
          <w:sz w:val="34"/>
        </w:rPr>
      </w:pPr>
    </w:p>
    <w:p w14:paraId="165F50C1" w14:textId="77777777" w:rsidR="00930ED1" w:rsidRPr="000A6C93" w:rsidRDefault="00906C0B">
      <w:pPr>
        <w:pStyle w:val="Titre"/>
        <w:rPr>
          <w:u w:val="none"/>
        </w:rPr>
      </w:pPr>
      <w:r w:rsidRPr="000A6C93">
        <w:t>Acte</w:t>
      </w:r>
      <w:r w:rsidRPr="000A6C93">
        <w:rPr>
          <w:spacing w:val="-1"/>
        </w:rPr>
        <w:t xml:space="preserve"> </w:t>
      </w:r>
      <w:r w:rsidRPr="000A6C93">
        <w:rPr>
          <w:spacing w:val="-2"/>
        </w:rPr>
        <w:t>d’Engagement</w:t>
      </w:r>
    </w:p>
    <w:p w14:paraId="61A9C817" w14:textId="77777777" w:rsidR="00930ED1" w:rsidRPr="000A6C93" w:rsidRDefault="00930ED1">
      <w:pPr>
        <w:sectPr w:rsidR="00930ED1" w:rsidRPr="000A6C93">
          <w:footerReference w:type="default" r:id="rId9"/>
          <w:type w:val="continuous"/>
          <w:pgSz w:w="11910" w:h="16850"/>
          <w:pgMar w:top="1600" w:right="260" w:bottom="1080" w:left="600" w:header="0" w:footer="900" w:gutter="0"/>
          <w:pgNumType w:start="1"/>
          <w:cols w:space="720"/>
        </w:sectPr>
      </w:pPr>
    </w:p>
    <w:p w14:paraId="496DFB3D" w14:textId="77777777" w:rsidR="00930ED1" w:rsidRPr="000A6C93" w:rsidRDefault="00930ED1">
      <w:pPr>
        <w:pStyle w:val="Corpsdetexte"/>
        <w:spacing w:before="9"/>
        <w:rPr>
          <w:b/>
        </w:rPr>
      </w:pPr>
    </w:p>
    <w:p w14:paraId="1B4C27AF" w14:textId="77777777" w:rsidR="00930ED1" w:rsidRPr="000A6C93" w:rsidRDefault="00906C0B">
      <w:pPr>
        <w:spacing w:before="92"/>
        <w:ind w:left="818"/>
        <w:rPr>
          <w:b/>
          <w:i/>
        </w:rPr>
      </w:pPr>
      <w:r w:rsidRPr="000A6C93">
        <w:rPr>
          <w:b/>
          <w:i/>
          <w:u w:val="single"/>
        </w:rPr>
        <w:t>Maître</w:t>
      </w:r>
      <w:r w:rsidRPr="000A6C93">
        <w:rPr>
          <w:b/>
          <w:i/>
          <w:spacing w:val="-3"/>
          <w:u w:val="single"/>
        </w:rPr>
        <w:t xml:space="preserve"> </w:t>
      </w:r>
      <w:r w:rsidRPr="000A6C93">
        <w:rPr>
          <w:b/>
          <w:i/>
          <w:u w:val="single"/>
        </w:rPr>
        <w:t>de l’ouvrage</w:t>
      </w:r>
      <w:r w:rsidRPr="000A6C93">
        <w:rPr>
          <w:b/>
          <w:i/>
          <w:spacing w:val="2"/>
          <w:u w:val="single"/>
        </w:rPr>
        <w:t xml:space="preserve"> </w:t>
      </w:r>
      <w:r w:rsidRPr="000A6C93">
        <w:rPr>
          <w:b/>
          <w:i/>
          <w:spacing w:val="-10"/>
          <w:u w:val="single"/>
        </w:rPr>
        <w:t>:</w:t>
      </w:r>
    </w:p>
    <w:p w14:paraId="539B13DA" w14:textId="77777777" w:rsidR="00930ED1" w:rsidRPr="000A6C93" w:rsidRDefault="00930ED1">
      <w:pPr>
        <w:pStyle w:val="Corpsdetexte"/>
        <w:spacing w:before="1"/>
        <w:rPr>
          <w:b/>
          <w:i/>
          <w:sz w:val="15"/>
        </w:rPr>
      </w:pPr>
    </w:p>
    <w:p w14:paraId="7F5583A2" w14:textId="5E33EFBE" w:rsidR="00930ED1" w:rsidRPr="000A6C93" w:rsidRDefault="002D45A8">
      <w:pPr>
        <w:spacing w:before="92"/>
        <w:ind w:left="818"/>
        <w:rPr>
          <w:b/>
        </w:rPr>
      </w:pPr>
      <w:r w:rsidRPr="000A6C93">
        <w:rPr>
          <w:b/>
          <w:spacing w:val="-2"/>
        </w:rPr>
        <w:t xml:space="preserve">Commune Les </w:t>
      </w:r>
      <w:proofErr w:type="spellStart"/>
      <w:r w:rsidRPr="000A6C93">
        <w:rPr>
          <w:b/>
          <w:spacing w:val="-2"/>
        </w:rPr>
        <w:t>Monthairons</w:t>
      </w:r>
      <w:proofErr w:type="spellEnd"/>
    </w:p>
    <w:p w14:paraId="0EA7DE35" w14:textId="26030EA6" w:rsidR="00930ED1" w:rsidRPr="000A6C93" w:rsidRDefault="002D45A8" w:rsidP="002D45A8">
      <w:pPr>
        <w:spacing w:before="6" w:line="244" w:lineRule="auto"/>
        <w:ind w:left="818" w:right="6939"/>
        <w:rPr>
          <w:b/>
        </w:rPr>
      </w:pPr>
      <w:r w:rsidRPr="000A6C93">
        <w:rPr>
          <w:b/>
        </w:rPr>
        <w:t>Place de la mairie</w:t>
      </w:r>
    </w:p>
    <w:p w14:paraId="59045093" w14:textId="593D5F1A" w:rsidR="00930ED1" w:rsidRPr="000A6C93" w:rsidRDefault="002D45A8">
      <w:pPr>
        <w:spacing w:before="2"/>
        <w:ind w:left="818"/>
        <w:rPr>
          <w:b/>
        </w:rPr>
      </w:pPr>
      <w:r w:rsidRPr="000A6C93">
        <w:rPr>
          <w:b/>
        </w:rPr>
        <w:t>55320 LES MONTHAIRONS</w:t>
      </w:r>
    </w:p>
    <w:p w14:paraId="1593EF85" w14:textId="77777777" w:rsidR="00930ED1" w:rsidRPr="000A6C93" w:rsidRDefault="00930ED1">
      <w:pPr>
        <w:pStyle w:val="Corpsdetexte"/>
        <w:rPr>
          <w:b/>
          <w:sz w:val="24"/>
        </w:rPr>
      </w:pPr>
    </w:p>
    <w:p w14:paraId="67588C2B" w14:textId="77777777" w:rsidR="00930ED1" w:rsidRPr="000A6C93" w:rsidRDefault="00930ED1">
      <w:pPr>
        <w:pStyle w:val="Corpsdetexte"/>
        <w:rPr>
          <w:b/>
          <w:sz w:val="24"/>
        </w:rPr>
      </w:pPr>
    </w:p>
    <w:p w14:paraId="4B063911" w14:textId="77777777" w:rsidR="00930ED1" w:rsidRPr="000A6C93" w:rsidRDefault="00930ED1">
      <w:pPr>
        <w:pStyle w:val="Corpsdetexte"/>
        <w:rPr>
          <w:b/>
          <w:sz w:val="20"/>
        </w:rPr>
      </w:pPr>
    </w:p>
    <w:p w14:paraId="48C82D26" w14:textId="77777777" w:rsidR="00930ED1" w:rsidRPr="000A6C93" w:rsidRDefault="00906C0B">
      <w:pPr>
        <w:pStyle w:val="Titre3"/>
        <w:rPr>
          <w:u w:val="none"/>
        </w:rPr>
      </w:pPr>
      <w:r w:rsidRPr="000A6C93">
        <w:t>Objet</w:t>
      </w:r>
      <w:r w:rsidRPr="000A6C93">
        <w:rPr>
          <w:spacing w:val="1"/>
        </w:rPr>
        <w:t xml:space="preserve"> </w:t>
      </w:r>
      <w:r w:rsidRPr="000A6C93">
        <w:t>du marché</w:t>
      </w:r>
      <w:r w:rsidRPr="000A6C93">
        <w:rPr>
          <w:spacing w:val="1"/>
        </w:rPr>
        <w:t xml:space="preserve"> </w:t>
      </w:r>
      <w:r w:rsidRPr="000A6C93">
        <w:rPr>
          <w:spacing w:val="-10"/>
        </w:rPr>
        <w:t>:</w:t>
      </w:r>
    </w:p>
    <w:p w14:paraId="4278DAD4" w14:textId="77777777" w:rsidR="00930ED1" w:rsidRPr="000A6C93" w:rsidRDefault="00930ED1">
      <w:pPr>
        <w:pStyle w:val="Corpsdetexte"/>
        <w:spacing w:before="2"/>
        <w:rPr>
          <w:b/>
          <w:i/>
          <w:sz w:val="14"/>
        </w:rPr>
      </w:pPr>
    </w:p>
    <w:p w14:paraId="316FD08E" w14:textId="43FF5B3C" w:rsidR="00930ED1" w:rsidRPr="000A6C93" w:rsidRDefault="00906C0B" w:rsidP="00D940DA">
      <w:pPr>
        <w:pStyle w:val="Corpsdetexte"/>
        <w:spacing w:before="94"/>
        <w:ind w:left="818" w:right="1178"/>
        <w:jc w:val="both"/>
        <w:rPr>
          <w:rFonts w:ascii="Arial" w:hAnsi="Arial"/>
        </w:rPr>
      </w:pPr>
      <w:r w:rsidRPr="000A6C93">
        <w:rPr>
          <w:rFonts w:ascii="Arial" w:hAnsi="Arial"/>
        </w:rPr>
        <w:t>Mission</w:t>
      </w:r>
      <w:r w:rsidRPr="000A6C93">
        <w:rPr>
          <w:rFonts w:ascii="Arial" w:hAnsi="Arial"/>
          <w:spacing w:val="28"/>
        </w:rPr>
        <w:t xml:space="preserve"> </w:t>
      </w:r>
      <w:r w:rsidRPr="000A6C93">
        <w:rPr>
          <w:rFonts w:ascii="Arial" w:hAnsi="Arial"/>
        </w:rPr>
        <w:t>de</w:t>
      </w:r>
      <w:r w:rsidRPr="000A6C93">
        <w:rPr>
          <w:rFonts w:ascii="Arial" w:hAnsi="Arial"/>
          <w:spacing w:val="28"/>
        </w:rPr>
        <w:t xml:space="preserve"> </w:t>
      </w:r>
      <w:r w:rsidRPr="000A6C93">
        <w:rPr>
          <w:rFonts w:ascii="Arial" w:hAnsi="Arial"/>
        </w:rPr>
        <w:t>maîtrise</w:t>
      </w:r>
      <w:r w:rsidRPr="000A6C93">
        <w:rPr>
          <w:rFonts w:ascii="Arial" w:hAnsi="Arial"/>
          <w:spacing w:val="28"/>
        </w:rPr>
        <w:t xml:space="preserve"> </w:t>
      </w:r>
      <w:r w:rsidRPr="000A6C93">
        <w:rPr>
          <w:rFonts w:ascii="Arial" w:hAnsi="Arial"/>
        </w:rPr>
        <w:t xml:space="preserve">d’œuvre pour </w:t>
      </w:r>
      <w:r w:rsidR="00A925FD" w:rsidRPr="000A6C93">
        <w:rPr>
          <w:rFonts w:ascii="Arial" w:hAnsi="Arial"/>
        </w:rPr>
        <w:t xml:space="preserve">la réhabilitation des logements de l’ancienne école communale de Les </w:t>
      </w:r>
      <w:proofErr w:type="spellStart"/>
      <w:r w:rsidR="00A925FD" w:rsidRPr="000A6C93">
        <w:rPr>
          <w:rFonts w:ascii="Arial" w:hAnsi="Arial"/>
        </w:rPr>
        <w:t>Monthairons</w:t>
      </w:r>
      <w:proofErr w:type="spellEnd"/>
    </w:p>
    <w:p w14:paraId="29A0B3C0" w14:textId="77777777" w:rsidR="00930ED1" w:rsidRPr="000A6C93" w:rsidRDefault="00930ED1">
      <w:pPr>
        <w:pStyle w:val="Corpsdetexte"/>
        <w:spacing w:before="10"/>
        <w:rPr>
          <w:rFonts w:ascii="Arial"/>
          <w:sz w:val="23"/>
        </w:rPr>
      </w:pPr>
    </w:p>
    <w:p w14:paraId="151C9043" w14:textId="56FE3B4A" w:rsidR="00930ED1" w:rsidRPr="000A6C93" w:rsidRDefault="00906C0B">
      <w:pPr>
        <w:ind w:left="818"/>
        <w:rPr>
          <w:rFonts w:ascii="Arial" w:hAnsi="Arial"/>
        </w:rPr>
      </w:pPr>
      <w:r w:rsidRPr="000A6C93">
        <w:rPr>
          <w:rFonts w:ascii="Arial" w:hAnsi="Arial"/>
          <w:b/>
        </w:rPr>
        <w:t>Lieu(x)</w:t>
      </w:r>
      <w:r w:rsidRPr="000A6C93">
        <w:rPr>
          <w:rFonts w:ascii="Arial" w:hAnsi="Arial"/>
          <w:b/>
          <w:spacing w:val="-2"/>
        </w:rPr>
        <w:t xml:space="preserve"> </w:t>
      </w:r>
      <w:r w:rsidRPr="000A6C93">
        <w:rPr>
          <w:rFonts w:ascii="Arial" w:hAnsi="Arial"/>
          <w:b/>
        </w:rPr>
        <w:t>d’exécution</w:t>
      </w:r>
      <w:r w:rsidRPr="000A6C93">
        <w:rPr>
          <w:rFonts w:ascii="Arial" w:hAnsi="Arial"/>
          <w:b/>
          <w:spacing w:val="-3"/>
        </w:rPr>
        <w:t xml:space="preserve"> </w:t>
      </w:r>
      <w:r w:rsidRPr="000A6C93">
        <w:rPr>
          <w:rFonts w:ascii="Arial" w:hAnsi="Arial"/>
        </w:rPr>
        <w:t>:</w:t>
      </w:r>
      <w:r w:rsidRPr="000A6C93">
        <w:rPr>
          <w:rFonts w:ascii="Arial" w:hAnsi="Arial"/>
          <w:spacing w:val="-1"/>
        </w:rPr>
        <w:t xml:space="preserve"> </w:t>
      </w:r>
      <w:r w:rsidR="00A925FD" w:rsidRPr="000A6C93">
        <w:rPr>
          <w:rFonts w:ascii="Arial" w:hAnsi="Arial"/>
        </w:rPr>
        <w:t>Place de la mairie 55320 LES MONTHAIRONS</w:t>
      </w:r>
    </w:p>
    <w:p w14:paraId="03D72712" w14:textId="77777777" w:rsidR="00930ED1" w:rsidRPr="000A6C93" w:rsidRDefault="00930ED1">
      <w:pPr>
        <w:pStyle w:val="Corpsdetexte"/>
        <w:rPr>
          <w:rFonts w:ascii="Arial"/>
          <w:sz w:val="24"/>
        </w:rPr>
      </w:pPr>
    </w:p>
    <w:p w14:paraId="2D821820" w14:textId="77777777" w:rsidR="00930ED1" w:rsidRPr="000A6C93" w:rsidRDefault="00930ED1">
      <w:pPr>
        <w:pStyle w:val="Corpsdetexte"/>
        <w:rPr>
          <w:rFonts w:ascii="Arial"/>
          <w:sz w:val="24"/>
        </w:rPr>
      </w:pPr>
    </w:p>
    <w:p w14:paraId="72E45D29" w14:textId="28D6882F" w:rsidR="00930ED1" w:rsidRDefault="00906C0B">
      <w:pPr>
        <w:pStyle w:val="Titre3"/>
        <w:spacing w:before="202"/>
        <w:rPr>
          <w:spacing w:val="-10"/>
        </w:rPr>
      </w:pPr>
      <w:r w:rsidRPr="000A6C93">
        <w:t>Mode de</w:t>
      </w:r>
      <w:r w:rsidRPr="000A6C93">
        <w:rPr>
          <w:spacing w:val="1"/>
        </w:rPr>
        <w:t xml:space="preserve"> </w:t>
      </w:r>
      <w:r w:rsidRPr="000A6C93">
        <w:t>passation</w:t>
      </w:r>
      <w:r w:rsidRPr="000A6C93">
        <w:rPr>
          <w:spacing w:val="1"/>
        </w:rPr>
        <w:t xml:space="preserve"> </w:t>
      </w:r>
      <w:r w:rsidRPr="000A6C93">
        <w:t>et</w:t>
      </w:r>
      <w:r w:rsidRPr="000A6C93">
        <w:rPr>
          <w:spacing w:val="2"/>
        </w:rPr>
        <w:t xml:space="preserve"> </w:t>
      </w:r>
      <w:r w:rsidRPr="000A6C93">
        <w:t>forme</w:t>
      </w:r>
      <w:r w:rsidRPr="000A6C93">
        <w:rPr>
          <w:spacing w:val="1"/>
        </w:rPr>
        <w:t xml:space="preserve"> </w:t>
      </w:r>
      <w:r w:rsidRPr="000A6C93">
        <w:t>de</w:t>
      </w:r>
      <w:r w:rsidRPr="000A6C93">
        <w:rPr>
          <w:spacing w:val="1"/>
        </w:rPr>
        <w:t xml:space="preserve"> </w:t>
      </w:r>
      <w:r w:rsidRPr="000A6C93">
        <w:t>marché</w:t>
      </w:r>
      <w:r w:rsidRPr="000A6C93">
        <w:rPr>
          <w:spacing w:val="5"/>
        </w:rPr>
        <w:t xml:space="preserve"> </w:t>
      </w:r>
      <w:r w:rsidRPr="000A6C93">
        <w:rPr>
          <w:spacing w:val="-10"/>
        </w:rPr>
        <w:t>:</w:t>
      </w:r>
    </w:p>
    <w:p w14:paraId="49332B6C" w14:textId="728852B5" w:rsidR="00A77FFE" w:rsidRPr="00A77FFE" w:rsidRDefault="00A77FFE">
      <w:pPr>
        <w:pStyle w:val="Titre3"/>
        <w:spacing w:before="202"/>
        <w:rPr>
          <w:b w:val="0"/>
          <w:bCs w:val="0"/>
          <w:i w:val="0"/>
          <w:iCs w:val="0"/>
          <w:sz w:val="20"/>
          <w:szCs w:val="20"/>
          <w:u w:val="none"/>
        </w:rPr>
      </w:pPr>
      <w:r w:rsidRPr="00A77FFE">
        <w:rPr>
          <w:rFonts w:ascii="Arial" w:hAnsi="Arial"/>
          <w:b w:val="0"/>
          <w:bCs w:val="0"/>
          <w:i w:val="0"/>
          <w:iCs w:val="0"/>
          <w:sz w:val="20"/>
          <w:szCs w:val="20"/>
          <w:u w:val="none"/>
        </w:rPr>
        <w:t>Procédure adaptée ouverte soumis aux dispositions de l’article 27 du décret 2016-360 du 25 mars 2016</w:t>
      </w:r>
    </w:p>
    <w:p w14:paraId="3DD6F06C" w14:textId="77777777" w:rsidR="00930ED1" w:rsidRPr="00A77FFE" w:rsidRDefault="00930ED1">
      <w:pPr>
        <w:pStyle w:val="Corpsdetexte"/>
        <w:spacing w:before="8"/>
        <w:rPr>
          <w:b/>
          <w:i/>
          <w:sz w:val="20"/>
          <w:szCs w:val="20"/>
        </w:rPr>
      </w:pPr>
    </w:p>
    <w:p w14:paraId="0D9185DC" w14:textId="77777777" w:rsidR="00930ED1" w:rsidRPr="000A6C93" w:rsidRDefault="00930ED1">
      <w:pPr>
        <w:pStyle w:val="Corpsdetexte"/>
        <w:rPr>
          <w:sz w:val="23"/>
        </w:rPr>
      </w:pPr>
    </w:p>
    <w:p w14:paraId="22C8F44F" w14:textId="77777777" w:rsidR="00930ED1" w:rsidRPr="000A6C93" w:rsidRDefault="00906C0B">
      <w:pPr>
        <w:pStyle w:val="Titre3"/>
        <w:spacing w:before="1" w:line="244" w:lineRule="auto"/>
        <w:ind w:right="1178"/>
        <w:rPr>
          <w:u w:val="none"/>
        </w:rPr>
      </w:pPr>
      <w:r w:rsidRPr="000A6C93">
        <w:t>Personne</w:t>
      </w:r>
      <w:r w:rsidRPr="000A6C93">
        <w:rPr>
          <w:spacing w:val="80"/>
        </w:rPr>
        <w:t xml:space="preserve"> </w:t>
      </w:r>
      <w:r w:rsidRPr="000A6C93">
        <w:t>habilitée</w:t>
      </w:r>
      <w:r w:rsidRPr="000A6C93">
        <w:rPr>
          <w:spacing w:val="80"/>
        </w:rPr>
        <w:t xml:space="preserve"> </w:t>
      </w:r>
      <w:r w:rsidRPr="000A6C93">
        <w:t>à</w:t>
      </w:r>
      <w:r w:rsidRPr="000A6C93">
        <w:rPr>
          <w:spacing w:val="80"/>
        </w:rPr>
        <w:t xml:space="preserve"> </w:t>
      </w:r>
      <w:r w:rsidRPr="000A6C93">
        <w:t>donner</w:t>
      </w:r>
      <w:r w:rsidRPr="000A6C93">
        <w:rPr>
          <w:spacing w:val="80"/>
        </w:rPr>
        <w:t xml:space="preserve"> </w:t>
      </w:r>
      <w:r w:rsidRPr="000A6C93">
        <w:t>les</w:t>
      </w:r>
      <w:r w:rsidRPr="000A6C93">
        <w:rPr>
          <w:spacing w:val="80"/>
        </w:rPr>
        <w:t xml:space="preserve"> </w:t>
      </w:r>
      <w:r w:rsidRPr="000A6C93">
        <w:t>renseignements</w:t>
      </w:r>
      <w:r w:rsidRPr="000A6C93">
        <w:rPr>
          <w:spacing w:val="80"/>
        </w:rPr>
        <w:t xml:space="preserve"> </w:t>
      </w:r>
      <w:r w:rsidRPr="000A6C93">
        <w:t>relatifs</w:t>
      </w:r>
      <w:r w:rsidRPr="000A6C93">
        <w:rPr>
          <w:spacing w:val="80"/>
        </w:rPr>
        <w:t xml:space="preserve"> </w:t>
      </w:r>
      <w:r w:rsidRPr="000A6C93">
        <w:t>aux</w:t>
      </w:r>
      <w:r w:rsidRPr="000A6C93">
        <w:rPr>
          <w:spacing w:val="80"/>
        </w:rPr>
        <w:t xml:space="preserve"> </w:t>
      </w:r>
      <w:r w:rsidRPr="000A6C93">
        <w:t>nantissements</w:t>
      </w:r>
      <w:r w:rsidRPr="000A6C93">
        <w:rPr>
          <w:spacing w:val="80"/>
        </w:rPr>
        <w:t xml:space="preserve"> </w:t>
      </w:r>
      <w:r w:rsidRPr="000A6C93">
        <w:t>et</w:t>
      </w:r>
      <w:r w:rsidRPr="000A6C93">
        <w:rPr>
          <w:spacing w:val="80"/>
        </w:rPr>
        <w:t xml:space="preserve"> </w:t>
      </w:r>
      <w:r w:rsidRPr="000A6C93">
        <w:t>cessions</w:t>
      </w:r>
      <w:r w:rsidRPr="000A6C93">
        <w:rPr>
          <w:spacing w:val="80"/>
        </w:rPr>
        <w:t xml:space="preserve"> </w:t>
      </w:r>
      <w:r w:rsidRPr="000A6C93">
        <w:t>de</w:t>
      </w:r>
      <w:r w:rsidRPr="000A6C93">
        <w:rPr>
          <w:u w:val="none"/>
        </w:rPr>
        <w:t xml:space="preserve"> </w:t>
      </w:r>
      <w:r w:rsidRPr="000A6C93">
        <w:t>créances :</w:t>
      </w:r>
    </w:p>
    <w:p w14:paraId="125134B2" w14:textId="77777777" w:rsidR="00930ED1" w:rsidRPr="000A6C93" w:rsidRDefault="00930ED1">
      <w:pPr>
        <w:pStyle w:val="Corpsdetexte"/>
        <w:spacing w:before="10"/>
        <w:rPr>
          <w:b/>
          <w:i/>
          <w:sz w:val="13"/>
        </w:rPr>
      </w:pPr>
    </w:p>
    <w:p w14:paraId="505F5AC4" w14:textId="478558B5" w:rsidR="00930ED1" w:rsidRPr="000A6C93" w:rsidRDefault="00840A37">
      <w:pPr>
        <w:pStyle w:val="Corpsdetexte"/>
        <w:spacing w:before="93"/>
        <w:ind w:left="818"/>
        <w:rPr>
          <w:rFonts w:ascii="Arial" w:hAnsi="Arial"/>
        </w:rPr>
      </w:pPr>
      <w:r w:rsidRPr="000A6C93">
        <w:rPr>
          <w:rFonts w:ascii="Arial" w:hAnsi="Arial"/>
        </w:rPr>
        <w:t>L</w:t>
      </w:r>
      <w:r w:rsidR="00906C0B" w:rsidRPr="000A6C93">
        <w:rPr>
          <w:rFonts w:ascii="Arial" w:hAnsi="Arial"/>
        </w:rPr>
        <w:t>e</w:t>
      </w:r>
      <w:r w:rsidR="00906C0B" w:rsidRPr="000A6C93">
        <w:rPr>
          <w:rFonts w:ascii="Arial" w:hAnsi="Arial"/>
          <w:spacing w:val="-6"/>
        </w:rPr>
        <w:t xml:space="preserve"> </w:t>
      </w:r>
      <w:r w:rsidR="00906C0B" w:rsidRPr="000A6C93">
        <w:rPr>
          <w:rFonts w:ascii="Arial" w:hAnsi="Arial"/>
        </w:rPr>
        <w:t>représentant</w:t>
      </w:r>
      <w:r w:rsidR="00906C0B" w:rsidRPr="000A6C93">
        <w:rPr>
          <w:rFonts w:ascii="Arial" w:hAnsi="Arial"/>
          <w:spacing w:val="-5"/>
        </w:rPr>
        <w:t xml:space="preserve"> </w:t>
      </w:r>
      <w:r w:rsidR="00906C0B" w:rsidRPr="000A6C93">
        <w:rPr>
          <w:rFonts w:ascii="Arial" w:hAnsi="Arial"/>
        </w:rPr>
        <w:t>légal</w:t>
      </w:r>
      <w:r w:rsidR="00906C0B" w:rsidRPr="000A6C93">
        <w:rPr>
          <w:rFonts w:ascii="Arial" w:hAnsi="Arial"/>
          <w:spacing w:val="-6"/>
        </w:rPr>
        <w:t xml:space="preserve"> </w:t>
      </w:r>
      <w:r w:rsidR="00906C0B" w:rsidRPr="000A6C93">
        <w:rPr>
          <w:rFonts w:ascii="Arial" w:hAnsi="Arial"/>
        </w:rPr>
        <w:t>du</w:t>
      </w:r>
      <w:r w:rsidR="00906C0B" w:rsidRPr="000A6C93">
        <w:rPr>
          <w:rFonts w:ascii="Arial" w:hAnsi="Arial"/>
          <w:spacing w:val="-6"/>
        </w:rPr>
        <w:t xml:space="preserve"> </w:t>
      </w:r>
      <w:r w:rsidR="00906C0B" w:rsidRPr="000A6C93">
        <w:rPr>
          <w:rFonts w:ascii="Arial" w:hAnsi="Arial"/>
        </w:rPr>
        <w:t>Maître</w:t>
      </w:r>
      <w:r w:rsidR="00906C0B" w:rsidRPr="000A6C93">
        <w:rPr>
          <w:rFonts w:ascii="Arial" w:hAnsi="Arial"/>
          <w:spacing w:val="-5"/>
        </w:rPr>
        <w:t xml:space="preserve"> </w:t>
      </w:r>
      <w:r w:rsidR="00906C0B" w:rsidRPr="000A6C93">
        <w:rPr>
          <w:rFonts w:ascii="Arial" w:hAnsi="Arial"/>
          <w:spacing w:val="-2"/>
        </w:rPr>
        <w:t>d’Ouvrage</w:t>
      </w:r>
    </w:p>
    <w:p w14:paraId="752A03B1" w14:textId="77777777" w:rsidR="00930ED1" w:rsidRPr="000A6C93" w:rsidRDefault="00930ED1">
      <w:pPr>
        <w:pStyle w:val="Corpsdetexte"/>
        <w:rPr>
          <w:rFonts w:ascii="Arial"/>
          <w:sz w:val="23"/>
        </w:rPr>
      </w:pPr>
    </w:p>
    <w:p w14:paraId="67DC8C1E" w14:textId="77777777" w:rsidR="00930ED1" w:rsidRPr="000A6C93" w:rsidRDefault="00906C0B">
      <w:pPr>
        <w:pStyle w:val="Titre3"/>
        <w:rPr>
          <w:u w:val="none"/>
        </w:rPr>
      </w:pPr>
      <w:r w:rsidRPr="000A6C93">
        <w:t>Ordonnateur</w:t>
      </w:r>
      <w:r w:rsidRPr="000A6C93">
        <w:rPr>
          <w:spacing w:val="-2"/>
        </w:rPr>
        <w:t xml:space="preserve"> </w:t>
      </w:r>
      <w:r w:rsidRPr="000A6C93">
        <w:rPr>
          <w:spacing w:val="-10"/>
        </w:rPr>
        <w:t>:</w:t>
      </w:r>
    </w:p>
    <w:p w14:paraId="12F84D9E" w14:textId="77777777" w:rsidR="00930ED1" w:rsidRPr="000A6C93" w:rsidRDefault="00930ED1">
      <w:pPr>
        <w:pStyle w:val="Corpsdetexte"/>
        <w:spacing w:before="3"/>
        <w:rPr>
          <w:b/>
          <w:i/>
          <w:sz w:val="14"/>
        </w:rPr>
      </w:pPr>
    </w:p>
    <w:p w14:paraId="5AC65D65" w14:textId="7FE106A4" w:rsidR="00930ED1" w:rsidRPr="000A6C93" w:rsidRDefault="00840A37">
      <w:pPr>
        <w:pStyle w:val="Corpsdetexte"/>
        <w:spacing w:before="94"/>
        <w:ind w:left="818"/>
        <w:rPr>
          <w:rFonts w:ascii="Arial" w:hAnsi="Arial"/>
        </w:rPr>
      </w:pPr>
      <w:r w:rsidRPr="000A6C93">
        <w:rPr>
          <w:rFonts w:ascii="Arial" w:hAnsi="Arial"/>
        </w:rPr>
        <w:t>Le</w:t>
      </w:r>
      <w:r w:rsidR="00906C0B" w:rsidRPr="000A6C93">
        <w:rPr>
          <w:rFonts w:ascii="Arial" w:hAnsi="Arial"/>
          <w:spacing w:val="-5"/>
        </w:rPr>
        <w:t xml:space="preserve"> </w:t>
      </w:r>
      <w:r w:rsidR="00906C0B" w:rsidRPr="000A6C93">
        <w:rPr>
          <w:rFonts w:ascii="Arial" w:hAnsi="Arial"/>
        </w:rPr>
        <w:t>représentant</w:t>
      </w:r>
      <w:r w:rsidR="00906C0B" w:rsidRPr="000A6C93">
        <w:rPr>
          <w:rFonts w:ascii="Arial" w:hAnsi="Arial"/>
          <w:spacing w:val="-5"/>
        </w:rPr>
        <w:t xml:space="preserve"> </w:t>
      </w:r>
      <w:r w:rsidR="00906C0B" w:rsidRPr="000A6C93">
        <w:rPr>
          <w:rFonts w:ascii="Arial" w:hAnsi="Arial"/>
        </w:rPr>
        <w:t>légal</w:t>
      </w:r>
      <w:r w:rsidR="00906C0B" w:rsidRPr="000A6C93">
        <w:rPr>
          <w:rFonts w:ascii="Arial" w:hAnsi="Arial"/>
          <w:spacing w:val="-6"/>
        </w:rPr>
        <w:t xml:space="preserve"> </w:t>
      </w:r>
      <w:r w:rsidR="00906C0B" w:rsidRPr="000A6C93">
        <w:rPr>
          <w:rFonts w:ascii="Arial" w:hAnsi="Arial"/>
        </w:rPr>
        <w:t>du</w:t>
      </w:r>
      <w:r w:rsidR="00906C0B" w:rsidRPr="000A6C93">
        <w:rPr>
          <w:rFonts w:ascii="Arial" w:hAnsi="Arial"/>
          <w:spacing w:val="-5"/>
        </w:rPr>
        <w:t xml:space="preserve"> </w:t>
      </w:r>
      <w:r w:rsidR="00906C0B" w:rsidRPr="000A6C93">
        <w:rPr>
          <w:rFonts w:ascii="Arial" w:hAnsi="Arial"/>
        </w:rPr>
        <w:t>Maître</w:t>
      </w:r>
      <w:r w:rsidR="00906C0B" w:rsidRPr="000A6C93">
        <w:rPr>
          <w:rFonts w:ascii="Arial" w:hAnsi="Arial"/>
          <w:spacing w:val="-5"/>
        </w:rPr>
        <w:t xml:space="preserve"> </w:t>
      </w:r>
      <w:r w:rsidR="00906C0B" w:rsidRPr="000A6C93">
        <w:rPr>
          <w:rFonts w:ascii="Arial" w:hAnsi="Arial"/>
          <w:spacing w:val="-2"/>
        </w:rPr>
        <w:t>d’Ouvrage</w:t>
      </w:r>
    </w:p>
    <w:p w14:paraId="06F9D1F9" w14:textId="77777777" w:rsidR="00930ED1" w:rsidRPr="000A6C93" w:rsidRDefault="00930ED1">
      <w:pPr>
        <w:pStyle w:val="Corpsdetexte"/>
        <w:rPr>
          <w:rFonts w:ascii="Arial"/>
          <w:sz w:val="24"/>
        </w:rPr>
      </w:pPr>
    </w:p>
    <w:p w14:paraId="38F8EE9C" w14:textId="77777777" w:rsidR="00930ED1" w:rsidRPr="000A6C93" w:rsidRDefault="00930ED1">
      <w:pPr>
        <w:pStyle w:val="Corpsdetexte"/>
        <w:spacing w:before="5"/>
        <w:rPr>
          <w:rFonts w:ascii="Arial"/>
          <w:sz w:val="21"/>
        </w:rPr>
      </w:pPr>
    </w:p>
    <w:p w14:paraId="40E6B681" w14:textId="77777777" w:rsidR="00930ED1" w:rsidRPr="000A6C93" w:rsidRDefault="00906C0B">
      <w:pPr>
        <w:ind w:left="818"/>
        <w:rPr>
          <w:b/>
          <w:i/>
        </w:rPr>
      </w:pPr>
      <w:r w:rsidRPr="000A6C93">
        <w:rPr>
          <w:b/>
          <w:i/>
          <w:u w:val="single"/>
        </w:rPr>
        <w:t>Comptable</w:t>
      </w:r>
      <w:r w:rsidRPr="000A6C93">
        <w:rPr>
          <w:b/>
          <w:i/>
          <w:spacing w:val="57"/>
          <w:u w:val="single"/>
        </w:rPr>
        <w:t xml:space="preserve"> </w:t>
      </w:r>
      <w:r w:rsidRPr="000A6C93">
        <w:rPr>
          <w:b/>
          <w:i/>
          <w:u w:val="single"/>
        </w:rPr>
        <w:t>assignataire</w:t>
      </w:r>
      <w:r w:rsidRPr="000A6C93">
        <w:rPr>
          <w:b/>
          <w:i/>
          <w:spacing w:val="2"/>
          <w:u w:val="single"/>
        </w:rPr>
        <w:t xml:space="preserve"> </w:t>
      </w:r>
      <w:r w:rsidRPr="000A6C93">
        <w:rPr>
          <w:b/>
          <w:i/>
          <w:u w:val="single"/>
        </w:rPr>
        <w:t>des</w:t>
      </w:r>
      <w:r w:rsidRPr="000A6C93">
        <w:rPr>
          <w:b/>
          <w:i/>
          <w:spacing w:val="1"/>
          <w:u w:val="single"/>
        </w:rPr>
        <w:t xml:space="preserve"> </w:t>
      </w:r>
      <w:r w:rsidRPr="000A6C93">
        <w:rPr>
          <w:b/>
          <w:i/>
          <w:u w:val="single"/>
        </w:rPr>
        <w:t>paiements</w:t>
      </w:r>
      <w:r w:rsidRPr="000A6C93">
        <w:rPr>
          <w:b/>
          <w:i/>
          <w:spacing w:val="5"/>
          <w:u w:val="single"/>
        </w:rPr>
        <w:t xml:space="preserve"> </w:t>
      </w:r>
      <w:r w:rsidRPr="000A6C93">
        <w:rPr>
          <w:b/>
          <w:i/>
          <w:spacing w:val="-10"/>
          <w:u w:val="single"/>
        </w:rPr>
        <w:t>:</w:t>
      </w:r>
    </w:p>
    <w:p w14:paraId="6DF458EA" w14:textId="77777777" w:rsidR="00930ED1" w:rsidRPr="000A6C93" w:rsidRDefault="00930ED1">
      <w:pPr>
        <w:pStyle w:val="Corpsdetexte"/>
        <w:spacing w:before="2"/>
        <w:rPr>
          <w:b/>
          <w:i/>
          <w:sz w:val="15"/>
        </w:rPr>
      </w:pPr>
    </w:p>
    <w:p w14:paraId="26825CEB" w14:textId="77777777" w:rsidR="00930ED1" w:rsidRDefault="00840A37">
      <w:r w:rsidRPr="000A6C93">
        <w:tab/>
      </w:r>
      <w:r w:rsidRPr="00A77FFE">
        <w:t>Trésorerie de</w:t>
      </w:r>
      <w:r w:rsidR="00A77FFE">
        <w:t xml:space="preserve"> Verdun Rue Roland Dorgelès 55100 Verdun</w:t>
      </w:r>
    </w:p>
    <w:p w14:paraId="4B253A01" w14:textId="77777777" w:rsidR="00A77FFE" w:rsidRDefault="00A77FFE"/>
    <w:p w14:paraId="039C119A" w14:textId="3C09483E" w:rsidR="00A77FFE" w:rsidRPr="000A6C93" w:rsidRDefault="00A77FFE">
      <w:pPr>
        <w:sectPr w:rsidR="00A77FFE" w:rsidRPr="000A6C93">
          <w:headerReference w:type="default" r:id="rId10"/>
          <w:footerReference w:type="default" r:id="rId11"/>
          <w:pgSz w:w="11910" w:h="16850"/>
          <w:pgMar w:top="1540" w:right="260" w:bottom="1080" w:left="600" w:header="864" w:footer="900" w:gutter="0"/>
          <w:pgNumType w:start="2"/>
          <w:cols w:space="720"/>
        </w:sectPr>
      </w:pPr>
    </w:p>
    <w:p w14:paraId="155BF65F" w14:textId="77777777" w:rsidR="00930ED1" w:rsidRPr="000A6C93" w:rsidRDefault="00930ED1">
      <w:pPr>
        <w:pStyle w:val="Corpsdetexte"/>
        <w:spacing w:before="6"/>
        <w:rPr>
          <w:b/>
          <w:sz w:val="18"/>
        </w:rPr>
      </w:pPr>
    </w:p>
    <w:p w14:paraId="0407618C" w14:textId="77777777" w:rsidR="00930ED1" w:rsidRPr="002C492D" w:rsidRDefault="00906C0B" w:rsidP="002C492D">
      <w:pPr>
        <w:jc w:val="center"/>
        <w:rPr>
          <w:b/>
          <w:bCs/>
          <w:sz w:val="32"/>
          <w:szCs w:val="32"/>
          <w:u w:val="single"/>
        </w:rPr>
      </w:pPr>
      <w:bookmarkStart w:id="1" w:name="_Toc99533586"/>
      <w:r w:rsidRPr="002C492D">
        <w:rPr>
          <w:b/>
          <w:bCs/>
          <w:sz w:val="32"/>
          <w:szCs w:val="32"/>
          <w:u w:val="single"/>
        </w:rPr>
        <w:t>SOMMAIRE</w:t>
      </w:r>
      <w:bookmarkEnd w:id="1"/>
    </w:p>
    <w:p w14:paraId="2A35F2D4" w14:textId="77777777" w:rsidR="00930ED1" w:rsidRPr="000A6C93" w:rsidRDefault="00930ED1">
      <w:pPr>
        <w:pStyle w:val="Corpsdetexte"/>
        <w:rPr>
          <w:b/>
          <w:sz w:val="20"/>
        </w:rPr>
      </w:pPr>
    </w:p>
    <w:p w14:paraId="72B186FB" w14:textId="77777777" w:rsidR="00930ED1" w:rsidRPr="000A6C93" w:rsidRDefault="00930ED1">
      <w:pPr>
        <w:pStyle w:val="Corpsdetexte"/>
        <w:spacing w:before="9"/>
        <w:rPr>
          <w:b/>
          <w:sz w:val="29"/>
        </w:rPr>
      </w:pPr>
    </w:p>
    <w:p w14:paraId="5F9CF9BB" w14:textId="655DAB20" w:rsidR="00FD120E" w:rsidRDefault="00A60B03">
      <w:pPr>
        <w:pStyle w:val="TM1"/>
        <w:tabs>
          <w:tab w:val="right" w:leader="underscore" w:pos="11040"/>
        </w:tabs>
        <w:rPr>
          <w:rFonts w:asciiTheme="minorHAnsi" w:eastAsiaTheme="minorEastAsia" w:hAnsiTheme="minorHAnsi" w:cstheme="minorBidi"/>
          <w:b w:val="0"/>
          <w:bCs w:val="0"/>
          <w:noProof/>
          <w:lang w:eastAsia="fr-FR"/>
        </w:rPr>
      </w:pPr>
      <w:r>
        <w:fldChar w:fldCharType="begin"/>
      </w:r>
      <w:r>
        <w:instrText xml:space="preserve"> TOC \o "1-1" \h \z \u </w:instrText>
      </w:r>
      <w:r>
        <w:fldChar w:fldCharType="separate"/>
      </w:r>
      <w:hyperlink w:anchor="_Toc99533972" w:history="1">
        <w:r w:rsidR="00FD120E" w:rsidRPr="00D27A7C">
          <w:rPr>
            <w:rStyle w:val="Lienhypertexte"/>
            <w:noProof/>
          </w:rPr>
          <w:t>Article 1 : Contractant</w:t>
        </w:r>
        <w:r w:rsidR="00FD120E">
          <w:rPr>
            <w:noProof/>
            <w:webHidden/>
          </w:rPr>
          <w:tab/>
        </w:r>
        <w:r w:rsidR="00FD120E">
          <w:rPr>
            <w:noProof/>
            <w:webHidden/>
          </w:rPr>
          <w:fldChar w:fldCharType="begin"/>
        </w:r>
        <w:r w:rsidR="00FD120E">
          <w:rPr>
            <w:noProof/>
            <w:webHidden/>
          </w:rPr>
          <w:instrText xml:space="preserve"> PAGEREF _Toc99533972 \h </w:instrText>
        </w:r>
        <w:r w:rsidR="00FD120E">
          <w:rPr>
            <w:noProof/>
            <w:webHidden/>
          </w:rPr>
        </w:r>
        <w:r w:rsidR="00FD120E">
          <w:rPr>
            <w:noProof/>
            <w:webHidden/>
          </w:rPr>
          <w:fldChar w:fldCharType="separate"/>
        </w:r>
        <w:r w:rsidR="00FD120E">
          <w:rPr>
            <w:noProof/>
            <w:webHidden/>
          </w:rPr>
          <w:t>4</w:t>
        </w:r>
        <w:r w:rsidR="00FD120E">
          <w:rPr>
            <w:noProof/>
            <w:webHidden/>
          </w:rPr>
          <w:fldChar w:fldCharType="end"/>
        </w:r>
      </w:hyperlink>
    </w:p>
    <w:p w14:paraId="242561AA" w14:textId="7B73B9FB" w:rsidR="00FD120E" w:rsidRDefault="00FD120E">
      <w:pPr>
        <w:pStyle w:val="TM1"/>
        <w:tabs>
          <w:tab w:val="right" w:leader="underscore" w:pos="11040"/>
        </w:tabs>
        <w:rPr>
          <w:rFonts w:asciiTheme="minorHAnsi" w:eastAsiaTheme="minorEastAsia" w:hAnsiTheme="minorHAnsi" w:cstheme="minorBidi"/>
          <w:b w:val="0"/>
          <w:bCs w:val="0"/>
          <w:noProof/>
          <w:lang w:eastAsia="fr-FR"/>
        </w:rPr>
      </w:pPr>
      <w:hyperlink w:anchor="_Toc99533973" w:history="1">
        <w:r w:rsidRPr="00D27A7C">
          <w:rPr>
            <w:rStyle w:val="Lienhypertexte"/>
            <w:noProof/>
          </w:rPr>
          <w:t>Article</w:t>
        </w:r>
        <w:r w:rsidRPr="00D27A7C">
          <w:rPr>
            <w:rStyle w:val="Lienhypertexte"/>
            <w:noProof/>
            <w:spacing w:val="-6"/>
          </w:rPr>
          <w:t xml:space="preserve"> </w:t>
        </w:r>
        <w:r w:rsidRPr="00D27A7C">
          <w:rPr>
            <w:rStyle w:val="Lienhypertexte"/>
            <w:noProof/>
          </w:rPr>
          <w:t>3</w:t>
        </w:r>
        <w:r w:rsidRPr="00D27A7C">
          <w:rPr>
            <w:rStyle w:val="Lienhypertexte"/>
            <w:noProof/>
            <w:spacing w:val="-5"/>
          </w:rPr>
          <w:t xml:space="preserve"> </w:t>
        </w:r>
        <w:r w:rsidRPr="00D27A7C">
          <w:rPr>
            <w:rStyle w:val="Lienhypertexte"/>
            <w:noProof/>
          </w:rPr>
          <w:t>:</w:t>
        </w:r>
        <w:r w:rsidRPr="00D27A7C">
          <w:rPr>
            <w:rStyle w:val="Lienhypertexte"/>
            <w:noProof/>
            <w:spacing w:val="-5"/>
          </w:rPr>
          <w:t xml:space="preserve"> </w:t>
        </w:r>
        <w:r w:rsidRPr="00D27A7C">
          <w:rPr>
            <w:rStyle w:val="Lienhypertexte"/>
            <w:noProof/>
          </w:rPr>
          <w:t>Délais</w:t>
        </w:r>
        <w:r w:rsidRPr="00D27A7C">
          <w:rPr>
            <w:rStyle w:val="Lienhypertexte"/>
            <w:noProof/>
            <w:spacing w:val="-5"/>
          </w:rPr>
          <w:t xml:space="preserve"> </w:t>
        </w:r>
        <w:r w:rsidRPr="00D27A7C">
          <w:rPr>
            <w:rStyle w:val="Lienhypertexte"/>
            <w:noProof/>
            <w:spacing w:val="-2"/>
          </w:rPr>
          <w:t>d’exécution</w:t>
        </w:r>
        <w:r>
          <w:rPr>
            <w:noProof/>
            <w:webHidden/>
          </w:rPr>
          <w:tab/>
        </w:r>
        <w:r>
          <w:rPr>
            <w:noProof/>
            <w:webHidden/>
          </w:rPr>
          <w:fldChar w:fldCharType="begin"/>
        </w:r>
        <w:r>
          <w:rPr>
            <w:noProof/>
            <w:webHidden/>
          </w:rPr>
          <w:instrText xml:space="preserve"> PAGEREF _Toc99533973 \h </w:instrText>
        </w:r>
        <w:r>
          <w:rPr>
            <w:noProof/>
            <w:webHidden/>
          </w:rPr>
        </w:r>
        <w:r>
          <w:rPr>
            <w:noProof/>
            <w:webHidden/>
          </w:rPr>
          <w:fldChar w:fldCharType="separate"/>
        </w:r>
        <w:r>
          <w:rPr>
            <w:noProof/>
            <w:webHidden/>
          </w:rPr>
          <w:t>5</w:t>
        </w:r>
        <w:r>
          <w:rPr>
            <w:noProof/>
            <w:webHidden/>
          </w:rPr>
          <w:fldChar w:fldCharType="end"/>
        </w:r>
      </w:hyperlink>
    </w:p>
    <w:p w14:paraId="49206B5B" w14:textId="4B4F8FA5" w:rsidR="00FD120E" w:rsidRDefault="00FD120E">
      <w:pPr>
        <w:pStyle w:val="TM1"/>
        <w:tabs>
          <w:tab w:val="right" w:leader="underscore" w:pos="11040"/>
        </w:tabs>
        <w:rPr>
          <w:rFonts w:asciiTheme="minorHAnsi" w:eastAsiaTheme="minorEastAsia" w:hAnsiTheme="minorHAnsi" w:cstheme="minorBidi"/>
          <w:b w:val="0"/>
          <w:bCs w:val="0"/>
          <w:noProof/>
          <w:lang w:eastAsia="fr-FR"/>
        </w:rPr>
      </w:pPr>
      <w:hyperlink w:anchor="_Toc99533974" w:history="1">
        <w:r w:rsidRPr="00D27A7C">
          <w:rPr>
            <w:rStyle w:val="Lienhypertexte"/>
            <w:noProof/>
          </w:rPr>
          <w:t>Article 4 : Paiement</w:t>
        </w:r>
        <w:r>
          <w:rPr>
            <w:noProof/>
            <w:webHidden/>
          </w:rPr>
          <w:tab/>
        </w:r>
        <w:r>
          <w:rPr>
            <w:noProof/>
            <w:webHidden/>
          </w:rPr>
          <w:fldChar w:fldCharType="begin"/>
        </w:r>
        <w:r>
          <w:rPr>
            <w:noProof/>
            <w:webHidden/>
          </w:rPr>
          <w:instrText xml:space="preserve"> PAGEREF _Toc99533974 \h </w:instrText>
        </w:r>
        <w:r>
          <w:rPr>
            <w:noProof/>
            <w:webHidden/>
          </w:rPr>
        </w:r>
        <w:r>
          <w:rPr>
            <w:noProof/>
            <w:webHidden/>
          </w:rPr>
          <w:fldChar w:fldCharType="separate"/>
        </w:r>
        <w:r>
          <w:rPr>
            <w:noProof/>
            <w:webHidden/>
          </w:rPr>
          <w:t>6</w:t>
        </w:r>
        <w:r>
          <w:rPr>
            <w:noProof/>
            <w:webHidden/>
          </w:rPr>
          <w:fldChar w:fldCharType="end"/>
        </w:r>
      </w:hyperlink>
    </w:p>
    <w:p w14:paraId="7BC36F87" w14:textId="063A3E67" w:rsidR="00FD120E" w:rsidRDefault="00FD120E">
      <w:pPr>
        <w:pStyle w:val="TM1"/>
        <w:tabs>
          <w:tab w:val="right" w:leader="underscore" w:pos="11040"/>
        </w:tabs>
        <w:rPr>
          <w:rFonts w:asciiTheme="minorHAnsi" w:eastAsiaTheme="minorEastAsia" w:hAnsiTheme="minorHAnsi" w:cstheme="minorBidi"/>
          <w:b w:val="0"/>
          <w:bCs w:val="0"/>
          <w:noProof/>
          <w:lang w:eastAsia="fr-FR"/>
        </w:rPr>
      </w:pPr>
      <w:hyperlink r:id="rId12" w:anchor="_Toc99533975" w:history="1">
        <w:r w:rsidRPr="00D27A7C">
          <w:rPr>
            <w:rStyle w:val="Lienhypertexte"/>
            <w:noProof/>
          </w:rPr>
          <w:t>Annexe</w:t>
        </w:r>
        <w:r w:rsidRPr="00D27A7C">
          <w:rPr>
            <w:rStyle w:val="Lienhypertexte"/>
            <w:noProof/>
            <w:spacing w:val="-8"/>
          </w:rPr>
          <w:t xml:space="preserve"> </w:t>
        </w:r>
        <w:r w:rsidRPr="00D27A7C">
          <w:rPr>
            <w:rStyle w:val="Lienhypertexte"/>
            <w:noProof/>
          </w:rPr>
          <w:t>n°</w:t>
        </w:r>
        <w:r w:rsidRPr="00D27A7C">
          <w:rPr>
            <w:rStyle w:val="Lienhypertexte"/>
            <w:noProof/>
            <w:spacing w:val="-6"/>
          </w:rPr>
          <w:t xml:space="preserve"> </w:t>
        </w:r>
        <w:r w:rsidRPr="00D27A7C">
          <w:rPr>
            <w:rStyle w:val="Lienhypertexte"/>
            <w:noProof/>
          </w:rPr>
          <w:t>1</w:t>
        </w:r>
        <w:r w:rsidRPr="00D27A7C">
          <w:rPr>
            <w:rStyle w:val="Lienhypertexte"/>
            <w:noProof/>
            <w:spacing w:val="-7"/>
          </w:rPr>
          <w:t xml:space="preserve"> : </w:t>
        </w:r>
        <w:r w:rsidRPr="00D27A7C">
          <w:rPr>
            <w:rStyle w:val="Lienhypertexte"/>
            <w:noProof/>
          </w:rPr>
          <w:t>déclaration</w:t>
        </w:r>
        <w:r w:rsidRPr="00D27A7C">
          <w:rPr>
            <w:rStyle w:val="Lienhypertexte"/>
            <w:noProof/>
            <w:spacing w:val="-7"/>
          </w:rPr>
          <w:t xml:space="preserve"> </w:t>
        </w:r>
        <w:r w:rsidRPr="00D27A7C">
          <w:rPr>
            <w:rStyle w:val="Lienhypertexte"/>
            <w:noProof/>
          </w:rPr>
          <w:t>de</w:t>
        </w:r>
        <w:r w:rsidRPr="00D27A7C">
          <w:rPr>
            <w:rStyle w:val="Lienhypertexte"/>
            <w:noProof/>
            <w:spacing w:val="-7"/>
          </w:rPr>
          <w:t xml:space="preserve"> </w:t>
        </w:r>
        <w:r w:rsidRPr="00D27A7C">
          <w:rPr>
            <w:rStyle w:val="Lienhypertexte"/>
            <w:noProof/>
          </w:rPr>
          <w:t>sous-</w:t>
        </w:r>
        <w:r w:rsidRPr="00D27A7C">
          <w:rPr>
            <w:rStyle w:val="Lienhypertexte"/>
            <w:noProof/>
            <w:spacing w:val="-2"/>
          </w:rPr>
          <w:t>traitance – DC4</w:t>
        </w:r>
        <w:r>
          <w:rPr>
            <w:noProof/>
            <w:webHidden/>
          </w:rPr>
          <w:tab/>
        </w:r>
        <w:r>
          <w:rPr>
            <w:noProof/>
            <w:webHidden/>
          </w:rPr>
          <w:fldChar w:fldCharType="begin"/>
        </w:r>
        <w:r>
          <w:rPr>
            <w:noProof/>
            <w:webHidden/>
          </w:rPr>
          <w:instrText xml:space="preserve"> PAGEREF _Toc99533975 \h </w:instrText>
        </w:r>
        <w:r>
          <w:rPr>
            <w:noProof/>
            <w:webHidden/>
          </w:rPr>
        </w:r>
        <w:r>
          <w:rPr>
            <w:noProof/>
            <w:webHidden/>
          </w:rPr>
          <w:fldChar w:fldCharType="separate"/>
        </w:r>
        <w:r>
          <w:rPr>
            <w:noProof/>
            <w:webHidden/>
          </w:rPr>
          <w:t>9</w:t>
        </w:r>
        <w:r>
          <w:rPr>
            <w:noProof/>
            <w:webHidden/>
          </w:rPr>
          <w:fldChar w:fldCharType="end"/>
        </w:r>
      </w:hyperlink>
    </w:p>
    <w:p w14:paraId="139A7659" w14:textId="7DB8A9E7" w:rsidR="00FD120E" w:rsidRDefault="00FD120E">
      <w:pPr>
        <w:pStyle w:val="TM1"/>
        <w:tabs>
          <w:tab w:val="right" w:leader="underscore" w:pos="11040"/>
        </w:tabs>
        <w:rPr>
          <w:rFonts w:asciiTheme="minorHAnsi" w:eastAsiaTheme="minorEastAsia" w:hAnsiTheme="minorHAnsi" w:cstheme="minorBidi"/>
          <w:b w:val="0"/>
          <w:bCs w:val="0"/>
          <w:noProof/>
          <w:lang w:eastAsia="fr-FR"/>
        </w:rPr>
      </w:pPr>
      <w:hyperlink r:id="rId13" w:anchor="_Toc99533976" w:history="1">
        <w:r w:rsidRPr="00D27A7C">
          <w:rPr>
            <w:rStyle w:val="Lienhypertexte"/>
            <w:noProof/>
          </w:rPr>
          <w:t>Annexe</w:t>
        </w:r>
        <w:r w:rsidRPr="00D27A7C">
          <w:rPr>
            <w:rStyle w:val="Lienhypertexte"/>
            <w:noProof/>
            <w:spacing w:val="-9"/>
          </w:rPr>
          <w:t xml:space="preserve"> </w:t>
        </w:r>
        <w:r w:rsidRPr="00D27A7C">
          <w:rPr>
            <w:rStyle w:val="Lienhypertexte"/>
            <w:noProof/>
          </w:rPr>
          <w:t>n°</w:t>
        </w:r>
        <w:r w:rsidRPr="00D27A7C">
          <w:rPr>
            <w:rStyle w:val="Lienhypertexte"/>
            <w:noProof/>
            <w:spacing w:val="-9"/>
          </w:rPr>
          <w:t xml:space="preserve"> </w:t>
        </w:r>
        <w:r w:rsidRPr="00D27A7C">
          <w:rPr>
            <w:rStyle w:val="Lienhypertexte"/>
            <w:noProof/>
          </w:rPr>
          <w:t>2</w:t>
        </w:r>
        <w:r w:rsidRPr="00D27A7C">
          <w:rPr>
            <w:rStyle w:val="Lienhypertexte"/>
            <w:noProof/>
            <w:spacing w:val="-9"/>
          </w:rPr>
          <w:t xml:space="preserve"> </w:t>
        </w:r>
        <w:r w:rsidRPr="00D27A7C">
          <w:rPr>
            <w:rStyle w:val="Lienhypertexte"/>
            <w:noProof/>
          </w:rPr>
          <w:t>:</w:t>
        </w:r>
        <w:r w:rsidRPr="00D27A7C">
          <w:rPr>
            <w:rStyle w:val="Lienhypertexte"/>
            <w:noProof/>
            <w:spacing w:val="-9"/>
          </w:rPr>
          <w:t xml:space="preserve"> </w:t>
        </w:r>
        <w:r w:rsidRPr="00D27A7C">
          <w:rPr>
            <w:rStyle w:val="Lienhypertexte"/>
            <w:noProof/>
          </w:rPr>
          <w:t>désignation des co-traitants et répartition des prestations</w:t>
        </w:r>
        <w:r>
          <w:rPr>
            <w:noProof/>
            <w:webHidden/>
          </w:rPr>
          <w:tab/>
        </w:r>
        <w:r>
          <w:rPr>
            <w:noProof/>
            <w:webHidden/>
          </w:rPr>
          <w:fldChar w:fldCharType="begin"/>
        </w:r>
        <w:r>
          <w:rPr>
            <w:noProof/>
            <w:webHidden/>
          </w:rPr>
          <w:instrText xml:space="preserve"> PAGEREF _Toc99533976 \h </w:instrText>
        </w:r>
        <w:r>
          <w:rPr>
            <w:noProof/>
            <w:webHidden/>
          </w:rPr>
        </w:r>
        <w:r>
          <w:rPr>
            <w:noProof/>
            <w:webHidden/>
          </w:rPr>
          <w:fldChar w:fldCharType="separate"/>
        </w:r>
        <w:r>
          <w:rPr>
            <w:noProof/>
            <w:webHidden/>
          </w:rPr>
          <w:t>15</w:t>
        </w:r>
        <w:r>
          <w:rPr>
            <w:noProof/>
            <w:webHidden/>
          </w:rPr>
          <w:fldChar w:fldCharType="end"/>
        </w:r>
      </w:hyperlink>
    </w:p>
    <w:p w14:paraId="551985EF" w14:textId="27BAE1D1" w:rsidR="00B0090E" w:rsidRPr="000A6C93" w:rsidRDefault="00A60B03">
      <w:pPr>
        <w:pStyle w:val="TM1"/>
        <w:tabs>
          <w:tab w:val="right" w:pos="9892"/>
        </w:tabs>
      </w:pPr>
      <w:r>
        <w:fldChar w:fldCharType="end"/>
      </w:r>
    </w:p>
    <w:p w14:paraId="3DBC6924" w14:textId="77777777" w:rsidR="00930ED1" w:rsidRPr="00B0090E" w:rsidRDefault="00930ED1" w:rsidP="00B0090E">
      <w:pPr>
        <w:pStyle w:val="Titre1"/>
        <w:sectPr w:rsidR="00930ED1" w:rsidRPr="00B0090E">
          <w:pgSz w:w="11910" w:h="16850"/>
          <w:pgMar w:top="1540" w:right="260" w:bottom="1080" w:left="600" w:header="864" w:footer="900" w:gutter="0"/>
          <w:cols w:space="720"/>
        </w:sectPr>
      </w:pPr>
    </w:p>
    <w:bookmarkStart w:id="2" w:name="_Toc99533972"/>
    <w:p w14:paraId="001A5C47" w14:textId="44794BEE" w:rsidR="00930ED1" w:rsidRPr="00D94C8F" w:rsidRDefault="00464C76" w:rsidP="00A60B03">
      <w:pPr>
        <w:pStyle w:val="Titre1"/>
        <w:ind w:hanging="1829"/>
        <w:jc w:val="left"/>
        <w:rPr>
          <w:sz w:val="26"/>
          <w:szCs w:val="26"/>
        </w:rPr>
      </w:pPr>
      <w:r>
        <w:rPr>
          <w:noProof/>
          <w:sz w:val="26"/>
          <w:szCs w:val="26"/>
        </w:rPr>
        <w:lastRenderedPageBreak/>
        <mc:AlternateContent>
          <mc:Choice Requires="wps">
            <w:drawing>
              <wp:anchor distT="0" distB="0" distL="114300" distR="114300" simplePos="0" relativeHeight="486985216" behindDoc="1" locked="0" layoutInCell="1" allowOverlap="1" wp14:anchorId="52FC750A" wp14:editId="3DAD82A2">
                <wp:simplePos x="0" y="0"/>
                <wp:positionH relativeFrom="page">
                  <wp:posOffset>1544320</wp:posOffset>
                </wp:positionH>
                <wp:positionV relativeFrom="page">
                  <wp:posOffset>4084955</wp:posOffset>
                </wp:positionV>
                <wp:extent cx="135890" cy="135890"/>
                <wp:effectExtent l="0" t="0" r="0" b="0"/>
                <wp:wrapNone/>
                <wp:docPr id="59"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D58A7" id="docshape13" o:spid="_x0000_s1026" style="position:absolute;margin-left:121.6pt;margin-top:321.65pt;width:10.7pt;height:10.7pt;z-index:-163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" filled="f" strokeweight=".72pt">
                <w10:wrap anchorx="page" anchory="page"/>
              </v:rect>
            </w:pict>
          </mc:Fallback>
        </mc:AlternateContent>
      </w:r>
      <w:r>
        <w:rPr>
          <w:noProof/>
          <w:sz w:val="26"/>
          <w:szCs w:val="26"/>
        </w:rPr>
        <mc:AlternateContent>
          <mc:Choice Requires="wps">
            <w:drawing>
              <wp:anchor distT="0" distB="0" distL="114300" distR="114300" simplePos="0" relativeHeight="486985728" behindDoc="1" locked="0" layoutInCell="1" allowOverlap="1" wp14:anchorId="3A22E018" wp14:editId="5E5A6102">
                <wp:simplePos x="0" y="0"/>
                <wp:positionH relativeFrom="page">
                  <wp:posOffset>1544320</wp:posOffset>
                </wp:positionH>
                <wp:positionV relativeFrom="page">
                  <wp:posOffset>6502400</wp:posOffset>
                </wp:positionV>
                <wp:extent cx="135890" cy="464820"/>
                <wp:effectExtent l="0" t="0" r="0" b="0"/>
                <wp:wrapNone/>
                <wp:docPr id="58"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890" cy="464820"/>
                        </a:xfrm>
                        <a:custGeom>
                          <a:avLst/>
                          <a:gdLst>
                            <a:gd name="T0" fmla="+- 0 2432 2432"/>
                            <a:gd name="T1" fmla="*/ T0 w 214"/>
                            <a:gd name="T2" fmla="+- 0 10453 10240"/>
                            <a:gd name="T3" fmla="*/ 10453 h 732"/>
                            <a:gd name="T4" fmla="+- 0 2645 2432"/>
                            <a:gd name="T5" fmla="*/ T4 w 214"/>
                            <a:gd name="T6" fmla="+- 0 10453 10240"/>
                            <a:gd name="T7" fmla="*/ 10453 h 732"/>
                            <a:gd name="T8" fmla="+- 0 2645 2432"/>
                            <a:gd name="T9" fmla="*/ T8 w 214"/>
                            <a:gd name="T10" fmla="+- 0 10240 10240"/>
                            <a:gd name="T11" fmla="*/ 10240 h 732"/>
                            <a:gd name="T12" fmla="+- 0 2432 2432"/>
                            <a:gd name="T13" fmla="*/ T12 w 214"/>
                            <a:gd name="T14" fmla="+- 0 10240 10240"/>
                            <a:gd name="T15" fmla="*/ 10240 h 732"/>
                            <a:gd name="T16" fmla="+- 0 2432 2432"/>
                            <a:gd name="T17" fmla="*/ T16 w 214"/>
                            <a:gd name="T18" fmla="+- 0 10453 10240"/>
                            <a:gd name="T19" fmla="*/ 10453 h 732"/>
                            <a:gd name="T20" fmla="+- 0 2432 2432"/>
                            <a:gd name="T21" fmla="*/ T20 w 214"/>
                            <a:gd name="T22" fmla="+- 0 10713 10240"/>
                            <a:gd name="T23" fmla="*/ 10713 h 732"/>
                            <a:gd name="T24" fmla="+- 0 2645 2432"/>
                            <a:gd name="T25" fmla="*/ T24 w 214"/>
                            <a:gd name="T26" fmla="+- 0 10713 10240"/>
                            <a:gd name="T27" fmla="*/ 10713 h 732"/>
                            <a:gd name="T28" fmla="+- 0 2645 2432"/>
                            <a:gd name="T29" fmla="*/ T28 w 214"/>
                            <a:gd name="T30" fmla="+- 0 10499 10240"/>
                            <a:gd name="T31" fmla="*/ 10499 h 732"/>
                            <a:gd name="T32" fmla="+- 0 2432 2432"/>
                            <a:gd name="T33" fmla="*/ T32 w 214"/>
                            <a:gd name="T34" fmla="+- 0 10499 10240"/>
                            <a:gd name="T35" fmla="*/ 10499 h 732"/>
                            <a:gd name="T36" fmla="+- 0 2432 2432"/>
                            <a:gd name="T37" fmla="*/ T36 w 214"/>
                            <a:gd name="T38" fmla="+- 0 10713 10240"/>
                            <a:gd name="T39" fmla="*/ 10713 h 732"/>
                            <a:gd name="T40" fmla="+- 0 2432 2432"/>
                            <a:gd name="T41" fmla="*/ T40 w 214"/>
                            <a:gd name="T42" fmla="+- 0 10972 10240"/>
                            <a:gd name="T43" fmla="*/ 10972 h 732"/>
                            <a:gd name="T44" fmla="+- 0 2645 2432"/>
                            <a:gd name="T45" fmla="*/ T44 w 214"/>
                            <a:gd name="T46" fmla="+- 0 10972 10240"/>
                            <a:gd name="T47" fmla="*/ 10972 h 732"/>
                            <a:gd name="T48" fmla="+- 0 2645 2432"/>
                            <a:gd name="T49" fmla="*/ T48 w 214"/>
                            <a:gd name="T50" fmla="+- 0 10758 10240"/>
                            <a:gd name="T51" fmla="*/ 10758 h 732"/>
                            <a:gd name="T52" fmla="+- 0 2432 2432"/>
                            <a:gd name="T53" fmla="*/ T52 w 214"/>
                            <a:gd name="T54" fmla="+- 0 10758 10240"/>
                            <a:gd name="T55" fmla="*/ 10758 h 732"/>
                            <a:gd name="T56" fmla="+- 0 2432 2432"/>
                            <a:gd name="T57" fmla="*/ T56 w 214"/>
                            <a:gd name="T58" fmla="+- 0 10972 10240"/>
                            <a:gd name="T59" fmla="*/ 10972 h 7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14" h="732">
                              <a:moveTo>
                                <a:pt x="0" y="213"/>
                              </a:moveTo>
                              <a:lnTo>
                                <a:pt x="213" y="213"/>
                              </a:lnTo>
                              <a:lnTo>
                                <a:pt x="213" y="0"/>
                              </a:lnTo>
                              <a:lnTo>
                                <a:pt x="0" y="0"/>
                              </a:lnTo>
                              <a:lnTo>
                                <a:pt x="0" y="213"/>
                              </a:lnTo>
                              <a:close/>
                              <a:moveTo>
                                <a:pt x="0" y="473"/>
                              </a:moveTo>
                              <a:lnTo>
                                <a:pt x="213" y="473"/>
                              </a:lnTo>
                              <a:lnTo>
                                <a:pt x="213" y="259"/>
                              </a:lnTo>
                              <a:lnTo>
                                <a:pt x="0" y="259"/>
                              </a:lnTo>
                              <a:lnTo>
                                <a:pt x="0" y="473"/>
                              </a:lnTo>
                              <a:close/>
                              <a:moveTo>
                                <a:pt x="0" y="732"/>
                              </a:moveTo>
                              <a:lnTo>
                                <a:pt x="213" y="732"/>
                              </a:lnTo>
                              <a:lnTo>
                                <a:pt x="213" y="518"/>
                              </a:lnTo>
                              <a:lnTo>
                                <a:pt x="0" y="518"/>
                              </a:lnTo>
                              <a:lnTo>
                                <a:pt x="0" y="732"/>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B1197" id="docshape14" o:spid="_x0000_s1026" style="position:absolute;margin-left:121.6pt;margin-top:512pt;width:10.7pt;height:36.6pt;z-index:-1633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4,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" path="m,213r213,l213,,,,,213xm,473r213,l213,259,,259,,473xm,732r213,l213,518,,518,,732xe" filled="f" strokeweight=".72pt">
                <v:path arrowok="t" o:connecttype="custom" o:connectlocs="0,6637655;135255,6637655;135255,6502400;0,6502400;0,6637655;0,6802755;135255,6802755;135255,6666865;0,6666865;0,6802755;0,6967220;135255,6967220;135255,6831330;0,6831330;0,6967220" o:connectangles="0,0,0,0,0,0,0,0,0,0,0,0,0,0,0"/>
                <w10:wrap anchorx="page" anchory="page"/>
              </v:shape>
            </w:pict>
          </mc:Fallback>
        </mc:AlternateContent>
      </w:r>
      <w:r w:rsidR="00906C0B" w:rsidRPr="00D94C8F">
        <w:rPr>
          <w:sz w:val="26"/>
          <w:szCs w:val="26"/>
        </w:rPr>
        <w:t xml:space="preserve">Article </w:t>
      </w:r>
      <w:r w:rsidR="00A60B03" w:rsidRPr="00D94C8F">
        <w:rPr>
          <w:sz w:val="26"/>
          <w:szCs w:val="26"/>
        </w:rPr>
        <w:t>1</w:t>
      </w:r>
      <w:r w:rsidR="00906C0B" w:rsidRPr="00D94C8F">
        <w:rPr>
          <w:sz w:val="26"/>
          <w:szCs w:val="26"/>
        </w:rPr>
        <w:t xml:space="preserve"> : Contractant</w:t>
      </w:r>
      <w:bookmarkEnd w:id="2"/>
    </w:p>
    <w:p w14:paraId="0E52CD3D" w14:textId="1FE2CAAE" w:rsidR="00930ED1" w:rsidRPr="000A6C93" w:rsidRDefault="00464C76">
      <w:pPr>
        <w:pStyle w:val="Corpsdetexte"/>
        <w:spacing w:before="180" w:line="244" w:lineRule="auto"/>
        <w:ind w:left="818" w:right="1148" w:firstLine="283"/>
        <w:jc w:val="both"/>
      </w:pPr>
      <w:r>
        <w:rPr>
          <w:noProof/>
        </w:rPr>
        <mc:AlternateContent>
          <mc:Choice Requires="wps">
            <w:drawing>
              <wp:anchor distT="0" distB="0" distL="114300" distR="114300" simplePos="0" relativeHeight="486984704" behindDoc="1" locked="0" layoutInCell="1" allowOverlap="1" wp14:anchorId="66FBBBED" wp14:editId="4783A1CB">
                <wp:simplePos x="0" y="0"/>
                <wp:positionH relativeFrom="page">
                  <wp:posOffset>1544320</wp:posOffset>
                </wp:positionH>
                <wp:positionV relativeFrom="paragraph">
                  <wp:posOffset>1301115</wp:posOffset>
                </wp:positionV>
                <wp:extent cx="135890" cy="135890"/>
                <wp:effectExtent l="0" t="0" r="0" b="0"/>
                <wp:wrapNone/>
                <wp:docPr id="5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897AE" id="docshape15" o:spid="_x0000_s1026" style="position:absolute;margin-left:121.6pt;margin-top:102.45pt;width:10.7pt;height:10.7pt;z-index:-16331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" filled="f" strokeweight=".72pt">
                <w10:wrap anchorx="page"/>
              </v:rect>
            </w:pict>
          </mc:Fallback>
        </mc:AlternateContent>
      </w:r>
      <w:r w:rsidR="00906C0B" w:rsidRPr="000A6C93">
        <w:t>Après avoir pris connaissance des pièces constitutives du marché indiquées à l’article</w:t>
      </w:r>
      <w:r w:rsidR="0066799D" w:rsidRPr="000A6C93">
        <w:t xml:space="preserve"> « pièces</w:t>
      </w:r>
      <w:r w:rsidR="00906C0B" w:rsidRPr="000A6C93">
        <w:t xml:space="preserve"> contractuelles</w:t>
      </w:r>
      <w:r w:rsidR="0066799D">
        <w:t xml:space="preserve"> </w:t>
      </w:r>
      <w:r w:rsidR="00906C0B" w:rsidRPr="000A6C93">
        <w:t>» du</w:t>
      </w:r>
      <w:r w:rsidR="00906C0B" w:rsidRPr="000A6C93">
        <w:rPr>
          <w:spacing w:val="40"/>
        </w:rPr>
        <w:t xml:space="preserve"> </w:t>
      </w:r>
      <w:r w:rsidR="00906C0B" w:rsidRPr="000A6C93">
        <w:t>cahier des clauses administratives particulières qui fait référence au</w:t>
      </w:r>
      <w:r w:rsidR="00906C0B" w:rsidRPr="000A6C93">
        <w:rPr>
          <w:spacing w:val="40"/>
        </w:rPr>
        <w:t xml:space="preserve"> </w:t>
      </w:r>
      <w:r w:rsidR="00906C0B" w:rsidRPr="000A6C93">
        <w:t>CCAG- Prestations Intellectuelles et conformément à leurs clauses et stipulations ;</w:t>
      </w:r>
    </w:p>
    <w:p w14:paraId="19984E8B" w14:textId="60B4E23D" w:rsidR="00930ED1" w:rsidRPr="000A6C93" w:rsidRDefault="00464C76">
      <w:pPr>
        <w:pStyle w:val="Corpsdetexte"/>
        <w:spacing w:before="6"/>
        <w:rPr>
          <w:sz w:val="8"/>
        </w:rPr>
      </w:pPr>
      <w:r>
        <w:rPr>
          <w:noProof/>
        </w:rPr>
        <mc:AlternateContent>
          <mc:Choice Requires="wpg">
            <w:drawing>
              <wp:anchor distT="0" distB="0" distL="0" distR="0" simplePos="0" relativeHeight="487590912" behindDoc="1" locked="0" layoutInCell="1" allowOverlap="1" wp14:anchorId="626570AD" wp14:editId="43098EB7">
                <wp:simplePos x="0" y="0"/>
                <wp:positionH relativeFrom="page">
                  <wp:posOffset>826135</wp:posOffset>
                </wp:positionH>
                <wp:positionV relativeFrom="paragraph">
                  <wp:posOffset>78105</wp:posOffset>
                </wp:positionV>
                <wp:extent cx="5911850" cy="3326130"/>
                <wp:effectExtent l="0" t="0" r="0" b="0"/>
                <wp:wrapTopAndBottom/>
                <wp:docPr id="54" name="docshapegroup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1850" cy="3326130"/>
                          <a:chOff x="1301" y="123"/>
                          <a:chExt cx="9310" cy="5238"/>
                        </a:xfrm>
                      </wpg:grpSpPr>
                      <wps:wsp>
                        <wps:cNvPr id="55" name="docshape17"/>
                        <wps:cNvSpPr>
                          <a:spLocks noChangeArrowheads="1"/>
                        </wps:cNvSpPr>
                        <wps:spPr bwMode="auto">
                          <a:xfrm>
                            <a:off x="1865" y="173"/>
                            <a:ext cx="214" cy="214"/>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docshape18"/>
                        <wps:cNvSpPr txBox="1">
                          <a:spLocks noChangeArrowheads="1"/>
                        </wps:cNvSpPr>
                        <wps:spPr bwMode="auto">
                          <a:xfrm>
                            <a:off x="1306" y="127"/>
                            <a:ext cx="9300" cy="5228"/>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096AA9A" w14:textId="77777777" w:rsidR="00930ED1" w:rsidRDefault="00906C0B">
                              <w:pPr>
                                <w:spacing w:before="20"/>
                                <w:ind w:left="847"/>
                              </w:pPr>
                              <w:r>
                                <w:t>Le signataire</w:t>
                              </w:r>
                              <w:r>
                                <w:rPr>
                                  <w:spacing w:val="57"/>
                                </w:rPr>
                                <w:t xml:space="preserve"> </w:t>
                              </w:r>
                              <w:r>
                                <w:t>(Candidat</w:t>
                              </w:r>
                              <w:r>
                                <w:rPr>
                                  <w:spacing w:val="2"/>
                                </w:rPr>
                                <w:t xml:space="preserve"> </w:t>
                              </w:r>
                              <w:r>
                                <w:rPr>
                                  <w:spacing w:val="-2"/>
                                </w:rPr>
                                <w:t>individuel),</w:t>
                              </w:r>
                            </w:p>
                            <w:p w14:paraId="4F1BA944" w14:textId="77777777" w:rsidR="00930ED1" w:rsidRDefault="00906C0B">
                              <w:pPr>
                                <w:spacing w:before="125"/>
                                <w:ind w:left="391"/>
                                <w:rPr>
                                  <w:sz w:val="18"/>
                                </w:rPr>
                              </w:pPr>
                              <w:proofErr w:type="gramStart"/>
                              <w:r>
                                <w:rPr>
                                  <w:sz w:val="18"/>
                                </w:rPr>
                                <w:t>M</w:t>
                              </w:r>
                              <w:r>
                                <w:rPr>
                                  <w:spacing w:val="65"/>
                                  <w:sz w:val="18"/>
                                </w:rPr>
                                <w:t xml:space="preserve">  </w:t>
                              </w:r>
                              <w:r>
                                <w:rPr>
                                  <w:spacing w:val="-2"/>
                                  <w:sz w:val="18"/>
                                </w:rPr>
                                <w:t>............................................................................................................................................................................................</w:t>
                              </w:r>
                              <w:proofErr w:type="gramEnd"/>
                            </w:p>
                            <w:p w14:paraId="73397D53" w14:textId="77777777" w:rsidR="00930ED1" w:rsidRDefault="00906C0B">
                              <w:pPr>
                                <w:spacing w:before="4"/>
                                <w:ind w:left="391"/>
                                <w:rPr>
                                  <w:sz w:val="18"/>
                                </w:rPr>
                              </w:pPr>
                              <w:r>
                                <w:rPr>
                                  <w:sz w:val="18"/>
                                </w:rPr>
                                <w:t>Agissant</w:t>
                              </w:r>
                              <w:r>
                                <w:rPr>
                                  <w:spacing w:val="28"/>
                                  <w:sz w:val="18"/>
                                </w:rPr>
                                <w:t xml:space="preserve"> </w:t>
                              </w:r>
                              <w:r>
                                <w:rPr>
                                  <w:sz w:val="18"/>
                                </w:rPr>
                                <w:t>en</w:t>
                              </w:r>
                              <w:r>
                                <w:rPr>
                                  <w:spacing w:val="31"/>
                                  <w:sz w:val="18"/>
                                </w:rPr>
                                <w:t xml:space="preserve"> </w:t>
                              </w:r>
                              <w:r>
                                <w:rPr>
                                  <w:sz w:val="18"/>
                                </w:rPr>
                                <w:t>qualité</w:t>
                              </w:r>
                              <w:r>
                                <w:rPr>
                                  <w:spacing w:val="29"/>
                                  <w:sz w:val="18"/>
                                </w:rPr>
                                <w:t xml:space="preserve"> </w:t>
                              </w:r>
                              <w:r>
                                <w:rPr>
                                  <w:sz w:val="18"/>
                                </w:rPr>
                                <w:t>de</w:t>
                              </w:r>
                              <w:r>
                                <w:rPr>
                                  <w:spacing w:val="27"/>
                                  <w:sz w:val="18"/>
                                </w:rPr>
                                <w:t xml:space="preserve"> </w:t>
                              </w:r>
                              <w:r>
                                <w:rPr>
                                  <w:spacing w:val="-2"/>
                                  <w:sz w:val="18"/>
                                </w:rPr>
                                <w:t>............................................................................................................................................................</w:t>
                              </w:r>
                            </w:p>
                            <w:p w14:paraId="7F89E15E" w14:textId="4256B46F" w:rsidR="00930ED1" w:rsidRDefault="0066799D">
                              <w:pPr>
                                <w:spacing w:before="126"/>
                                <w:ind w:left="1413"/>
                              </w:pPr>
                              <w:r>
                                <w:t>M’engage</w:t>
                              </w:r>
                              <w:r w:rsidR="00906C0B">
                                <w:rPr>
                                  <w:spacing w:val="-4"/>
                                </w:rPr>
                                <w:t xml:space="preserve"> </w:t>
                              </w:r>
                              <w:r w:rsidR="00906C0B">
                                <w:t>sur</w:t>
                              </w:r>
                              <w:r w:rsidR="00906C0B">
                                <w:rPr>
                                  <w:spacing w:val="-2"/>
                                </w:rPr>
                                <w:t xml:space="preserve"> </w:t>
                              </w:r>
                              <w:r w:rsidR="00906C0B">
                                <w:t>la</w:t>
                              </w:r>
                              <w:r w:rsidR="00906C0B">
                                <w:rPr>
                                  <w:spacing w:val="-2"/>
                                </w:rPr>
                                <w:t xml:space="preserve"> </w:t>
                              </w:r>
                              <w:r w:rsidR="00906C0B">
                                <w:t>base</w:t>
                              </w:r>
                              <w:r w:rsidR="00906C0B">
                                <w:rPr>
                                  <w:spacing w:val="-1"/>
                                </w:rPr>
                                <w:t xml:space="preserve"> </w:t>
                              </w:r>
                              <w:r w:rsidR="00906C0B">
                                <w:t>de</w:t>
                              </w:r>
                              <w:r w:rsidR="00906C0B">
                                <w:rPr>
                                  <w:spacing w:val="-2"/>
                                </w:rPr>
                                <w:t xml:space="preserve"> </w:t>
                              </w:r>
                              <w:r w:rsidR="00906C0B">
                                <w:t>mon</w:t>
                              </w:r>
                              <w:r w:rsidR="00906C0B">
                                <w:rPr>
                                  <w:spacing w:val="-2"/>
                                </w:rPr>
                                <w:t xml:space="preserve"> </w:t>
                              </w:r>
                              <w:r w:rsidR="00906C0B">
                                <w:t>offre</w:t>
                              </w:r>
                              <w:r w:rsidR="00906C0B">
                                <w:rPr>
                                  <w:spacing w:val="-2"/>
                                </w:rPr>
                                <w:t xml:space="preserve"> </w:t>
                              </w:r>
                              <w:r w:rsidR="00906C0B">
                                <w:t>et pour</w:t>
                              </w:r>
                              <w:r w:rsidR="00906C0B">
                                <w:rPr>
                                  <w:spacing w:val="-2"/>
                                </w:rPr>
                                <w:t xml:space="preserve"> </w:t>
                              </w:r>
                              <w:r w:rsidR="00906C0B">
                                <w:t>mon</w:t>
                              </w:r>
                              <w:r w:rsidR="00906C0B">
                                <w:rPr>
                                  <w:spacing w:val="-2"/>
                                </w:rPr>
                                <w:t xml:space="preserve"> </w:t>
                              </w:r>
                              <w:r w:rsidR="00906C0B">
                                <w:t>propre</w:t>
                              </w:r>
                              <w:r w:rsidR="00906C0B">
                                <w:rPr>
                                  <w:spacing w:val="-2"/>
                                </w:rPr>
                                <w:t xml:space="preserve"> </w:t>
                              </w:r>
                              <w:r w:rsidR="00906C0B">
                                <w:t>compte</w:t>
                              </w:r>
                              <w:r w:rsidR="00906C0B">
                                <w:rPr>
                                  <w:spacing w:val="4"/>
                                </w:rPr>
                                <w:t xml:space="preserve"> </w:t>
                              </w:r>
                              <w:r w:rsidR="00906C0B">
                                <w:rPr>
                                  <w:spacing w:val="-10"/>
                                </w:rPr>
                                <w:t>;</w:t>
                              </w:r>
                            </w:p>
                            <w:p w14:paraId="6797DC0A" w14:textId="77777777" w:rsidR="00930ED1" w:rsidRDefault="00906C0B">
                              <w:pPr>
                                <w:spacing w:before="125"/>
                                <w:ind w:left="391"/>
                                <w:rPr>
                                  <w:sz w:val="18"/>
                                </w:rPr>
                              </w:pPr>
                              <w:r>
                                <w:rPr>
                                  <w:sz w:val="18"/>
                                </w:rPr>
                                <w:t>Nom</w:t>
                              </w:r>
                              <w:r>
                                <w:rPr>
                                  <w:spacing w:val="3"/>
                                  <w:sz w:val="18"/>
                                </w:rPr>
                                <w:t xml:space="preserve"> </w:t>
                              </w:r>
                              <w:r>
                                <w:rPr>
                                  <w:sz w:val="18"/>
                                </w:rPr>
                                <w:t>commercial</w:t>
                              </w:r>
                              <w:r>
                                <w:rPr>
                                  <w:spacing w:val="8"/>
                                  <w:sz w:val="18"/>
                                </w:rPr>
                                <w:t xml:space="preserve"> </w:t>
                              </w:r>
                              <w:r>
                                <w:rPr>
                                  <w:sz w:val="18"/>
                                </w:rPr>
                                <w:t>et</w:t>
                              </w:r>
                              <w:r>
                                <w:rPr>
                                  <w:spacing w:val="7"/>
                                  <w:sz w:val="18"/>
                                </w:rPr>
                                <w:t xml:space="preserve"> </w:t>
                              </w:r>
                              <w:r>
                                <w:rPr>
                                  <w:sz w:val="18"/>
                                </w:rPr>
                                <w:t>dénomination</w:t>
                              </w:r>
                              <w:r>
                                <w:rPr>
                                  <w:spacing w:val="9"/>
                                  <w:sz w:val="18"/>
                                </w:rPr>
                                <w:t xml:space="preserve"> </w:t>
                              </w:r>
                              <w:r>
                                <w:rPr>
                                  <w:sz w:val="18"/>
                                </w:rPr>
                                <w:t>sociale</w:t>
                              </w:r>
                              <w:r>
                                <w:rPr>
                                  <w:spacing w:val="10"/>
                                  <w:sz w:val="18"/>
                                </w:rPr>
                                <w:t xml:space="preserve"> </w:t>
                              </w:r>
                              <w:r>
                                <w:rPr>
                                  <w:spacing w:val="-2"/>
                                  <w:sz w:val="18"/>
                                </w:rPr>
                                <w:t>.............................................................................................................................</w:t>
                              </w:r>
                            </w:p>
                            <w:p w14:paraId="47E16671" w14:textId="77777777" w:rsidR="00930ED1" w:rsidRDefault="00906C0B">
                              <w:pPr>
                                <w:spacing w:before="4"/>
                                <w:ind w:left="391"/>
                                <w:rPr>
                                  <w:sz w:val="18"/>
                                </w:rPr>
                              </w:pPr>
                              <w:r>
                                <w:rPr>
                                  <w:spacing w:val="-2"/>
                                  <w:sz w:val="18"/>
                                </w:rPr>
                                <w:t>................................................................................................................................................................................................</w:t>
                              </w:r>
                            </w:p>
                            <w:p w14:paraId="2D23CBBA" w14:textId="77777777" w:rsidR="00930ED1" w:rsidRDefault="00906C0B">
                              <w:pPr>
                                <w:spacing w:before="4"/>
                                <w:ind w:left="391"/>
                                <w:rPr>
                                  <w:sz w:val="18"/>
                                </w:rPr>
                              </w:pPr>
                              <w:r>
                                <w:rPr>
                                  <w:sz w:val="18"/>
                                </w:rPr>
                                <w:t>Adresse</w:t>
                              </w:r>
                              <w:r>
                                <w:rPr>
                                  <w:spacing w:val="-8"/>
                                  <w:sz w:val="18"/>
                                </w:rPr>
                                <w:t xml:space="preserve"> </w:t>
                              </w:r>
                              <w:r>
                                <w:rPr>
                                  <w:sz w:val="18"/>
                                </w:rPr>
                                <w:t>.....................................................................................................................</w:t>
                              </w:r>
                              <w:r>
                                <w:rPr>
                                  <w:spacing w:val="-16"/>
                                  <w:sz w:val="18"/>
                                </w:rPr>
                                <w:t xml:space="preserve"> </w:t>
                              </w:r>
                              <w:r>
                                <w:rPr>
                                  <w:spacing w:val="-2"/>
                                  <w:sz w:val="18"/>
                                </w:rPr>
                                <w:t>..............................................................</w:t>
                              </w:r>
                            </w:p>
                            <w:p w14:paraId="514B6DC5" w14:textId="77777777" w:rsidR="00930ED1" w:rsidRDefault="00906C0B">
                              <w:pPr>
                                <w:spacing w:before="4"/>
                                <w:ind w:left="391"/>
                                <w:rPr>
                                  <w:sz w:val="18"/>
                                </w:rPr>
                              </w:pPr>
                              <w:r>
                                <w:rPr>
                                  <w:spacing w:val="-2"/>
                                  <w:sz w:val="18"/>
                                </w:rPr>
                                <w:t>................................................................................................................................................................................................</w:t>
                              </w:r>
                            </w:p>
                            <w:p w14:paraId="55BEF82E" w14:textId="77777777" w:rsidR="00930ED1" w:rsidRDefault="00906C0B">
                              <w:pPr>
                                <w:spacing w:before="5"/>
                                <w:ind w:left="391"/>
                                <w:rPr>
                                  <w:sz w:val="18"/>
                                </w:rPr>
                              </w:pPr>
                              <w:r>
                                <w:rPr>
                                  <w:sz w:val="18"/>
                                </w:rPr>
                                <w:t>Adresse</w:t>
                              </w:r>
                              <w:r>
                                <w:rPr>
                                  <w:spacing w:val="61"/>
                                  <w:sz w:val="18"/>
                                </w:rPr>
                                <w:t xml:space="preserve"> </w:t>
                              </w:r>
                              <w:r>
                                <w:rPr>
                                  <w:sz w:val="18"/>
                                </w:rPr>
                                <w:t>électronique</w:t>
                              </w:r>
                              <w:r>
                                <w:rPr>
                                  <w:spacing w:val="62"/>
                                  <w:sz w:val="18"/>
                                </w:rPr>
                                <w:t xml:space="preserve"> </w:t>
                              </w:r>
                              <w:r>
                                <w:rPr>
                                  <w:spacing w:val="-2"/>
                                  <w:sz w:val="18"/>
                                </w:rPr>
                                <w:t>..............................................................................................................................................................</w:t>
                              </w:r>
                            </w:p>
                            <w:p w14:paraId="1A43DFD8" w14:textId="77777777" w:rsidR="00930ED1" w:rsidRDefault="00906C0B">
                              <w:pPr>
                                <w:spacing w:before="4"/>
                                <w:ind w:left="391"/>
                                <w:rPr>
                                  <w:sz w:val="18"/>
                                </w:rPr>
                              </w:pPr>
                              <w:r>
                                <w:rPr>
                                  <w:sz w:val="18"/>
                                </w:rPr>
                                <w:t>Numéro</w:t>
                              </w:r>
                              <w:r>
                                <w:rPr>
                                  <w:spacing w:val="-1"/>
                                  <w:sz w:val="18"/>
                                </w:rPr>
                                <w:t xml:space="preserve"> </w:t>
                              </w:r>
                              <w:r>
                                <w:rPr>
                                  <w:sz w:val="18"/>
                                </w:rPr>
                                <w:t>de</w:t>
                              </w:r>
                              <w:r>
                                <w:rPr>
                                  <w:spacing w:val="-2"/>
                                  <w:sz w:val="18"/>
                                </w:rPr>
                                <w:t xml:space="preserve"> </w:t>
                              </w:r>
                              <w:r>
                                <w:rPr>
                                  <w:sz w:val="18"/>
                                </w:rPr>
                                <w:t>téléphone</w:t>
                              </w:r>
                              <w:r>
                                <w:rPr>
                                  <w:spacing w:val="-2"/>
                                  <w:sz w:val="18"/>
                                </w:rPr>
                                <w:t xml:space="preserve"> </w:t>
                              </w:r>
                              <w:r>
                                <w:rPr>
                                  <w:sz w:val="18"/>
                                </w:rPr>
                                <w:t>.........................................................</w:t>
                              </w:r>
                              <w:r>
                                <w:rPr>
                                  <w:spacing w:val="20"/>
                                  <w:sz w:val="18"/>
                                </w:rPr>
                                <w:t xml:space="preserve"> </w:t>
                              </w:r>
                              <w:r>
                                <w:rPr>
                                  <w:sz w:val="18"/>
                                </w:rPr>
                                <w:t>Télécopie</w:t>
                              </w:r>
                              <w:r>
                                <w:rPr>
                                  <w:spacing w:val="-1"/>
                                  <w:sz w:val="18"/>
                                </w:rPr>
                                <w:t xml:space="preserve"> </w:t>
                              </w:r>
                              <w:r>
                                <w:rPr>
                                  <w:spacing w:val="-2"/>
                                  <w:sz w:val="18"/>
                                </w:rPr>
                                <w:t>...................................................................................</w:t>
                              </w:r>
                            </w:p>
                            <w:p w14:paraId="38EF20DC" w14:textId="77777777" w:rsidR="00930ED1" w:rsidRDefault="00906C0B">
                              <w:pPr>
                                <w:spacing w:before="5"/>
                                <w:ind w:left="391"/>
                                <w:rPr>
                                  <w:sz w:val="18"/>
                                </w:rPr>
                              </w:pPr>
                              <w:r>
                                <w:rPr>
                                  <w:sz w:val="18"/>
                                </w:rPr>
                                <w:t>Numéro</w:t>
                              </w:r>
                              <w:r>
                                <w:rPr>
                                  <w:spacing w:val="-1"/>
                                  <w:sz w:val="18"/>
                                </w:rPr>
                                <w:t xml:space="preserve"> </w:t>
                              </w:r>
                              <w:r>
                                <w:rPr>
                                  <w:sz w:val="18"/>
                                </w:rPr>
                                <w:t>de</w:t>
                              </w:r>
                              <w:r>
                                <w:rPr>
                                  <w:spacing w:val="-3"/>
                                  <w:sz w:val="18"/>
                                </w:rPr>
                                <w:t xml:space="preserve"> </w:t>
                              </w:r>
                              <w:r>
                                <w:rPr>
                                  <w:sz w:val="18"/>
                                </w:rPr>
                                <w:t>SIRET</w:t>
                              </w:r>
                              <w:r>
                                <w:rPr>
                                  <w:spacing w:val="-3"/>
                                  <w:sz w:val="18"/>
                                </w:rPr>
                                <w:t xml:space="preserve"> </w:t>
                              </w:r>
                              <w:r>
                                <w:rPr>
                                  <w:sz w:val="18"/>
                                </w:rPr>
                                <w:t>..............................................................</w:t>
                              </w:r>
                              <w:r>
                                <w:rPr>
                                  <w:spacing w:val="-3"/>
                                  <w:sz w:val="18"/>
                                </w:rPr>
                                <w:t xml:space="preserve"> </w:t>
                              </w:r>
                              <w:r>
                                <w:rPr>
                                  <w:sz w:val="18"/>
                                </w:rPr>
                                <w:t>Code</w:t>
                              </w:r>
                              <w:r>
                                <w:rPr>
                                  <w:spacing w:val="-2"/>
                                  <w:sz w:val="18"/>
                                </w:rPr>
                                <w:t xml:space="preserve"> </w:t>
                              </w:r>
                              <w:r>
                                <w:rPr>
                                  <w:sz w:val="18"/>
                                </w:rPr>
                                <w:t>APE</w:t>
                              </w:r>
                              <w:r>
                                <w:rPr>
                                  <w:spacing w:val="-2"/>
                                  <w:sz w:val="18"/>
                                </w:rPr>
                                <w:t xml:space="preserve"> .................................................................................</w:t>
                              </w:r>
                            </w:p>
                            <w:p w14:paraId="48CC6506" w14:textId="77777777" w:rsidR="00930ED1" w:rsidRDefault="00906C0B">
                              <w:pPr>
                                <w:spacing w:before="4"/>
                                <w:ind w:left="391"/>
                                <w:rPr>
                                  <w:sz w:val="18"/>
                                </w:rPr>
                              </w:pPr>
                              <w:r>
                                <w:rPr>
                                  <w:sz w:val="18"/>
                                </w:rPr>
                                <w:t>Numéro</w:t>
                              </w:r>
                              <w:r>
                                <w:rPr>
                                  <w:spacing w:val="17"/>
                                  <w:sz w:val="18"/>
                                </w:rPr>
                                <w:t xml:space="preserve"> </w:t>
                              </w:r>
                              <w:r>
                                <w:rPr>
                                  <w:sz w:val="18"/>
                                </w:rPr>
                                <w:t>de</w:t>
                              </w:r>
                              <w:r>
                                <w:rPr>
                                  <w:spacing w:val="14"/>
                                  <w:sz w:val="18"/>
                                </w:rPr>
                                <w:t xml:space="preserve"> </w:t>
                              </w:r>
                              <w:r>
                                <w:rPr>
                                  <w:sz w:val="18"/>
                                </w:rPr>
                                <w:t>TVA</w:t>
                              </w:r>
                              <w:r>
                                <w:rPr>
                                  <w:spacing w:val="12"/>
                                  <w:sz w:val="18"/>
                                </w:rPr>
                                <w:t xml:space="preserve"> </w:t>
                              </w:r>
                              <w:r>
                                <w:rPr>
                                  <w:sz w:val="18"/>
                                </w:rPr>
                                <w:t>intracommunautaire</w:t>
                              </w:r>
                              <w:r>
                                <w:rPr>
                                  <w:spacing w:val="14"/>
                                  <w:sz w:val="18"/>
                                </w:rPr>
                                <w:t xml:space="preserve"> </w:t>
                              </w:r>
                              <w:r>
                                <w:rPr>
                                  <w:spacing w:val="-2"/>
                                  <w:sz w:val="18"/>
                                </w:rPr>
                                <w:t>....................................................................................................................................</w:t>
                              </w:r>
                            </w:p>
                            <w:p w14:paraId="644C6D7F" w14:textId="77777777" w:rsidR="00930ED1" w:rsidRDefault="00906C0B">
                              <w:pPr>
                                <w:tabs>
                                  <w:tab w:val="left" w:leader="dot" w:pos="6480"/>
                                </w:tabs>
                                <w:spacing w:before="125"/>
                                <w:ind w:left="1413"/>
                              </w:pPr>
                              <w:proofErr w:type="gramStart"/>
                              <w:r>
                                <w:t>engage</w:t>
                              </w:r>
                              <w:proofErr w:type="gramEnd"/>
                              <w:r>
                                <w:rPr>
                                  <w:spacing w:val="-2"/>
                                </w:rPr>
                                <w:t xml:space="preserve"> </w:t>
                              </w:r>
                              <w:r>
                                <w:t>la</w:t>
                              </w:r>
                              <w:r>
                                <w:rPr>
                                  <w:spacing w:val="-1"/>
                                </w:rPr>
                                <w:t xml:space="preserve"> </w:t>
                              </w:r>
                              <w:r>
                                <w:rPr>
                                  <w:spacing w:val="-2"/>
                                </w:rPr>
                                <w:t>société</w:t>
                              </w:r>
                              <w:r>
                                <w:tab/>
                                <w:t>sur</w:t>
                              </w:r>
                              <w:r>
                                <w:rPr>
                                  <w:spacing w:val="1"/>
                                </w:rPr>
                                <w:t xml:space="preserve"> </w:t>
                              </w:r>
                              <w:r>
                                <w:t>la base de son offre</w:t>
                              </w:r>
                              <w:r>
                                <w:rPr>
                                  <w:spacing w:val="3"/>
                                </w:rPr>
                                <w:t xml:space="preserve"> </w:t>
                              </w:r>
                              <w:r>
                                <w:rPr>
                                  <w:spacing w:val="-10"/>
                                </w:rPr>
                                <w:t>;</w:t>
                              </w:r>
                            </w:p>
                            <w:p w14:paraId="63118491" w14:textId="77777777" w:rsidR="00930ED1" w:rsidRDefault="00906C0B">
                              <w:pPr>
                                <w:spacing w:before="125"/>
                                <w:ind w:left="391"/>
                                <w:rPr>
                                  <w:sz w:val="18"/>
                                </w:rPr>
                              </w:pPr>
                              <w:r>
                                <w:rPr>
                                  <w:sz w:val="18"/>
                                </w:rPr>
                                <w:t>Nom</w:t>
                              </w:r>
                              <w:r>
                                <w:rPr>
                                  <w:spacing w:val="-8"/>
                                  <w:sz w:val="18"/>
                                </w:rPr>
                                <w:t xml:space="preserve"> </w:t>
                              </w:r>
                              <w:r>
                                <w:rPr>
                                  <w:sz w:val="18"/>
                                </w:rPr>
                                <w:t>commercial</w:t>
                              </w:r>
                              <w:r>
                                <w:rPr>
                                  <w:spacing w:val="-3"/>
                                  <w:sz w:val="18"/>
                                </w:rPr>
                                <w:t xml:space="preserve"> </w:t>
                              </w:r>
                              <w:r>
                                <w:rPr>
                                  <w:sz w:val="18"/>
                                </w:rPr>
                                <w:t>et</w:t>
                              </w:r>
                              <w:r>
                                <w:rPr>
                                  <w:spacing w:val="-2"/>
                                  <w:sz w:val="18"/>
                                </w:rPr>
                                <w:t xml:space="preserve"> </w:t>
                              </w:r>
                              <w:r>
                                <w:rPr>
                                  <w:sz w:val="18"/>
                                </w:rPr>
                                <w:t>dénomination</w:t>
                              </w:r>
                              <w:r>
                                <w:rPr>
                                  <w:spacing w:val="-2"/>
                                  <w:sz w:val="18"/>
                                </w:rPr>
                                <w:t xml:space="preserve"> </w:t>
                              </w:r>
                              <w:r>
                                <w:rPr>
                                  <w:sz w:val="18"/>
                                </w:rPr>
                                <w:t>sociale</w:t>
                              </w:r>
                              <w:r>
                                <w:rPr>
                                  <w:spacing w:val="-4"/>
                                  <w:sz w:val="18"/>
                                </w:rPr>
                                <w:t xml:space="preserve"> </w:t>
                              </w:r>
                              <w:r>
                                <w:rPr>
                                  <w:sz w:val="18"/>
                                </w:rPr>
                                <w:t>........................................................................................................</w:t>
                              </w:r>
                              <w:r>
                                <w:rPr>
                                  <w:spacing w:val="-17"/>
                                  <w:sz w:val="18"/>
                                </w:rPr>
                                <w:t xml:space="preserve"> </w:t>
                              </w:r>
                              <w:r>
                                <w:rPr>
                                  <w:spacing w:val="-2"/>
                                  <w:sz w:val="18"/>
                                </w:rPr>
                                <w:t>.....................</w:t>
                              </w:r>
                            </w:p>
                            <w:p w14:paraId="321789F1" w14:textId="77777777" w:rsidR="00930ED1" w:rsidRDefault="00906C0B">
                              <w:pPr>
                                <w:spacing w:before="5"/>
                                <w:ind w:left="391"/>
                                <w:rPr>
                                  <w:sz w:val="18"/>
                                </w:rPr>
                              </w:pPr>
                              <w:r>
                                <w:rPr>
                                  <w:spacing w:val="-2"/>
                                  <w:sz w:val="18"/>
                                </w:rPr>
                                <w:t>................................................................................................................................................................................................</w:t>
                              </w:r>
                            </w:p>
                            <w:p w14:paraId="4C139F2B" w14:textId="77777777" w:rsidR="00930ED1" w:rsidRDefault="00906C0B">
                              <w:pPr>
                                <w:spacing w:before="4"/>
                                <w:ind w:left="391"/>
                                <w:rPr>
                                  <w:sz w:val="18"/>
                                </w:rPr>
                              </w:pPr>
                              <w:r>
                                <w:rPr>
                                  <w:sz w:val="18"/>
                                </w:rPr>
                                <w:t>Adresse</w:t>
                              </w:r>
                              <w:r>
                                <w:rPr>
                                  <w:spacing w:val="-8"/>
                                  <w:sz w:val="18"/>
                                </w:rPr>
                                <w:t xml:space="preserve"> </w:t>
                              </w:r>
                              <w:r>
                                <w:rPr>
                                  <w:sz w:val="18"/>
                                </w:rPr>
                                <w:t>.....................................................................................................................</w:t>
                              </w:r>
                              <w:r>
                                <w:rPr>
                                  <w:spacing w:val="-16"/>
                                  <w:sz w:val="18"/>
                                </w:rPr>
                                <w:t xml:space="preserve"> </w:t>
                              </w:r>
                              <w:r>
                                <w:rPr>
                                  <w:spacing w:val="-2"/>
                                  <w:sz w:val="18"/>
                                </w:rPr>
                                <w:t>..............................................................</w:t>
                              </w:r>
                            </w:p>
                            <w:p w14:paraId="27CE0C70" w14:textId="77777777" w:rsidR="00930ED1" w:rsidRDefault="00906C0B">
                              <w:pPr>
                                <w:spacing w:before="4"/>
                                <w:ind w:left="391"/>
                                <w:rPr>
                                  <w:sz w:val="18"/>
                                </w:rPr>
                              </w:pPr>
                              <w:r>
                                <w:rPr>
                                  <w:spacing w:val="-2"/>
                                  <w:sz w:val="18"/>
                                </w:rPr>
                                <w:t>................................................................................................................................................................................................</w:t>
                              </w:r>
                            </w:p>
                            <w:p w14:paraId="26BFFA08" w14:textId="77777777" w:rsidR="00930ED1" w:rsidRDefault="00906C0B">
                              <w:pPr>
                                <w:spacing w:before="4"/>
                                <w:ind w:left="391"/>
                                <w:rPr>
                                  <w:sz w:val="18"/>
                                </w:rPr>
                              </w:pPr>
                              <w:r>
                                <w:rPr>
                                  <w:sz w:val="18"/>
                                </w:rPr>
                                <w:t>Adresse</w:t>
                              </w:r>
                              <w:r>
                                <w:rPr>
                                  <w:spacing w:val="59"/>
                                  <w:sz w:val="18"/>
                                </w:rPr>
                                <w:t xml:space="preserve"> </w:t>
                              </w:r>
                              <w:r>
                                <w:rPr>
                                  <w:sz w:val="18"/>
                                </w:rPr>
                                <w:t>électronique</w:t>
                              </w:r>
                              <w:r>
                                <w:rPr>
                                  <w:spacing w:val="60"/>
                                  <w:sz w:val="18"/>
                                </w:rPr>
                                <w:t xml:space="preserve"> </w:t>
                              </w:r>
                              <w:r>
                                <w:rPr>
                                  <w:spacing w:val="-2"/>
                                  <w:sz w:val="18"/>
                                </w:rPr>
                                <w:t>..............................................................................................................................................................</w:t>
                              </w:r>
                            </w:p>
                            <w:p w14:paraId="2DE7DA7A" w14:textId="77777777" w:rsidR="00930ED1" w:rsidRDefault="00906C0B">
                              <w:pPr>
                                <w:spacing w:before="4"/>
                                <w:ind w:left="391"/>
                                <w:rPr>
                                  <w:sz w:val="18"/>
                                </w:rPr>
                              </w:pPr>
                              <w:r>
                                <w:rPr>
                                  <w:sz w:val="18"/>
                                </w:rPr>
                                <w:t>Numéro</w:t>
                              </w:r>
                              <w:r>
                                <w:rPr>
                                  <w:spacing w:val="-1"/>
                                  <w:sz w:val="18"/>
                                </w:rPr>
                                <w:t xml:space="preserve"> </w:t>
                              </w:r>
                              <w:r>
                                <w:rPr>
                                  <w:sz w:val="18"/>
                                </w:rPr>
                                <w:t>de</w:t>
                              </w:r>
                              <w:r>
                                <w:rPr>
                                  <w:spacing w:val="-2"/>
                                  <w:sz w:val="18"/>
                                </w:rPr>
                                <w:t xml:space="preserve"> </w:t>
                              </w:r>
                              <w:r>
                                <w:rPr>
                                  <w:sz w:val="18"/>
                                </w:rPr>
                                <w:t>téléphone</w:t>
                              </w:r>
                              <w:r>
                                <w:rPr>
                                  <w:spacing w:val="-2"/>
                                  <w:sz w:val="18"/>
                                </w:rPr>
                                <w:t xml:space="preserve"> </w:t>
                              </w:r>
                              <w:r>
                                <w:rPr>
                                  <w:sz w:val="18"/>
                                </w:rPr>
                                <w:t>.........................................................</w:t>
                              </w:r>
                              <w:r>
                                <w:rPr>
                                  <w:spacing w:val="20"/>
                                  <w:sz w:val="18"/>
                                </w:rPr>
                                <w:t xml:space="preserve"> </w:t>
                              </w:r>
                              <w:r>
                                <w:rPr>
                                  <w:sz w:val="18"/>
                                </w:rPr>
                                <w:t>Télécopie</w:t>
                              </w:r>
                              <w:r>
                                <w:rPr>
                                  <w:spacing w:val="-1"/>
                                  <w:sz w:val="18"/>
                                </w:rPr>
                                <w:t xml:space="preserve"> </w:t>
                              </w:r>
                              <w:r>
                                <w:rPr>
                                  <w:spacing w:val="-2"/>
                                  <w:sz w:val="18"/>
                                </w:rPr>
                                <w:t>...................................................................................</w:t>
                              </w:r>
                            </w:p>
                            <w:p w14:paraId="32B53E6E" w14:textId="77777777" w:rsidR="00930ED1" w:rsidRDefault="00906C0B">
                              <w:pPr>
                                <w:spacing w:before="5"/>
                                <w:ind w:left="391"/>
                                <w:rPr>
                                  <w:sz w:val="18"/>
                                </w:rPr>
                              </w:pPr>
                              <w:r>
                                <w:rPr>
                                  <w:sz w:val="18"/>
                                </w:rPr>
                                <w:t>Numéro</w:t>
                              </w:r>
                              <w:r>
                                <w:rPr>
                                  <w:spacing w:val="-1"/>
                                  <w:sz w:val="18"/>
                                </w:rPr>
                                <w:t xml:space="preserve"> </w:t>
                              </w:r>
                              <w:r>
                                <w:rPr>
                                  <w:sz w:val="18"/>
                                </w:rPr>
                                <w:t>de</w:t>
                              </w:r>
                              <w:r>
                                <w:rPr>
                                  <w:spacing w:val="-3"/>
                                  <w:sz w:val="18"/>
                                </w:rPr>
                                <w:t xml:space="preserve"> </w:t>
                              </w:r>
                              <w:r>
                                <w:rPr>
                                  <w:sz w:val="18"/>
                                </w:rPr>
                                <w:t>SIRET</w:t>
                              </w:r>
                              <w:r>
                                <w:rPr>
                                  <w:spacing w:val="-3"/>
                                  <w:sz w:val="18"/>
                                </w:rPr>
                                <w:t xml:space="preserve"> </w:t>
                              </w:r>
                              <w:r>
                                <w:rPr>
                                  <w:sz w:val="18"/>
                                </w:rPr>
                                <w:t>..............................................................</w:t>
                              </w:r>
                              <w:r>
                                <w:rPr>
                                  <w:spacing w:val="-3"/>
                                  <w:sz w:val="18"/>
                                </w:rPr>
                                <w:t xml:space="preserve"> </w:t>
                              </w:r>
                              <w:r>
                                <w:rPr>
                                  <w:sz w:val="18"/>
                                </w:rPr>
                                <w:t>Code</w:t>
                              </w:r>
                              <w:r>
                                <w:rPr>
                                  <w:spacing w:val="-2"/>
                                  <w:sz w:val="18"/>
                                </w:rPr>
                                <w:t xml:space="preserve"> </w:t>
                              </w:r>
                              <w:r>
                                <w:rPr>
                                  <w:sz w:val="18"/>
                                </w:rPr>
                                <w:t>APE</w:t>
                              </w:r>
                              <w:r>
                                <w:rPr>
                                  <w:spacing w:val="-2"/>
                                  <w:sz w:val="18"/>
                                </w:rPr>
                                <w:t xml:space="preserve"> .................................................................................</w:t>
                              </w:r>
                            </w:p>
                            <w:p w14:paraId="6E28E012" w14:textId="77777777" w:rsidR="00930ED1" w:rsidRDefault="00906C0B">
                              <w:pPr>
                                <w:spacing w:before="4"/>
                                <w:ind w:left="391"/>
                                <w:rPr>
                                  <w:sz w:val="18"/>
                                </w:rPr>
                              </w:pPr>
                              <w:r>
                                <w:rPr>
                                  <w:sz w:val="18"/>
                                </w:rPr>
                                <w:t>Numéro</w:t>
                              </w:r>
                              <w:r>
                                <w:rPr>
                                  <w:spacing w:val="16"/>
                                  <w:sz w:val="18"/>
                                </w:rPr>
                                <w:t xml:space="preserve"> </w:t>
                              </w:r>
                              <w:r>
                                <w:rPr>
                                  <w:sz w:val="18"/>
                                </w:rPr>
                                <w:t>de</w:t>
                              </w:r>
                              <w:r>
                                <w:rPr>
                                  <w:spacing w:val="13"/>
                                  <w:sz w:val="18"/>
                                </w:rPr>
                                <w:t xml:space="preserve"> </w:t>
                              </w:r>
                              <w:r>
                                <w:rPr>
                                  <w:sz w:val="18"/>
                                </w:rPr>
                                <w:t>TVA</w:t>
                              </w:r>
                              <w:r>
                                <w:rPr>
                                  <w:spacing w:val="11"/>
                                  <w:sz w:val="18"/>
                                </w:rPr>
                                <w:t xml:space="preserve"> </w:t>
                              </w:r>
                              <w:r>
                                <w:rPr>
                                  <w:sz w:val="18"/>
                                </w:rPr>
                                <w:t>intracommunautaire</w:t>
                              </w:r>
                              <w:r>
                                <w:rPr>
                                  <w:spacing w:val="13"/>
                                  <w:sz w:val="18"/>
                                </w:rPr>
                                <w:t xml:space="preserve"> </w:t>
                              </w:r>
                              <w:r>
                                <w:rPr>
                                  <w:spacing w:val="-2"/>
                                  <w:sz w:val="18"/>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6570AD" id="docshapegroup16" o:spid="_x0000_s1026" style="position:absolute;margin-left:65.05pt;margin-top:6.15pt;width:465.5pt;height:261.9pt;z-index:-15725568;mso-wrap-distance-left:0;mso-wrap-distance-right:0;mso-position-horizontal-relative:page" coordorigin="1301,123" coordsize="9310,5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">
                <v:rect id="docshape17" o:spid="_x0000_s1027" style="position:absolute;left:1865;top:173;width:21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v:shapetype id="_x0000_t202" coordsize="21600,21600" o:spt="202" path="m,l,21600r21600,l21600,xe">
                  <v:stroke joinstyle="miter"/>
                  <v:path gradientshapeok="t" o:connecttype="rect"/>
                </v:shapetype>
                <v:shape id="docshape18" o:spid="_x0000_s1028" type="#_x0000_t202" style="position:absolute;left:1306;top:127;width:9300;height:5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" filled="f" strokeweight=".16936mm">
                  <v:textbox inset="0,0,0,0">
                    <w:txbxContent>
                      <w:p w14:paraId="2096AA9A" w14:textId="77777777" w:rsidR="00930ED1" w:rsidRDefault="00906C0B">
                        <w:pPr>
                          <w:spacing w:before="20"/>
                          <w:ind w:left="847"/>
                        </w:pPr>
                        <w:r>
                          <w:t>Le signataire</w:t>
                        </w:r>
                        <w:r>
                          <w:rPr>
                            <w:spacing w:val="57"/>
                          </w:rPr>
                          <w:t xml:space="preserve"> </w:t>
                        </w:r>
                        <w:r>
                          <w:t>(Candidat</w:t>
                        </w:r>
                        <w:r>
                          <w:rPr>
                            <w:spacing w:val="2"/>
                          </w:rPr>
                          <w:t xml:space="preserve"> </w:t>
                        </w:r>
                        <w:r>
                          <w:rPr>
                            <w:spacing w:val="-2"/>
                          </w:rPr>
                          <w:t>individuel),</w:t>
                        </w:r>
                      </w:p>
                      <w:p w14:paraId="4F1BA944" w14:textId="77777777" w:rsidR="00930ED1" w:rsidRDefault="00906C0B">
                        <w:pPr>
                          <w:spacing w:before="125"/>
                          <w:ind w:left="391"/>
                          <w:rPr>
                            <w:sz w:val="18"/>
                          </w:rPr>
                        </w:pPr>
                        <w:proofErr w:type="gramStart"/>
                        <w:r>
                          <w:rPr>
                            <w:sz w:val="18"/>
                          </w:rPr>
                          <w:t>M</w:t>
                        </w:r>
                        <w:r>
                          <w:rPr>
                            <w:spacing w:val="65"/>
                            <w:sz w:val="18"/>
                          </w:rPr>
                          <w:t xml:space="preserve">  </w:t>
                        </w:r>
                        <w:r>
                          <w:rPr>
                            <w:spacing w:val="-2"/>
                            <w:sz w:val="18"/>
                          </w:rPr>
                          <w:t>............................................................................................................................................................................................</w:t>
                        </w:r>
                        <w:proofErr w:type="gramEnd"/>
                      </w:p>
                      <w:p w14:paraId="73397D53" w14:textId="77777777" w:rsidR="00930ED1" w:rsidRDefault="00906C0B">
                        <w:pPr>
                          <w:spacing w:before="4"/>
                          <w:ind w:left="391"/>
                          <w:rPr>
                            <w:sz w:val="18"/>
                          </w:rPr>
                        </w:pPr>
                        <w:r>
                          <w:rPr>
                            <w:sz w:val="18"/>
                          </w:rPr>
                          <w:t>Agissant</w:t>
                        </w:r>
                        <w:r>
                          <w:rPr>
                            <w:spacing w:val="28"/>
                            <w:sz w:val="18"/>
                          </w:rPr>
                          <w:t xml:space="preserve"> </w:t>
                        </w:r>
                        <w:r>
                          <w:rPr>
                            <w:sz w:val="18"/>
                          </w:rPr>
                          <w:t>en</w:t>
                        </w:r>
                        <w:r>
                          <w:rPr>
                            <w:spacing w:val="31"/>
                            <w:sz w:val="18"/>
                          </w:rPr>
                          <w:t xml:space="preserve"> </w:t>
                        </w:r>
                        <w:r>
                          <w:rPr>
                            <w:sz w:val="18"/>
                          </w:rPr>
                          <w:t>qualité</w:t>
                        </w:r>
                        <w:r>
                          <w:rPr>
                            <w:spacing w:val="29"/>
                            <w:sz w:val="18"/>
                          </w:rPr>
                          <w:t xml:space="preserve"> </w:t>
                        </w:r>
                        <w:r>
                          <w:rPr>
                            <w:sz w:val="18"/>
                          </w:rPr>
                          <w:t>de</w:t>
                        </w:r>
                        <w:r>
                          <w:rPr>
                            <w:spacing w:val="27"/>
                            <w:sz w:val="18"/>
                          </w:rPr>
                          <w:t xml:space="preserve"> </w:t>
                        </w:r>
                        <w:r>
                          <w:rPr>
                            <w:spacing w:val="-2"/>
                            <w:sz w:val="18"/>
                          </w:rPr>
                          <w:t>............................................................................................................................................................</w:t>
                        </w:r>
                      </w:p>
                      <w:p w14:paraId="7F89E15E" w14:textId="4256B46F" w:rsidR="00930ED1" w:rsidRDefault="0066799D">
                        <w:pPr>
                          <w:spacing w:before="126"/>
                          <w:ind w:left="1413"/>
                        </w:pPr>
                        <w:r>
                          <w:t>M’engage</w:t>
                        </w:r>
                        <w:r w:rsidR="00906C0B">
                          <w:rPr>
                            <w:spacing w:val="-4"/>
                          </w:rPr>
                          <w:t xml:space="preserve"> </w:t>
                        </w:r>
                        <w:r w:rsidR="00906C0B">
                          <w:t>sur</w:t>
                        </w:r>
                        <w:r w:rsidR="00906C0B">
                          <w:rPr>
                            <w:spacing w:val="-2"/>
                          </w:rPr>
                          <w:t xml:space="preserve"> </w:t>
                        </w:r>
                        <w:r w:rsidR="00906C0B">
                          <w:t>la</w:t>
                        </w:r>
                        <w:r w:rsidR="00906C0B">
                          <w:rPr>
                            <w:spacing w:val="-2"/>
                          </w:rPr>
                          <w:t xml:space="preserve"> </w:t>
                        </w:r>
                        <w:r w:rsidR="00906C0B">
                          <w:t>base</w:t>
                        </w:r>
                        <w:r w:rsidR="00906C0B">
                          <w:rPr>
                            <w:spacing w:val="-1"/>
                          </w:rPr>
                          <w:t xml:space="preserve"> </w:t>
                        </w:r>
                        <w:r w:rsidR="00906C0B">
                          <w:t>de</w:t>
                        </w:r>
                        <w:r w:rsidR="00906C0B">
                          <w:rPr>
                            <w:spacing w:val="-2"/>
                          </w:rPr>
                          <w:t xml:space="preserve"> </w:t>
                        </w:r>
                        <w:r w:rsidR="00906C0B">
                          <w:t>mon</w:t>
                        </w:r>
                        <w:r w:rsidR="00906C0B">
                          <w:rPr>
                            <w:spacing w:val="-2"/>
                          </w:rPr>
                          <w:t xml:space="preserve"> </w:t>
                        </w:r>
                        <w:r w:rsidR="00906C0B">
                          <w:t>offre</w:t>
                        </w:r>
                        <w:r w:rsidR="00906C0B">
                          <w:rPr>
                            <w:spacing w:val="-2"/>
                          </w:rPr>
                          <w:t xml:space="preserve"> </w:t>
                        </w:r>
                        <w:r w:rsidR="00906C0B">
                          <w:t>et pour</w:t>
                        </w:r>
                        <w:r w:rsidR="00906C0B">
                          <w:rPr>
                            <w:spacing w:val="-2"/>
                          </w:rPr>
                          <w:t xml:space="preserve"> </w:t>
                        </w:r>
                        <w:r w:rsidR="00906C0B">
                          <w:t>mon</w:t>
                        </w:r>
                        <w:r w:rsidR="00906C0B">
                          <w:rPr>
                            <w:spacing w:val="-2"/>
                          </w:rPr>
                          <w:t xml:space="preserve"> </w:t>
                        </w:r>
                        <w:r w:rsidR="00906C0B">
                          <w:t>propre</w:t>
                        </w:r>
                        <w:r w:rsidR="00906C0B">
                          <w:rPr>
                            <w:spacing w:val="-2"/>
                          </w:rPr>
                          <w:t xml:space="preserve"> </w:t>
                        </w:r>
                        <w:r w:rsidR="00906C0B">
                          <w:t>compte</w:t>
                        </w:r>
                        <w:r w:rsidR="00906C0B">
                          <w:rPr>
                            <w:spacing w:val="4"/>
                          </w:rPr>
                          <w:t xml:space="preserve"> </w:t>
                        </w:r>
                        <w:r w:rsidR="00906C0B">
                          <w:rPr>
                            <w:spacing w:val="-10"/>
                          </w:rPr>
                          <w:t>;</w:t>
                        </w:r>
                      </w:p>
                      <w:p w14:paraId="6797DC0A" w14:textId="77777777" w:rsidR="00930ED1" w:rsidRDefault="00906C0B">
                        <w:pPr>
                          <w:spacing w:before="125"/>
                          <w:ind w:left="391"/>
                          <w:rPr>
                            <w:sz w:val="18"/>
                          </w:rPr>
                        </w:pPr>
                        <w:r>
                          <w:rPr>
                            <w:sz w:val="18"/>
                          </w:rPr>
                          <w:t>Nom</w:t>
                        </w:r>
                        <w:r>
                          <w:rPr>
                            <w:spacing w:val="3"/>
                            <w:sz w:val="18"/>
                          </w:rPr>
                          <w:t xml:space="preserve"> </w:t>
                        </w:r>
                        <w:r>
                          <w:rPr>
                            <w:sz w:val="18"/>
                          </w:rPr>
                          <w:t>commercial</w:t>
                        </w:r>
                        <w:r>
                          <w:rPr>
                            <w:spacing w:val="8"/>
                            <w:sz w:val="18"/>
                          </w:rPr>
                          <w:t xml:space="preserve"> </w:t>
                        </w:r>
                        <w:r>
                          <w:rPr>
                            <w:sz w:val="18"/>
                          </w:rPr>
                          <w:t>et</w:t>
                        </w:r>
                        <w:r>
                          <w:rPr>
                            <w:spacing w:val="7"/>
                            <w:sz w:val="18"/>
                          </w:rPr>
                          <w:t xml:space="preserve"> </w:t>
                        </w:r>
                        <w:r>
                          <w:rPr>
                            <w:sz w:val="18"/>
                          </w:rPr>
                          <w:t>dénomination</w:t>
                        </w:r>
                        <w:r>
                          <w:rPr>
                            <w:spacing w:val="9"/>
                            <w:sz w:val="18"/>
                          </w:rPr>
                          <w:t xml:space="preserve"> </w:t>
                        </w:r>
                        <w:r>
                          <w:rPr>
                            <w:sz w:val="18"/>
                          </w:rPr>
                          <w:t>sociale</w:t>
                        </w:r>
                        <w:r>
                          <w:rPr>
                            <w:spacing w:val="10"/>
                            <w:sz w:val="18"/>
                          </w:rPr>
                          <w:t xml:space="preserve"> </w:t>
                        </w:r>
                        <w:r>
                          <w:rPr>
                            <w:spacing w:val="-2"/>
                            <w:sz w:val="18"/>
                          </w:rPr>
                          <w:t>.............................................................................................................................</w:t>
                        </w:r>
                      </w:p>
                      <w:p w14:paraId="47E16671" w14:textId="77777777" w:rsidR="00930ED1" w:rsidRDefault="00906C0B">
                        <w:pPr>
                          <w:spacing w:before="4"/>
                          <w:ind w:left="391"/>
                          <w:rPr>
                            <w:sz w:val="18"/>
                          </w:rPr>
                        </w:pPr>
                        <w:r>
                          <w:rPr>
                            <w:spacing w:val="-2"/>
                            <w:sz w:val="18"/>
                          </w:rPr>
                          <w:t>................................................................................................................................................................................................</w:t>
                        </w:r>
                      </w:p>
                      <w:p w14:paraId="2D23CBBA" w14:textId="77777777" w:rsidR="00930ED1" w:rsidRDefault="00906C0B">
                        <w:pPr>
                          <w:spacing w:before="4"/>
                          <w:ind w:left="391"/>
                          <w:rPr>
                            <w:sz w:val="18"/>
                          </w:rPr>
                        </w:pPr>
                        <w:r>
                          <w:rPr>
                            <w:sz w:val="18"/>
                          </w:rPr>
                          <w:t>Adresse</w:t>
                        </w:r>
                        <w:r>
                          <w:rPr>
                            <w:spacing w:val="-8"/>
                            <w:sz w:val="18"/>
                          </w:rPr>
                          <w:t xml:space="preserve"> </w:t>
                        </w:r>
                        <w:r>
                          <w:rPr>
                            <w:sz w:val="18"/>
                          </w:rPr>
                          <w:t>.....................................................................................................................</w:t>
                        </w:r>
                        <w:r>
                          <w:rPr>
                            <w:spacing w:val="-16"/>
                            <w:sz w:val="18"/>
                          </w:rPr>
                          <w:t xml:space="preserve"> </w:t>
                        </w:r>
                        <w:r>
                          <w:rPr>
                            <w:spacing w:val="-2"/>
                            <w:sz w:val="18"/>
                          </w:rPr>
                          <w:t>..............................................................</w:t>
                        </w:r>
                      </w:p>
                      <w:p w14:paraId="514B6DC5" w14:textId="77777777" w:rsidR="00930ED1" w:rsidRDefault="00906C0B">
                        <w:pPr>
                          <w:spacing w:before="4"/>
                          <w:ind w:left="391"/>
                          <w:rPr>
                            <w:sz w:val="18"/>
                          </w:rPr>
                        </w:pPr>
                        <w:r>
                          <w:rPr>
                            <w:spacing w:val="-2"/>
                            <w:sz w:val="18"/>
                          </w:rPr>
                          <w:t>................................................................................................................................................................................................</w:t>
                        </w:r>
                      </w:p>
                      <w:p w14:paraId="55BEF82E" w14:textId="77777777" w:rsidR="00930ED1" w:rsidRDefault="00906C0B">
                        <w:pPr>
                          <w:spacing w:before="5"/>
                          <w:ind w:left="391"/>
                          <w:rPr>
                            <w:sz w:val="18"/>
                          </w:rPr>
                        </w:pPr>
                        <w:r>
                          <w:rPr>
                            <w:sz w:val="18"/>
                          </w:rPr>
                          <w:t>Adresse</w:t>
                        </w:r>
                        <w:r>
                          <w:rPr>
                            <w:spacing w:val="61"/>
                            <w:sz w:val="18"/>
                          </w:rPr>
                          <w:t xml:space="preserve"> </w:t>
                        </w:r>
                        <w:r>
                          <w:rPr>
                            <w:sz w:val="18"/>
                          </w:rPr>
                          <w:t>électronique</w:t>
                        </w:r>
                        <w:r>
                          <w:rPr>
                            <w:spacing w:val="62"/>
                            <w:sz w:val="18"/>
                          </w:rPr>
                          <w:t xml:space="preserve"> </w:t>
                        </w:r>
                        <w:r>
                          <w:rPr>
                            <w:spacing w:val="-2"/>
                            <w:sz w:val="18"/>
                          </w:rPr>
                          <w:t>..............................................................................................................................................................</w:t>
                        </w:r>
                      </w:p>
                      <w:p w14:paraId="1A43DFD8" w14:textId="77777777" w:rsidR="00930ED1" w:rsidRDefault="00906C0B">
                        <w:pPr>
                          <w:spacing w:before="4"/>
                          <w:ind w:left="391"/>
                          <w:rPr>
                            <w:sz w:val="18"/>
                          </w:rPr>
                        </w:pPr>
                        <w:r>
                          <w:rPr>
                            <w:sz w:val="18"/>
                          </w:rPr>
                          <w:t>Numéro</w:t>
                        </w:r>
                        <w:r>
                          <w:rPr>
                            <w:spacing w:val="-1"/>
                            <w:sz w:val="18"/>
                          </w:rPr>
                          <w:t xml:space="preserve"> </w:t>
                        </w:r>
                        <w:r>
                          <w:rPr>
                            <w:sz w:val="18"/>
                          </w:rPr>
                          <w:t>de</w:t>
                        </w:r>
                        <w:r>
                          <w:rPr>
                            <w:spacing w:val="-2"/>
                            <w:sz w:val="18"/>
                          </w:rPr>
                          <w:t xml:space="preserve"> </w:t>
                        </w:r>
                        <w:r>
                          <w:rPr>
                            <w:sz w:val="18"/>
                          </w:rPr>
                          <w:t>téléphone</w:t>
                        </w:r>
                        <w:r>
                          <w:rPr>
                            <w:spacing w:val="-2"/>
                            <w:sz w:val="18"/>
                          </w:rPr>
                          <w:t xml:space="preserve"> </w:t>
                        </w:r>
                        <w:r>
                          <w:rPr>
                            <w:sz w:val="18"/>
                          </w:rPr>
                          <w:t>.........................................................</w:t>
                        </w:r>
                        <w:r>
                          <w:rPr>
                            <w:spacing w:val="20"/>
                            <w:sz w:val="18"/>
                          </w:rPr>
                          <w:t xml:space="preserve"> </w:t>
                        </w:r>
                        <w:r>
                          <w:rPr>
                            <w:sz w:val="18"/>
                          </w:rPr>
                          <w:t>Télécopie</w:t>
                        </w:r>
                        <w:r>
                          <w:rPr>
                            <w:spacing w:val="-1"/>
                            <w:sz w:val="18"/>
                          </w:rPr>
                          <w:t xml:space="preserve"> </w:t>
                        </w:r>
                        <w:r>
                          <w:rPr>
                            <w:spacing w:val="-2"/>
                            <w:sz w:val="18"/>
                          </w:rPr>
                          <w:t>...................................................................................</w:t>
                        </w:r>
                      </w:p>
                      <w:p w14:paraId="38EF20DC" w14:textId="77777777" w:rsidR="00930ED1" w:rsidRDefault="00906C0B">
                        <w:pPr>
                          <w:spacing w:before="5"/>
                          <w:ind w:left="391"/>
                          <w:rPr>
                            <w:sz w:val="18"/>
                          </w:rPr>
                        </w:pPr>
                        <w:r>
                          <w:rPr>
                            <w:sz w:val="18"/>
                          </w:rPr>
                          <w:t>Numéro</w:t>
                        </w:r>
                        <w:r>
                          <w:rPr>
                            <w:spacing w:val="-1"/>
                            <w:sz w:val="18"/>
                          </w:rPr>
                          <w:t xml:space="preserve"> </w:t>
                        </w:r>
                        <w:r>
                          <w:rPr>
                            <w:sz w:val="18"/>
                          </w:rPr>
                          <w:t>de</w:t>
                        </w:r>
                        <w:r>
                          <w:rPr>
                            <w:spacing w:val="-3"/>
                            <w:sz w:val="18"/>
                          </w:rPr>
                          <w:t xml:space="preserve"> </w:t>
                        </w:r>
                        <w:r>
                          <w:rPr>
                            <w:sz w:val="18"/>
                          </w:rPr>
                          <w:t>SIRET</w:t>
                        </w:r>
                        <w:r>
                          <w:rPr>
                            <w:spacing w:val="-3"/>
                            <w:sz w:val="18"/>
                          </w:rPr>
                          <w:t xml:space="preserve"> </w:t>
                        </w:r>
                        <w:r>
                          <w:rPr>
                            <w:sz w:val="18"/>
                          </w:rPr>
                          <w:t>..............................................................</w:t>
                        </w:r>
                        <w:r>
                          <w:rPr>
                            <w:spacing w:val="-3"/>
                            <w:sz w:val="18"/>
                          </w:rPr>
                          <w:t xml:space="preserve"> </w:t>
                        </w:r>
                        <w:r>
                          <w:rPr>
                            <w:sz w:val="18"/>
                          </w:rPr>
                          <w:t>Code</w:t>
                        </w:r>
                        <w:r>
                          <w:rPr>
                            <w:spacing w:val="-2"/>
                            <w:sz w:val="18"/>
                          </w:rPr>
                          <w:t xml:space="preserve"> </w:t>
                        </w:r>
                        <w:r>
                          <w:rPr>
                            <w:sz w:val="18"/>
                          </w:rPr>
                          <w:t>APE</w:t>
                        </w:r>
                        <w:r>
                          <w:rPr>
                            <w:spacing w:val="-2"/>
                            <w:sz w:val="18"/>
                          </w:rPr>
                          <w:t xml:space="preserve"> .................................................................................</w:t>
                        </w:r>
                      </w:p>
                      <w:p w14:paraId="48CC6506" w14:textId="77777777" w:rsidR="00930ED1" w:rsidRDefault="00906C0B">
                        <w:pPr>
                          <w:spacing w:before="4"/>
                          <w:ind w:left="391"/>
                          <w:rPr>
                            <w:sz w:val="18"/>
                          </w:rPr>
                        </w:pPr>
                        <w:r>
                          <w:rPr>
                            <w:sz w:val="18"/>
                          </w:rPr>
                          <w:t>Numéro</w:t>
                        </w:r>
                        <w:r>
                          <w:rPr>
                            <w:spacing w:val="17"/>
                            <w:sz w:val="18"/>
                          </w:rPr>
                          <w:t xml:space="preserve"> </w:t>
                        </w:r>
                        <w:r>
                          <w:rPr>
                            <w:sz w:val="18"/>
                          </w:rPr>
                          <w:t>de</w:t>
                        </w:r>
                        <w:r>
                          <w:rPr>
                            <w:spacing w:val="14"/>
                            <w:sz w:val="18"/>
                          </w:rPr>
                          <w:t xml:space="preserve"> </w:t>
                        </w:r>
                        <w:r>
                          <w:rPr>
                            <w:sz w:val="18"/>
                          </w:rPr>
                          <w:t>TVA</w:t>
                        </w:r>
                        <w:r>
                          <w:rPr>
                            <w:spacing w:val="12"/>
                            <w:sz w:val="18"/>
                          </w:rPr>
                          <w:t xml:space="preserve"> </w:t>
                        </w:r>
                        <w:r>
                          <w:rPr>
                            <w:sz w:val="18"/>
                          </w:rPr>
                          <w:t>intracommunautaire</w:t>
                        </w:r>
                        <w:r>
                          <w:rPr>
                            <w:spacing w:val="14"/>
                            <w:sz w:val="18"/>
                          </w:rPr>
                          <w:t xml:space="preserve"> </w:t>
                        </w:r>
                        <w:r>
                          <w:rPr>
                            <w:spacing w:val="-2"/>
                            <w:sz w:val="18"/>
                          </w:rPr>
                          <w:t>....................................................................................................................................</w:t>
                        </w:r>
                      </w:p>
                      <w:p w14:paraId="644C6D7F" w14:textId="77777777" w:rsidR="00930ED1" w:rsidRDefault="00906C0B">
                        <w:pPr>
                          <w:tabs>
                            <w:tab w:val="left" w:leader="dot" w:pos="6480"/>
                          </w:tabs>
                          <w:spacing w:before="125"/>
                          <w:ind w:left="1413"/>
                        </w:pPr>
                        <w:proofErr w:type="gramStart"/>
                        <w:r>
                          <w:t>engage</w:t>
                        </w:r>
                        <w:proofErr w:type="gramEnd"/>
                        <w:r>
                          <w:rPr>
                            <w:spacing w:val="-2"/>
                          </w:rPr>
                          <w:t xml:space="preserve"> </w:t>
                        </w:r>
                        <w:r>
                          <w:t>la</w:t>
                        </w:r>
                        <w:r>
                          <w:rPr>
                            <w:spacing w:val="-1"/>
                          </w:rPr>
                          <w:t xml:space="preserve"> </w:t>
                        </w:r>
                        <w:r>
                          <w:rPr>
                            <w:spacing w:val="-2"/>
                          </w:rPr>
                          <w:t>société</w:t>
                        </w:r>
                        <w:r>
                          <w:tab/>
                          <w:t>sur</w:t>
                        </w:r>
                        <w:r>
                          <w:rPr>
                            <w:spacing w:val="1"/>
                          </w:rPr>
                          <w:t xml:space="preserve"> </w:t>
                        </w:r>
                        <w:r>
                          <w:t>la base de son offre</w:t>
                        </w:r>
                        <w:r>
                          <w:rPr>
                            <w:spacing w:val="3"/>
                          </w:rPr>
                          <w:t xml:space="preserve"> </w:t>
                        </w:r>
                        <w:r>
                          <w:rPr>
                            <w:spacing w:val="-10"/>
                          </w:rPr>
                          <w:t>;</w:t>
                        </w:r>
                      </w:p>
                      <w:p w14:paraId="63118491" w14:textId="77777777" w:rsidR="00930ED1" w:rsidRDefault="00906C0B">
                        <w:pPr>
                          <w:spacing w:before="125"/>
                          <w:ind w:left="391"/>
                          <w:rPr>
                            <w:sz w:val="18"/>
                          </w:rPr>
                        </w:pPr>
                        <w:r>
                          <w:rPr>
                            <w:sz w:val="18"/>
                          </w:rPr>
                          <w:t>Nom</w:t>
                        </w:r>
                        <w:r>
                          <w:rPr>
                            <w:spacing w:val="-8"/>
                            <w:sz w:val="18"/>
                          </w:rPr>
                          <w:t xml:space="preserve"> </w:t>
                        </w:r>
                        <w:r>
                          <w:rPr>
                            <w:sz w:val="18"/>
                          </w:rPr>
                          <w:t>commercial</w:t>
                        </w:r>
                        <w:r>
                          <w:rPr>
                            <w:spacing w:val="-3"/>
                            <w:sz w:val="18"/>
                          </w:rPr>
                          <w:t xml:space="preserve"> </w:t>
                        </w:r>
                        <w:r>
                          <w:rPr>
                            <w:sz w:val="18"/>
                          </w:rPr>
                          <w:t>et</w:t>
                        </w:r>
                        <w:r>
                          <w:rPr>
                            <w:spacing w:val="-2"/>
                            <w:sz w:val="18"/>
                          </w:rPr>
                          <w:t xml:space="preserve"> </w:t>
                        </w:r>
                        <w:r>
                          <w:rPr>
                            <w:sz w:val="18"/>
                          </w:rPr>
                          <w:t>dénomination</w:t>
                        </w:r>
                        <w:r>
                          <w:rPr>
                            <w:spacing w:val="-2"/>
                            <w:sz w:val="18"/>
                          </w:rPr>
                          <w:t xml:space="preserve"> </w:t>
                        </w:r>
                        <w:r>
                          <w:rPr>
                            <w:sz w:val="18"/>
                          </w:rPr>
                          <w:t>sociale</w:t>
                        </w:r>
                        <w:r>
                          <w:rPr>
                            <w:spacing w:val="-4"/>
                            <w:sz w:val="18"/>
                          </w:rPr>
                          <w:t xml:space="preserve"> </w:t>
                        </w:r>
                        <w:r>
                          <w:rPr>
                            <w:sz w:val="18"/>
                          </w:rPr>
                          <w:t>........................................................................................................</w:t>
                        </w:r>
                        <w:r>
                          <w:rPr>
                            <w:spacing w:val="-17"/>
                            <w:sz w:val="18"/>
                          </w:rPr>
                          <w:t xml:space="preserve"> </w:t>
                        </w:r>
                        <w:r>
                          <w:rPr>
                            <w:spacing w:val="-2"/>
                            <w:sz w:val="18"/>
                          </w:rPr>
                          <w:t>.....................</w:t>
                        </w:r>
                      </w:p>
                      <w:p w14:paraId="321789F1" w14:textId="77777777" w:rsidR="00930ED1" w:rsidRDefault="00906C0B">
                        <w:pPr>
                          <w:spacing w:before="5"/>
                          <w:ind w:left="391"/>
                          <w:rPr>
                            <w:sz w:val="18"/>
                          </w:rPr>
                        </w:pPr>
                        <w:r>
                          <w:rPr>
                            <w:spacing w:val="-2"/>
                            <w:sz w:val="18"/>
                          </w:rPr>
                          <w:t>................................................................................................................................................................................................</w:t>
                        </w:r>
                      </w:p>
                      <w:p w14:paraId="4C139F2B" w14:textId="77777777" w:rsidR="00930ED1" w:rsidRDefault="00906C0B">
                        <w:pPr>
                          <w:spacing w:before="4"/>
                          <w:ind w:left="391"/>
                          <w:rPr>
                            <w:sz w:val="18"/>
                          </w:rPr>
                        </w:pPr>
                        <w:r>
                          <w:rPr>
                            <w:sz w:val="18"/>
                          </w:rPr>
                          <w:t>Adresse</w:t>
                        </w:r>
                        <w:r>
                          <w:rPr>
                            <w:spacing w:val="-8"/>
                            <w:sz w:val="18"/>
                          </w:rPr>
                          <w:t xml:space="preserve"> </w:t>
                        </w:r>
                        <w:r>
                          <w:rPr>
                            <w:sz w:val="18"/>
                          </w:rPr>
                          <w:t>.....................................................................................................................</w:t>
                        </w:r>
                        <w:r>
                          <w:rPr>
                            <w:spacing w:val="-16"/>
                            <w:sz w:val="18"/>
                          </w:rPr>
                          <w:t xml:space="preserve"> </w:t>
                        </w:r>
                        <w:r>
                          <w:rPr>
                            <w:spacing w:val="-2"/>
                            <w:sz w:val="18"/>
                          </w:rPr>
                          <w:t>..............................................................</w:t>
                        </w:r>
                      </w:p>
                      <w:p w14:paraId="27CE0C70" w14:textId="77777777" w:rsidR="00930ED1" w:rsidRDefault="00906C0B">
                        <w:pPr>
                          <w:spacing w:before="4"/>
                          <w:ind w:left="391"/>
                          <w:rPr>
                            <w:sz w:val="18"/>
                          </w:rPr>
                        </w:pPr>
                        <w:r>
                          <w:rPr>
                            <w:spacing w:val="-2"/>
                            <w:sz w:val="18"/>
                          </w:rPr>
                          <w:t>................................................................................................................................................................................................</w:t>
                        </w:r>
                      </w:p>
                      <w:p w14:paraId="26BFFA08" w14:textId="77777777" w:rsidR="00930ED1" w:rsidRDefault="00906C0B">
                        <w:pPr>
                          <w:spacing w:before="4"/>
                          <w:ind w:left="391"/>
                          <w:rPr>
                            <w:sz w:val="18"/>
                          </w:rPr>
                        </w:pPr>
                        <w:r>
                          <w:rPr>
                            <w:sz w:val="18"/>
                          </w:rPr>
                          <w:t>Adresse</w:t>
                        </w:r>
                        <w:r>
                          <w:rPr>
                            <w:spacing w:val="59"/>
                            <w:sz w:val="18"/>
                          </w:rPr>
                          <w:t xml:space="preserve"> </w:t>
                        </w:r>
                        <w:r>
                          <w:rPr>
                            <w:sz w:val="18"/>
                          </w:rPr>
                          <w:t>électronique</w:t>
                        </w:r>
                        <w:r>
                          <w:rPr>
                            <w:spacing w:val="60"/>
                            <w:sz w:val="18"/>
                          </w:rPr>
                          <w:t xml:space="preserve"> </w:t>
                        </w:r>
                        <w:r>
                          <w:rPr>
                            <w:spacing w:val="-2"/>
                            <w:sz w:val="18"/>
                          </w:rPr>
                          <w:t>..............................................................................................................................................................</w:t>
                        </w:r>
                      </w:p>
                      <w:p w14:paraId="2DE7DA7A" w14:textId="77777777" w:rsidR="00930ED1" w:rsidRDefault="00906C0B">
                        <w:pPr>
                          <w:spacing w:before="4"/>
                          <w:ind w:left="391"/>
                          <w:rPr>
                            <w:sz w:val="18"/>
                          </w:rPr>
                        </w:pPr>
                        <w:r>
                          <w:rPr>
                            <w:sz w:val="18"/>
                          </w:rPr>
                          <w:t>Numéro</w:t>
                        </w:r>
                        <w:r>
                          <w:rPr>
                            <w:spacing w:val="-1"/>
                            <w:sz w:val="18"/>
                          </w:rPr>
                          <w:t xml:space="preserve"> </w:t>
                        </w:r>
                        <w:r>
                          <w:rPr>
                            <w:sz w:val="18"/>
                          </w:rPr>
                          <w:t>de</w:t>
                        </w:r>
                        <w:r>
                          <w:rPr>
                            <w:spacing w:val="-2"/>
                            <w:sz w:val="18"/>
                          </w:rPr>
                          <w:t xml:space="preserve"> </w:t>
                        </w:r>
                        <w:r>
                          <w:rPr>
                            <w:sz w:val="18"/>
                          </w:rPr>
                          <w:t>téléphone</w:t>
                        </w:r>
                        <w:r>
                          <w:rPr>
                            <w:spacing w:val="-2"/>
                            <w:sz w:val="18"/>
                          </w:rPr>
                          <w:t xml:space="preserve"> </w:t>
                        </w:r>
                        <w:r>
                          <w:rPr>
                            <w:sz w:val="18"/>
                          </w:rPr>
                          <w:t>.........................................................</w:t>
                        </w:r>
                        <w:r>
                          <w:rPr>
                            <w:spacing w:val="20"/>
                            <w:sz w:val="18"/>
                          </w:rPr>
                          <w:t xml:space="preserve"> </w:t>
                        </w:r>
                        <w:r>
                          <w:rPr>
                            <w:sz w:val="18"/>
                          </w:rPr>
                          <w:t>Télécopie</w:t>
                        </w:r>
                        <w:r>
                          <w:rPr>
                            <w:spacing w:val="-1"/>
                            <w:sz w:val="18"/>
                          </w:rPr>
                          <w:t xml:space="preserve"> </w:t>
                        </w:r>
                        <w:r>
                          <w:rPr>
                            <w:spacing w:val="-2"/>
                            <w:sz w:val="18"/>
                          </w:rPr>
                          <w:t>...................................................................................</w:t>
                        </w:r>
                      </w:p>
                      <w:p w14:paraId="32B53E6E" w14:textId="77777777" w:rsidR="00930ED1" w:rsidRDefault="00906C0B">
                        <w:pPr>
                          <w:spacing w:before="5"/>
                          <w:ind w:left="391"/>
                          <w:rPr>
                            <w:sz w:val="18"/>
                          </w:rPr>
                        </w:pPr>
                        <w:r>
                          <w:rPr>
                            <w:sz w:val="18"/>
                          </w:rPr>
                          <w:t>Numéro</w:t>
                        </w:r>
                        <w:r>
                          <w:rPr>
                            <w:spacing w:val="-1"/>
                            <w:sz w:val="18"/>
                          </w:rPr>
                          <w:t xml:space="preserve"> </w:t>
                        </w:r>
                        <w:r>
                          <w:rPr>
                            <w:sz w:val="18"/>
                          </w:rPr>
                          <w:t>de</w:t>
                        </w:r>
                        <w:r>
                          <w:rPr>
                            <w:spacing w:val="-3"/>
                            <w:sz w:val="18"/>
                          </w:rPr>
                          <w:t xml:space="preserve"> </w:t>
                        </w:r>
                        <w:r>
                          <w:rPr>
                            <w:sz w:val="18"/>
                          </w:rPr>
                          <w:t>SIRET</w:t>
                        </w:r>
                        <w:r>
                          <w:rPr>
                            <w:spacing w:val="-3"/>
                            <w:sz w:val="18"/>
                          </w:rPr>
                          <w:t xml:space="preserve"> </w:t>
                        </w:r>
                        <w:r>
                          <w:rPr>
                            <w:sz w:val="18"/>
                          </w:rPr>
                          <w:t>..............................................................</w:t>
                        </w:r>
                        <w:r>
                          <w:rPr>
                            <w:spacing w:val="-3"/>
                            <w:sz w:val="18"/>
                          </w:rPr>
                          <w:t xml:space="preserve"> </w:t>
                        </w:r>
                        <w:r>
                          <w:rPr>
                            <w:sz w:val="18"/>
                          </w:rPr>
                          <w:t>Code</w:t>
                        </w:r>
                        <w:r>
                          <w:rPr>
                            <w:spacing w:val="-2"/>
                            <w:sz w:val="18"/>
                          </w:rPr>
                          <w:t xml:space="preserve"> </w:t>
                        </w:r>
                        <w:r>
                          <w:rPr>
                            <w:sz w:val="18"/>
                          </w:rPr>
                          <w:t>APE</w:t>
                        </w:r>
                        <w:r>
                          <w:rPr>
                            <w:spacing w:val="-2"/>
                            <w:sz w:val="18"/>
                          </w:rPr>
                          <w:t xml:space="preserve"> .................................................................................</w:t>
                        </w:r>
                      </w:p>
                      <w:p w14:paraId="6E28E012" w14:textId="77777777" w:rsidR="00930ED1" w:rsidRDefault="00906C0B">
                        <w:pPr>
                          <w:spacing w:before="4"/>
                          <w:ind w:left="391"/>
                          <w:rPr>
                            <w:sz w:val="18"/>
                          </w:rPr>
                        </w:pPr>
                        <w:r>
                          <w:rPr>
                            <w:sz w:val="18"/>
                          </w:rPr>
                          <w:t>Numéro</w:t>
                        </w:r>
                        <w:r>
                          <w:rPr>
                            <w:spacing w:val="16"/>
                            <w:sz w:val="18"/>
                          </w:rPr>
                          <w:t xml:space="preserve"> </w:t>
                        </w:r>
                        <w:r>
                          <w:rPr>
                            <w:sz w:val="18"/>
                          </w:rPr>
                          <w:t>de</w:t>
                        </w:r>
                        <w:r>
                          <w:rPr>
                            <w:spacing w:val="13"/>
                            <w:sz w:val="18"/>
                          </w:rPr>
                          <w:t xml:space="preserve"> </w:t>
                        </w:r>
                        <w:r>
                          <w:rPr>
                            <w:sz w:val="18"/>
                          </w:rPr>
                          <w:t>TVA</w:t>
                        </w:r>
                        <w:r>
                          <w:rPr>
                            <w:spacing w:val="11"/>
                            <w:sz w:val="18"/>
                          </w:rPr>
                          <w:t xml:space="preserve"> </w:t>
                        </w:r>
                        <w:r>
                          <w:rPr>
                            <w:sz w:val="18"/>
                          </w:rPr>
                          <w:t>intracommunautaire</w:t>
                        </w:r>
                        <w:r>
                          <w:rPr>
                            <w:spacing w:val="13"/>
                            <w:sz w:val="18"/>
                          </w:rPr>
                          <w:t xml:space="preserve"> </w:t>
                        </w:r>
                        <w:r>
                          <w:rPr>
                            <w:spacing w:val="-2"/>
                            <w:sz w:val="18"/>
                          </w:rPr>
                          <w:t>....................................................................................................................................</w:t>
                        </w:r>
                      </w:p>
                    </w:txbxContent>
                  </v:textbox>
                </v:shape>
                <w10:wrap type="topAndBottom" anchorx="page"/>
              </v:group>
            </w:pict>
          </mc:Fallback>
        </mc:AlternateContent>
      </w:r>
    </w:p>
    <w:p w14:paraId="0309E0E1" w14:textId="77777777" w:rsidR="00930ED1" w:rsidRPr="000A6C93" w:rsidRDefault="00930ED1">
      <w:pPr>
        <w:pStyle w:val="Corpsdetexte"/>
        <w:rPr>
          <w:sz w:val="20"/>
        </w:rPr>
      </w:pPr>
    </w:p>
    <w:p w14:paraId="2D04CE1E" w14:textId="10328C49" w:rsidR="00930ED1" w:rsidRPr="000A6C93" w:rsidRDefault="00464C76">
      <w:pPr>
        <w:pStyle w:val="Corpsdetexte"/>
        <w:spacing w:before="3"/>
        <w:rPr>
          <w:sz w:val="21"/>
        </w:rPr>
      </w:pPr>
      <w:r>
        <w:rPr>
          <w:noProof/>
        </w:rPr>
        <mc:AlternateContent>
          <mc:Choice Requires="wpg">
            <w:drawing>
              <wp:anchor distT="0" distB="0" distL="0" distR="0" simplePos="0" relativeHeight="487591424" behindDoc="1" locked="0" layoutInCell="1" allowOverlap="1" wp14:anchorId="68A0872B" wp14:editId="5B315FBC">
                <wp:simplePos x="0" y="0"/>
                <wp:positionH relativeFrom="page">
                  <wp:posOffset>826135</wp:posOffset>
                </wp:positionH>
                <wp:positionV relativeFrom="paragraph">
                  <wp:posOffset>170815</wp:posOffset>
                </wp:positionV>
                <wp:extent cx="5911850" cy="2670810"/>
                <wp:effectExtent l="0" t="0" r="0" b="0"/>
                <wp:wrapTopAndBottom/>
                <wp:docPr id="51" name="docshapegroup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1850" cy="2670810"/>
                          <a:chOff x="1301" y="269"/>
                          <a:chExt cx="9310" cy="4206"/>
                        </a:xfrm>
                      </wpg:grpSpPr>
                      <wps:wsp>
                        <wps:cNvPr id="52" name="docshape20"/>
                        <wps:cNvSpPr>
                          <a:spLocks noChangeArrowheads="1"/>
                        </wps:cNvSpPr>
                        <wps:spPr bwMode="auto">
                          <a:xfrm>
                            <a:off x="1865" y="319"/>
                            <a:ext cx="214" cy="214"/>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docshape21"/>
                        <wps:cNvSpPr txBox="1">
                          <a:spLocks noChangeArrowheads="1"/>
                        </wps:cNvSpPr>
                        <wps:spPr bwMode="auto">
                          <a:xfrm>
                            <a:off x="1306" y="274"/>
                            <a:ext cx="9300" cy="4197"/>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D00DAD" w14:textId="77777777" w:rsidR="00930ED1" w:rsidRDefault="00906C0B">
                              <w:pPr>
                                <w:spacing w:before="20"/>
                                <w:ind w:left="847"/>
                              </w:pPr>
                              <w:r>
                                <w:t>Le</w:t>
                              </w:r>
                              <w:r>
                                <w:rPr>
                                  <w:spacing w:val="-1"/>
                                </w:rPr>
                                <w:t xml:space="preserve"> </w:t>
                              </w:r>
                              <w:r>
                                <w:t>mandataire</w:t>
                              </w:r>
                              <w:r>
                                <w:rPr>
                                  <w:spacing w:val="-1"/>
                                </w:rPr>
                                <w:t xml:space="preserve"> </w:t>
                              </w:r>
                              <w:r>
                                <w:t>(Candidat</w:t>
                              </w:r>
                              <w:r>
                                <w:rPr>
                                  <w:spacing w:val="1"/>
                                </w:rPr>
                                <w:t xml:space="preserve"> </w:t>
                              </w:r>
                              <w:r>
                                <w:rPr>
                                  <w:spacing w:val="-2"/>
                                </w:rPr>
                                <w:t>groupé),</w:t>
                              </w:r>
                            </w:p>
                            <w:p w14:paraId="6AA96A08" w14:textId="77777777" w:rsidR="00930ED1" w:rsidRDefault="00906C0B">
                              <w:pPr>
                                <w:spacing w:before="125"/>
                                <w:ind w:left="391"/>
                                <w:rPr>
                                  <w:sz w:val="18"/>
                                </w:rPr>
                              </w:pPr>
                              <w:proofErr w:type="gramStart"/>
                              <w:r>
                                <w:rPr>
                                  <w:sz w:val="18"/>
                                </w:rPr>
                                <w:t>M</w:t>
                              </w:r>
                              <w:r>
                                <w:rPr>
                                  <w:spacing w:val="65"/>
                                  <w:sz w:val="18"/>
                                </w:rPr>
                                <w:t xml:space="preserve">  </w:t>
                              </w:r>
                              <w:r>
                                <w:rPr>
                                  <w:spacing w:val="-2"/>
                                  <w:sz w:val="18"/>
                                </w:rPr>
                                <w:t>............................................................................................................................................................................................</w:t>
                              </w:r>
                              <w:proofErr w:type="gramEnd"/>
                            </w:p>
                            <w:p w14:paraId="005599FD" w14:textId="77777777" w:rsidR="00930ED1" w:rsidRDefault="00906C0B">
                              <w:pPr>
                                <w:spacing w:before="5"/>
                                <w:ind w:left="391"/>
                                <w:rPr>
                                  <w:sz w:val="18"/>
                                </w:rPr>
                              </w:pPr>
                              <w:r>
                                <w:rPr>
                                  <w:sz w:val="18"/>
                                </w:rPr>
                                <w:t>Agissant</w:t>
                              </w:r>
                              <w:r>
                                <w:rPr>
                                  <w:spacing w:val="-4"/>
                                  <w:sz w:val="18"/>
                                </w:rPr>
                                <w:t xml:space="preserve"> </w:t>
                              </w:r>
                              <w:r>
                                <w:rPr>
                                  <w:sz w:val="18"/>
                                </w:rPr>
                                <w:t>en</w:t>
                              </w:r>
                              <w:r>
                                <w:rPr>
                                  <w:spacing w:val="-1"/>
                                  <w:sz w:val="18"/>
                                </w:rPr>
                                <w:t xml:space="preserve"> </w:t>
                              </w:r>
                              <w:r>
                                <w:rPr>
                                  <w:sz w:val="18"/>
                                </w:rPr>
                                <w:t>qualité</w:t>
                              </w:r>
                              <w:r>
                                <w:rPr>
                                  <w:spacing w:val="-2"/>
                                  <w:sz w:val="18"/>
                                </w:rPr>
                                <w:t xml:space="preserve"> </w:t>
                              </w:r>
                              <w:r>
                                <w:rPr>
                                  <w:sz w:val="18"/>
                                </w:rPr>
                                <w:t>de</w:t>
                              </w:r>
                              <w:r>
                                <w:rPr>
                                  <w:spacing w:val="-2"/>
                                  <w:sz w:val="18"/>
                                </w:rPr>
                                <w:t xml:space="preserve"> </w:t>
                              </w:r>
                              <w:r>
                                <w:rPr>
                                  <w:sz w:val="18"/>
                                </w:rPr>
                                <w:t>......................................................................................................</w:t>
                              </w:r>
                              <w:r>
                                <w:rPr>
                                  <w:spacing w:val="-18"/>
                                  <w:sz w:val="18"/>
                                </w:rPr>
                                <w:t xml:space="preserve"> </w:t>
                              </w:r>
                              <w:r>
                                <w:rPr>
                                  <w:spacing w:val="-2"/>
                                  <w:sz w:val="18"/>
                                </w:rPr>
                                <w:t>......................................................</w:t>
                              </w:r>
                            </w:p>
                            <w:p w14:paraId="6F0133A8" w14:textId="77777777" w:rsidR="00930ED1" w:rsidRDefault="00906C0B">
                              <w:pPr>
                                <w:spacing w:before="125"/>
                                <w:ind w:left="391"/>
                              </w:pPr>
                              <w:proofErr w:type="gramStart"/>
                              <w:r>
                                <w:t>désigné</w:t>
                              </w:r>
                              <w:proofErr w:type="gramEnd"/>
                              <w:r>
                                <w:rPr>
                                  <w:spacing w:val="-3"/>
                                </w:rPr>
                                <w:t xml:space="preserve"> </w:t>
                              </w:r>
                              <w:r>
                                <w:t>mandataire</w:t>
                              </w:r>
                              <w:r>
                                <w:rPr>
                                  <w:spacing w:val="-2"/>
                                </w:rPr>
                                <w:t xml:space="preserve"> </w:t>
                              </w:r>
                              <w:r>
                                <w:rPr>
                                  <w:spacing w:val="-10"/>
                                </w:rPr>
                                <w:t>:</w:t>
                              </w:r>
                            </w:p>
                            <w:p w14:paraId="1C27AF71" w14:textId="77777777" w:rsidR="00930ED1" w:rsidRDefault="00906C0B">
                              <w:pPr>
                                <w:spacing w:before="6" w:line="244" w:lineRule="auto"/>
                                <w:ind w:left="1413" w:right="4961"/>
                              </w:pPr>
                              <w:proofErr w:type="gramStart"/>
                              <w:r>
                                <w:t>du</w:t>
                              </w:r>
                              <w:proofErr w:type="gramEnd"/>
                              <w:r>
                                <w:t xml:space="preserve"> groupement solidaire</w:t>
                              </w:r>
                              <w:r>
                                <w:rPr>
                                  <w:spacing w:val="40"/>
                                </w:rPr>
                                <w:t xml:space="preserve"> </w:t>
                              </w:r>
                              <w:proofErr w:type="spellStart"/>
                              <w:r>
                                <w:t>solidaire</w:t>
                              </w:r>
                              <w:proofErr w:type="spellEnd"/>
                              <w:r>
                                <w:rPr>
                                  <w:spacing w:val="-8"/>
                                </w:rPr>
                                <w:t xml:space="preserve"> </w:t>
                              </w:r>
                              <w:r>
                                <w:t>du</w:t>
                              </w:r>
                              <w:r>
                                <w:rPr>
                                  <w:spacing w:val="-8"/>
                                </w:rPr>
                                <w:t xml:space="preserve"> </w:t>
                              </w:r>
                              <w:r>
                                <w:t>groupement</w:t>
                              </w:r>
                              <w:r>
                                <w:rPr>
                                  <w:spacing w:val="-7"/>
                                </w:rPr>
                                <w:t xml:space="preserve"> </w:t>
                              </w:r>
                              <w:r>
                                <w:t>conjoint</w:t>
                              </w:r>
                            </w:p>
                            <w:p w14:paraId="39824A35" w14:textId="77777777" w:rsidR="00930ED1" w:rsidRDefault="00906C0B">
                              <w:pPr>
                                <w:spacing w:before="3"/>
                                <w:ind w:left="1413"/>
                              </w:pPr>
                              <w:proofErr w:type="gramStart"/>
                              <w:r>
                                <w:t>non</w:t>
                              </w:r>
                              <w:proofErr w:type="gramEnd"/>
                              <w:r>
                                <w:rPr>
                                  <w:spacing w:val="-3"/>
                                </w:rPr>
                                <w:t xml:space="preserve"> </w:t>
                              </w:r>
                              <w:r>
                                <w:t>solidaire</w:t>
                              </w:r>
                              <w:r>
                                <w:rPr>
                                  <w:spacing w:val="-1"/>
                                </w:rPr>
                                <w:t xml:space="preserve"> </w:t>
                              </w:r>
                              <w:r>
                                <w:t>du</w:t>
                              </w:r>
                              <w:r>
                                <w:rPr>
                                  <w:spacing w:val="-1"/>
                                </w:rPr>
                                <w:t xml:space="preserve"> </w:t>
                              </w:r>
                              <w:r>
                                <w:t xml:space="preserve">groupement </w:t>
                              </w:r>
                              <w:r>
                                <w:rPr>
                                  <w:spacing w:val="-2"/>
                                </w:rPr>
                                <w:t>conjoint</w:t>
                              </w:r>
                            </w:p>
                            <w:p w14:paraId="5665AA05" w14:textId="77777777" w:rsidR="00930ED1" w:rsidRDefault="00906C0B">
                              <w:pPr>
                                <w:spacing w:before="125"/>
                                <w:ind w:left="391"/>
                                <w:rPr>
                                  <w:sz w:val="18"/>
                                </w:rPr>
                              </w:pPr>
                              <w:r>
                                <w:rPr>
                                  <w:sz w:val="18"/>
                                </w:rPr>
                                <w:t>Nom</w:t>
                              </w:r>
                              <w:r>
                                <w:rPr>
                                  <w:spacing w:val="-8"/>
                                  <w:sz w:val="18"/>
                                </w:rPr>
                                <w:t xml:space="preserve"> </w:t>
                              </w:r>
                              <w:r>
                                <w:rPr>
                                  <w:sz w:val="18"/>
                                </w:rPr>
                                <w:t>commercial</w:t>
                              </w:r>
                              <w:r>
                                <w:rPr>
                                  <w:spacing w:val="-2"/>
                                  <w:sz w:val="18"/>
                                </w:rPr>
                                <w:t xml:space="preserve"> </w:t>
                              </w:r>
                              <w:r>
                                <w:rPr>
                                  <w:sz w:val="18"/>
                                </w:rPr>
                                <w:t>et</w:t>
                              </w:r>
                              <w:r>
                                <w:rPr>
                                  <w:spacing w:val="-3"/>
                                  <w:sz w:val="18"/>
                                </w:rPr>
                                <w:t xml:space="preserve"> </w:t>
                              </w:r>
                              <w:r>
                                <w:rPr>
                                  <w:sz w:val="18"/>
                                </w:rPr>
                                <w:t>dénomination</w:t>
                              </w:r>
                              <w:r>
                                <w:rPr>
                                  <w:spacing w:val="-2"/>
                                  <w:sz w:val="18"/>
                                </w:rPr>
                                <w:t xml:space="preserve"> </w:t>
                              </w:r>
                              <w:r>
                                <w:rPr>
                                  <w:sz w:val="18"/>
                                </w:rPr>
                                <w:t>sociale</w:t>
                              </w:r>
                              <w:r>
                                <w:rPr>
                                  <w:spacing w:val="-3"/>
                                  <w:sz w:val="18"/>
                                </w:rPr>
                                <w:t xml:space="preserve"> </w:t>
                              </w:r>
                              <w:r>
                                <w:rPr>
                                  <w:sz w:val="18"/>
                                </w:rPr>
                                <w:t>.................................................................................................................</w:t>
                              </w:r>
                              <w:r>
                                <w:rPr>
                                  <w:spacing w:val="-16"/>
                                  <w:sz w:val="18"/>
                                </w:rPr>
                                <w:t xml:space="preserve"> </w:t>
                              </w:r>
                              <w:r>
                                <w:rPr>
                                  <w:spacing w:val="-2"/>
                                  <w:sz w:val="18"/>
                                </w:rPr>
                                <w:t>............</w:t>
                              </w:r>
                            </w:p>
                            <w:p w14:paraId="153868B2" w14:textId="77777777" w:rsidR="00930ED1" w:rsidRDefault="00906C0B">
                              <w:pPr>
                                <w:spacing w:before="4"/>
                                <w:ind w:left="391"/>
                                <w:rPr>
                                  <w:sz w:val="18"/>
                                </w:rPr>
                              </w:pPr>
                              <w:r>
                                <w:rPr>
                                  <w:spacing w:val="-2"/>
                                  <w:sz w:val="18"/>
                                </w:rPr>
                                <w:t>................................................................................................................................................................................................</w:t>
                              </w:r>
                            </w:p>
                            <w:p w14:paraId="30153734" w14:textId="77777777" w:rsidR="00930ED1" w:rsidRDefault="00906C0B">
                              <w:pPr>
                                <w:spacing w:before="4"/>
                                <w:ind w:left="391"/>
                                <w:rPr>
                                  <w:sz w:val="18"/>
                                </w:rPr>
                              </w:pPr>
                              <w:r>
                                <w:rPr>
                                  <w:sz w:val="18"/>
                                </w:rPr>
                                <w:t>Adresse</w:t>
                              </w:r>
                              <w:r>
                                <w:rPr>
                                  <w:spacing w:val="-8"/>
                                  <w:sz w:val="18"/>
                                </w:rPr>
                                <w:t xml:space="preserve"> </w:t>
                              </w:r>
                              <w:r>
                                <w:rPr>
                                  <w:sz w:val="18"/>
                                </w:rPr>
                                <w:t>.....................................................................................................................</w:t>
                              </w:r>
                              <w:r>
                                <w:rPr>
                                  <w:spacing w:val="-16"/>
                                  <w:sz w:val="18"/>
                                </w:rPr>
                                <w:t xml:space="preserve"> </w:t>
                              </w:r>
                              <w:r>
                                <w:rPr>
                                  <w:spacing w:val="-2"/>
                                  <w:sz w:val="18"/>
                                </w:rPr>
                                <w:t>..............................................................</w:t>
                              </w:r>
                            </w:p>
                            <w:p w14:paraId="38F384C2" w14:textId="77777777" w:rsidR="00930ED1" w:rsidRDefault="00906C0B">
                              <w:pPr>
                                <w:spacing w:before="4"/>
                                <w:ind w:left="391"/>
                                <w:rPr>
                                  <w:sz w:val="18"/>
                                </w:rPr>
                              </w:pPr>
                              <w:r>
                                <w:rPr>
                                  <w:spacing w:val="-2"/>
                                  <w:sz w:val="18"/>
                                </w:rPr>
                                <w:t>................................................................................................................................................................................................</w:t>
                              </w:r>
                            </w:p>
                            <w:p w14:paraId="7138C929" w14:textId="77777777" w:rsidR="00930ED1" w:rsidRDefault="00906C0B">
                              <w:pPr>
                                <w:spacing w:before="5"/>
                                <w:ind w:left="391"/>
                                <w:rPr>
                                  <w:sz w:val="18"/>
                                </w:rPr>
                              </w:pPr>
                              <w:r>
                                <w:rPr>
                                  <w:sz w:val="18"/>
                                </w:rPr>
                                <w:t>Adresse</w:t>
                              </w:r>
                              <w:r>
                                <w:rPr>
                                  <w:spacing w:val="60"/>
                                  <w:sz w:val="18"/>
                                </w:rPr>
                                <w:t xml:space="preserve"> </w:t>
                              </w:r>
                              <w:r>
                                <w:rPr>
                                  <w:sz w:val="18"/>
                                </w:rPr>
                                <w:t>électronique</w:t>
                              </w:r>
                              <w:r>
                                <w:rPr>
                                  <w:spacing w:val="60"/>
                                  <w:sz w:val="18"/>
                                </w:rPr>
                                <w:t xml:space="preserve"> </w:t>
                              </w:r>
                              <w:r>
                                <w:rPr>
                                  <w:spacing w:val="-2"/>
                                  <w:sz w:val="18"/>
                                </w:rPr>
                                <w:t>..............................................................................................................................................................</w:t>
                              </w:r>
                            </w:p>
                            <w:p w14:paraId="2A8A1D10" w14:textId="77777777" w:rsidR="00930ED1" w:rsidRDefault="00906C0B">
                              <w:pPr>
                                <w:spacing w:before="4"/>
                                <w:ind w:left="391"/>
                                <w:rPr>
                                  <w:sz w:val="18"/>
                                </w:rPr>
                              </w:pPr>
                              <w:r>
                                <w:rPr>
                                  <w:sz w:val="18"/>
                                </w:rPr>
                                <w:t>Numéro</w:t>
                              </w:r>
                              <w:r>
                                <w:rPr>
                                  <w:spacing w:val="-1"/>
                                  <w:sz w:val="18"/>
                                </w:rPr>
                                <w:t xml:space="preserve"> </w:t>
                              </w:r>
                              <w:r>
                                <w:rPr>
                                  <w:sz w:val="18"/>
                                </w:rPr>
                                <w:t>de</w:t>
                              </w:r>
                              <w:r>
                                <w:rPr>
                                  <w:spacing w:val="-2"/>
                                  <w:sz w:val="18"/>
                                </w:rPr>
                                <w:t xml:space="preserve"> </w:t>
                              </w:r>
                              <w:r>
                                <w:rPr>
                                  <w:sz w:val="18"/>
                                </w:rPr>
                                <w:t>téléphone</w:t>
                              </w:r>
                              <w:r>
                                <w:rPr>
                                  <w:spacing w:val="-2"/>
                                  <w:sz w:val="18"/>
                                </w:rPr>
                                <w:t xml:space="preserve"> </w:t>
                              </w:r>
                              <w:r>
                                <w:rPr>
                                  <w:sz w:val="18"/>
                                </w:rPr>
                                <w:t>.........................................................</w:t>
                              </w:r>
                              <w:r>
                                <w:rPr>
                                  <w:spacing w:val="20"/>
                                  <w:sz w:val="18"/>
                                </w:rPr>
                                <w:t xml:space="preserve"> </w:t>
                              </w:r>
                              <w:r>
                                <w:rPr>
                                  <w:sz w:val="18"/>
                                </w:rPr>
                                <w:t>Télécopie</w:t>
                              </w:r>
                              <w:r>
                                <w:rPr>
                                  <w:spacing w:val="-1"/>
                                  <w:sz w:val="18"/>
                                </w:rPr>
                                <w:t xml:space="preserve"> </w:t>
                              </w:r>
                              <w:r>
                                <w:rPr>
                                  <w:spacing w:val="-2"/>
                                  <w:sz w:val="18"/>
                                </w:rPr>
                                <w:t>...................................................................................</w:t>
                              </w:r>
                            </w:p>
                            <w:p w14:paraId="0F89A956" w14:textId="77777777" w:rsidR="00930ED1" w:rsidRDefault="00906C0B">
                              <w:pPr>
                                <w:spacing w:before="4"/>
                                <w:ind w:left="391"/>
                                <w:rPr>
                                  <w:sz w:val="18"/>
                                </w:rPr>
                              </w:pPr>
                              <w:r>
                                <w:rPr>
                                  <w:sz w:val="18"/>
                                </w:rPr>
                                <w:t>Numéro</w:t>
                              </w:r>
                              <w:r>
                                <w:rPr>
                                  <w:spacing w:val="-1"/>
                                  <w:sz w:val="18"/>
                                </w:rPr>
                                <w:t xml:space="preserve"> </w:t>
                              </w:r>
                              <w:r>
                                <w:rPr>
                                  <w:sz w:val="18"/>
                                </w:rPr>
                                <w:t>de</w:t>
                              </w:r>
                              <w:r>
                                <w:rPr>
                                  <w:spacing w:val="-3"/>
                                  <w:sz w:val="18"/>
                                </w:rPr>
                                <w:t xml:space="preserve"> </w:t>
                              </w:r>
                              <w:r>
                                <w:rPr>
                                  <w:sz w:val="18"/>
                                </w:rPr>
                                <w:t>SIRET</w:t>
                              </w:r>
                              <w:r>
                                <w:rPr>
                                  <w:spacing w:val="-3"/>
                                  <w:sz w:val="18"/>
                                </w:rPr>
                                <w:t xml:space="preserve"> </w:t>
                              </w:r>
                              <w:r>
                                <w:rPr>
                                  <w:sz w:val="18"/>
                                </w:rPr>
                                <w:t>..............................................................</w:t>
                              </w:r>
                              <w:r>
                                <w:rPr>
                                  <w:spacing w:val="-3"/>
                                  <w:sz w:val="18"/>
                                </w:rPr>
                                <w:t xml:space="preserve"> </w:t>
                              </w:r>
                              <w:r>
                                <w:rPr>
                                  <w:sz w:val="18"/>
                                </w:rPr>
                                <w:t>Code</w:t>
                              </w:r>
                              <w:r>
                                <w:rPr>
                                  <w:spacing w:val="-2"/>
                                  <w:sz w:val="18"/>
                                </w:rPr>
                                <w:t xml:space="preserve"> </w:t>
                              </w:r>
                              <w:r>
                                <w:rPr>
                                  <w:sz w:val="18"/>
                                </w:rPr>
                                <w:t>APE</w:t>
                              </w:r>
                              <w:r>
                                <w:rPr>
                                  <w:spacing w:val="-2"/>
                                  <w:sz w:val="18"/>
                                </w:rPr>
                                <w:t xml:space="preserve"> .................................................................................</w:t>
                              </w:r>
                            </w:p>
                            <w:p w14:paraId="2F31F666" w14:textId="77777777" w:rsidR="00930ED1" w:rsidRDefault="00906C0B">
                              <w:pPr>
                                <w:spacing w:before="4"/>
                                <w:ind w:left="391"/>
                                <w:rPr>
                                  <w:sz w:val="18"/>
                                </w:rPr>
                              </w:pPr>
                              <w:r>
                                <w:rPr>
                                  <w:sz w:val="18"/>
                                </w:rPr>
                                <w:t>Numéro</w:t>
                              </w:r>
                              <w:r>
                                <w:rPr>
                                  <w:spacing w:val="16"/>
                                  <w:sz w:val="18"/>
                                </w:rPr>
                                <w:t xml:space="preserve"> </w:t>
                              </w:r>
                              <w:r>
                                <w:rPr>
                                  <w:sz w:val="18"/>
                                </w:rPr>
                                <w:t>de</w:t>
                              </w:r>
                              <w:r>
                                <w:rPr>
                                  <w:spacing w:val="14"/>
                                  <w:sz w:val="18"/>
                                </w:rPr>
                                <w:t xml:space="preserve"> </w:t>
                              </w:r>
                              <w:r>
                                <w:rPr>
                                  <w:sz w:val="18"/>
                                </w:rPr>
                                <w:t>TVA</w:t>
                              </w:r>
                              <w:r>
                                <w:rPr>
                                  <w:spacing w:val="11"/>
                                  <w:sz w:val="18"/>
                                </w:rPr>
                                <w:t xml:space="preserve"> </w:t>
                              </w:r>
                              <w:r>
                                <w:rPr>
                                  <w:sz w:val="18"/>
                                </w:rPr>
                                <w:t>intracommunautaire</w:t>
                              </w:r>
                              <w:r>
                                <w:rPr>
                                  <w:spacing w:val="13"/>
                                  <w:sz w:val="18"/>
                                </w:rPr>
                                <w:t xml:space="preserve"> </w:t>
                              </w:r>
                              <w:r>
                                <w:rPr>
                                  <w:spacing w:val="-2"/>
                                  <w:sz w:val="18"/>
                                </w:rPr>
                                <w:t>....................................................................................................................................</w:t>
                              </w:r>
                            </w:p>
                            <w:p w14:paraId="2AC67CB3" w14:textId="77777777" w:rsidR="00930ED1" w:rsidRDefault="00906C0B">
                              <w:pPr>
                                <w:spacing w:before="125"/>
                                <w:ind w:left="391"/>
                              </w:pPr>
                              <w:r>
                                <w:t>S’engage,</w:t>
                              </w:r>
                              <w:r>
                                <w:rPr>
                                  <w:spacing w:val="-2"/>
                                </w:rPr>
                                <w:t xml:space="preserve"> </w:t>
                              </w:r>
                              <w:r>
                                <w:t>au</w:t>
                              </w:r>
                              <w:r>
                                <w:rPr>
                                  <w:spacing w:val="-2"/>
                                </w:rPr>
                                <w:t xml:space="preserve"> </w:t>
                              </w:r>
                              <w:r>
                                <w:t>nom</w:t>
                              </w:r>
                              <w:r>
                                <w:rPr>
                                  <w:spacing w:val="-6"/>
                                </w:rPr>
                                <w:t xml:space="preserve"> </w:t>
                              </w:r>
                              <w:r>
                                <w:t>des</w:t>
                              </w:r>
                              <w:r>
                                <w:rPr>
                                  <w:spacing w:val="-1"/>
                                </w:rPr>
                                <w:t xml:space="preserve"> </w:t>
                              </w:r>
                              <w:r>
                                <w:t>membres</w:t>
                              </w:r>
                              <w:r>
                                <w:rPr>
                                  <w:spacing w:val="-2"/>
                                </w:rPr>
                                <w:t xml:space="preserve"> </w:t>
                              </w:r>
                              <w:r>
                                <w:t>du</w:t>
                              </w:r>
                              <w:r>
                                <w:rPr>
                                  <w:spacing w:val="-2"/>
                                </w:rPr>
                                <w:t xml:space="preserve"> </w:t>
                              </w:r>
                              <w:r>
                                <w:t>groupement</w:t>
                              </w:r>
                              <w:r>
                                <w:rPr>
                                  <w:vertAlign w:val="superscript"/>
                                </w:rPr>
                                <w:t>1</w:t>
                              </w:r>
                              <w:r>
                                <w:t>,</w:t>
                              </w:r>
                              <w:r>
                                <w:rPr>
                                  <w:spacing w:val="-1"/>
                                </w:rPr>
                                <w:t xml:space="preserve"> </w:t>
                              </w:r>
                              <w:r>
                                <w:t>sur</w:t>
                              </w:r>
                              <w:r>
                                <w:rPr>
                                  <w:spacing w:val="-1"/>
                                </w:rPr>
                                <w:t xml:space="preserve"> </w:t>
                              </w:r>
                              <w:r>
                                <w:t>la</w:t>
                              </w:r>
                              <w:r>
                                <w:rPr>
                                  <w:spacing w:val="-2"/>
                                </w:rPr>
                                <w:t xml:space="preserve"> </w:t>
                              </w:r>
                              <w:r>
                                <w:t>base</w:t>
                              </w:r>
                              <w:r>
                                <w:rPr>
                                  <w:spacing w:val="-2"/>
                                </w:rPr>
                                <w:t xml:space="preserve"> </w:t>
                              </w:r>
                              <w:r>
                                <w:t>de</w:t>
                              </w:r>
                              <w:r>
                                <w:rPr>
                                  <w:spacing w:val="-1"/>
                                </w:rPr>
                                <w:t xml:space="preserve"> </w:t>
                              </w:r>
                              <w:r>
                                <w:t>l’offre</w:t>
                              </w:r>
                              <w:r>
                                <w:rPr>
                                  <w:spacing w:val="-2"/>
                                </w:rPr>
                                <w:t xml:space="preserve"> </w:t>
                              </w:r>
                              <w:r>
                                <w:t>du</w:t>
                              </w:r>
                              <w:r>
                                <w:rPr>
                                  <w:spacing w:val="-2"/>
                                </w:rPr>
                                <w:t xml:space="preserve"> groupement,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A0872B" id="docshapegroup19" o:spid="_x0000_s1029" style="position:absolute;margin-left:65.05pt;margin-top:13.45pt;width:465.5pt;height:210.3pt;z-index:-15725056;mso-wrap-distance-left:0;mso-wrap-distance-right:0;mso-position-horizontal-relative:page" coordorigin="1301,269" coordsize="9310,4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">
                <v:rect id="docshape20" o:spid="_x0000_s1030" style="position:absolute;left:1865;top:319;width:21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" filled="f" strokeweight=".72pt"/>
                <v:shape id="docshape21" o:spid="_x0000_s1031" type="#_x0000_t202" style="position:absolute;left:1306;top:274;width:9300;height:4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" filled="f" strokeweight=".16936mm">
                  <v:textbox inset="0,0,0,0">
                    <w:txbxContent>
                      <w:p w14:paraId="0AD00DAD" w14:textId="77777777" w:rsidR="00930ED1" w:rsidRDefault="00906C0B">
                        <w:pPr>
                          <w:spacing w:before="20"/>
                          <w:ind w:left="847"/>
                        </w:pPr>
                        <w:r>
                          <w:t>Le</w:t>
                        </w:r>
                        <w:r>
                          <w:rPr>
                            <w:spacing w:val="-1"/>
                          </w:rPr>
                          <w:t xml:space="preserve"> </w:t>
                        </w:r>
                        <w:r>
                          <w:t>mandataire</w:t>
                        </w:r>
                        <w:r>
                          <w:rPr>
                            <w:spacing w:val="-1"/>
                          </w:rPr>
                          <w:t xml:space="preserve"> </w:t>
                        </w:r>
                        <w:r>
                          <w:t>(Candidat</w:t>
                        </w:r>
                        <w:r>
                          <w:rPr>
                            <w:spacing w:val="1"/>
                          </w:rPr>
                          <w:t xml:space="preserve"> </w:t>
                        </w:r>
                        <w:r>
                          <w:rPr>
                            <w:spacing w:val="-2"/>
                          </w:rPr>
                          <w:t>groupé),</w:t>
                        </w:r>
                      </w:p>
                      <w:p w14:paraId="6AA96A08" w14:textId="77777777" w:rsidR="00930ED1" w:rsidRDefault="00906C0B">
                        <w:pPr>
                          <w:spacing w:before="125"/>
                          <w:ind w:left="391"/>
                          <w:rPr>
                            <w:sz w:val="18"/>
                          </w:rPr>
                        </w:pPr>
                        <w:proofErr w:type="gramStart"/>
                        <w:r>
                          <w:rPr>
                            <w:sz w:val="18"/>
                          </w:rPr>
                          <w:t>M</w:t>
                        </w:r>
                        <w:r>
                          <w:rPr>
                            <w:spacing w:val="65"/>
                            <w:sz w:val="18"/>
                          </w:rPr>
                          <w:t xml:space="preserve">  </w:t>
                        </w:r>
                        <w:r>
                          <w:rPr>
                            <w:spacing w:val="-2"/>
                            <w:sz w:val="18"/>
                          </w:rPr>
                          <w:t>............................................................................................................................................................................................</w:t>
                        </w:r>
                        <w:proofErr w:type="gramEnd"/>
                      </w:p>
                      <w:p w14:paraId="005599FD" w14:textId="77777777" w:rsidR="00930ED1" w:rsidRDefault="00906C0B">
                        <w:pPr>
                          <w:spacing w:before="5"/>
                          <w:ind w:left="391"/>
                          <w:rPr>
                            <w:sz w:val="18"/>
                          </w:rPr>
                        </w:pPr>
                        <w:r>
                          <w:rPr>
                            <w:sz w:val="18"/>
                          </w:rPr>
                          <w:t>Agissant</w:t>
                        </w:r>
                        <w:r>
                          <w:rPr>
                            <w:spacing w:val="-4"/>
                            <w:sz w:val="18"/>
                          </w:rPr>
                          <w:t xml:space="preserve"> </w:t>
                        </w:r>
                        <w:r>
                          <w:rPr>
                            <w:sz w:val="18"/>
                          </w:rPr>
                          <w:t>en</w:t>
                        </w:r>
                        <w:r>
                          <w:rPr>
                            <w:spacing w:val="-1"/>
                            <w:sz w:val="18"/>
                          </w:rPr>
                          <w:t xml:space="preserve"> </w:t>
                        </w:r>
                        <w:r>
                          <w:rPr>
                            <w:sz w:val="18"/>
                          </w:rPr>
                          <w:t>qualité</w:t>
                        </w:r>
                        <w:r>
                          <w:rPr>
                            <w:spacing w:val="-2"/>
                            <w:sz w:val="18"/>
                          </w:rPr>
                          <w:t xml:space="preserve"> </w:t>
                        </w:r>
                        <w:r>
                          <w:rPr>
                            <w:sz w:val="18"/>
                          </w:rPr>
                          <w:t>de</w:t>
                        </w:r>
                        <w:r>
                          <w:rPr>
                            <w:spacing w:val="-2"/>
                            <w:sz w:val="18"/>
                          </w:rPr>
                          <w:t xml:space="preserve"> </w:t>
                        </w:r>
                        <w:r>
                          <w:rPr>
                            <w:sz w:val="18"/>
                          </w:rPr>
                          <w:t>......................................................................................................</w:t>
                        </w:r>
                        <w:r>
                          <w:rPr>
                            <w:spacing w:val="-18"/>
                            <w:sz w:val="18"/>
                          </w:rPr>
                          <w:t xml:space="preserve"> </w:t>
                        </w:r>
                        <w:r>
                          <w:rPr>
                            <w:spacing w:val="-2"/>
                            <w:sz w:val="18"/>
                          </w:rPr>
                          <w:t>......................................................</w:t>
                        </w:r>
                      </w:p>
                      <w:p w14:paraId="6F0133A8" w14:textId="77777777" w:rsidR="00930ED1" w:rsidRDefault="00906C0B">
                        <w:pPr>
                          <w:spacing w:before="125"/>
                          <w:ind w:left="391"/>
                        </w:pPr>
                        <w:proofErr w:type="gramStart"/>
                        <w:r>
                          <w:t>désigné</w:t>
                        </w:r>
                        <w:proofErr w:type="gramEnd"/>
                        <w:r>
                          <w:rPr>
                            <w:spacing w:val="-3"/>
                          </w:rPr>
                          <w:t xml:space="preserve"> </w:t>
                        </w:r>
                        <w:r>
                          <w:t>mandataire</w:t>
                        </w:r>
                        <w:r>
                          <w:rPr>
                            <w:spacing w:val="-2"/>
                          </w:rPr>
                          <w:t xml:space="preserve"> </w:t>
                        </w:r>
                        <w:r>
                          <w:rPr>
                            <w:spacing w:val="-10"/>
                          </w:rPr>
                          <w:t>:</w:t>
                        </w:r>
                      </w:p>
                      <w:p w14:paraId="1C27AF71" w14:textId="77777777" w:rsidR="00930ED1" w:rsidRDefault="00906C0B">
                        <w:pPr>
                          <w:spacing w:before="6" w:line="244" w:lineRule="auto"/>
                          <w:ind w:left="1413" w:right="4961"/>
                        </w:pPr>
                        <w:proofErr w:type="gramStart"/>
                        <w:r>
                          <w:t>du</w:t>
                        </w:r>
                        <w:proofErr w:type="gramEnd"/>
                        <w:r>
                          <w:t xml:space="preserve"> groupement solidaire</w:t>
                        </w:r>
                        <w:r>
                          <w:rPr>
                            <w:spacing w:val="40"/>
                          </w:rPr>
                          <w:t xml:space="preserve"> </w:t>
                        </w:r>
                        <w:proofErr w:type="spellStart"/>
                        <w:r>
                          <w:t>solidaire</w:t>
                        </w:r>
                        <w:proofErr w:type="spellEnd"/>
                        <w:r>
                          <w:rPr>
                            <w:spacing w:val="-8"/>
                          </w:rPr>
                          <w:t xml:space="preserve"> </w:t>
                        </w:r>
                        <w:r>
                          <w:t>du</w:t>
                        </w:r>
                        <w:r>
                          <w:rPr>
                            <w:spacing w:val="-8"/>
                          </w:rPr>
                          <w:t xml:space="preserve"> </w:t>
                        </w:r>
                        <w:r>
                          <w:t>groupement</w:t>
                        </w:r>
                        <w:r>
                          <w:rPr>
                            <w:spacing w:val="-7"/>
                          </w:rPr>
                          <w:t xml:space="preserve"> </w:t>
                        </w:r>
                        <w:r>
                          <w:t>conjoint</w:t>
                        </w:r>
                      </w:p>
                      <w:p w14:paraId="39824A35" w14:textId="77777777" w:rsidR="00930ED1" w:rsidRDefault="00906C0B">
                        <w:pPr>
                          <w:spacing w:before="3"/>
                          <w:ind w:left="1413"/>
                        </w:pPr>
                        <w:proofErr w:type="gramStart"/>
                        <w:r>
                          <w:t>non</w:t>
                        </w:r>
                        <w:proofErr w:type="gramEnd"/>
                        <w:r>
                          <w:rPr>
                            <w:spacing w:val="-3"/>
                          </w:rPr>
                          <w:t xml:space="preserve"> </w:t>
                        </w:r>
                        <w:r>
                          <w:t>solidaire</w:t>
                        </w:r>
                        <w:r>
                          <w:rPr>
                            <w:spacing w:val="-1"/>
                          </w:rPr>
                          <w:t xml:space="preserve"> </w:t>
                        </w:r>
                        <w:r>
                          <w:t>du</w:t>
                        </w:r>
                        <w:r>
                          <w:rPr>
                            <w:spacing w:val="-1"/>
                          </w:rPr>
                          <w:t xml:space="preserve"> </w:t>
                        </w:r>
                        <w:r>
                          <w:t xml:space="preserve">groupement </w:t>
                        </w:r>
                        <w:r>
                          <w:rPr>
                            <w:spacing w:val="-2"/>
                          </w:rPr>
                          <w:t>conjoint</w:t>
                        </w:r>
                      </w:p>
                      <w:p w14:paraId="5665AA05" w14:textId="77777777" w:rsidR="00930ED1" w:rsidRDefault="00906C0B">
                        <w:pPr>
                          <w:spacing w:before="125"/>
                          <w:ind w:left="391"/>
                          <w:rPr>
                            <w:sz w:val="18"/>
                          </w:rPr>
                        </w:pPr>
                        <w:r>
                          <w:rPr>
                            <w:sz w:val="18"/>
                          </w:rPr>
                          <w:t>Nom</w:t>
                        </w:r>
                        <w:r>
                          <w:rPr>
                            <w:spacing w:val="-8"/>
                            <w:sz w:val="18"/>
                          </w:rPr>
                          <w:t xml:space="preserve"> </w:t>
                        </w:r>
                        <w:r>
                          <w:rPr>
                            <w:sz w:val="18"/>
                          </w:rPr>
                          <w:t>commercial</w:t>
                        </w:r>
                        <w:r>
                          <w:rPr>
                            <w:spacing w:val="-2"/>
                            <w:sz w:val="18"/>
                          </w:rPr>
                          <w:t xml:space="preserve"> </w:t>
                        </w:r>
                        <w:r>
                          <w:rPr>
                            <w:sz w:val="18"/>
                          </w:rPr>
                          <w:t>et</w:t>
                        </w:r>
                        <w:r>
                          <w:rPr>
                            <w:spacing w:val="-3"/>
                            <w:sz w:val="18"/>
                          </w:rPr>
                          <w:t xml:space="preserve"> </w:t>
                        </w:r>
                        <w:r>
                          <w:rPr>
                            <w:sz w:val="18"/>
                          </w:rPr>
                          <w:t>dénomination</w:t>
                        </w:r>
                        <w:r>
                          <w:rPr>
                            <w:spacing w:val="-2"/>
                            <w:sz w:val="18"/>
                          </w:rPr>
                          <w:t xml:space="preserve"> </w:t>
                        </w:r>
                        <w:r>
                          <w:rPr>
                            <w:sz w:val="18"/>
                          </w:rPr>
                          <w:t>sociale</w:t>
                        </w:r>
                        <w:r>
                          <w:rPr>
                            <w:spacing w:val="-3"/>
                            <w:sz w:val="18"/>
                          </w:rPr>
                          <w:t xml:space="preserve"> </w:t>
                        </w:r>
                        <w:r>
                          <w:rPr>
                            <w:sz w:val="18"/>
                          </w:rPr>
                          <w:t>.................................................................................................................</w:t>
                        </w:r>
                        <w:r>
                          <w:rPr>
                            <w:spacing w:val="-16"/>
                            <w:sz w:val="18"/>
                          </w:rPr>
                          <w:t xml:space="preserve"> </w:t>
                        </w:r>
                        <w:r>
                          <w:rPr>
                            <w:spacing w:val="-2"/>
                            <w:sz w:val="18"/>
                          </w:rPr>
                          <w:t>............</w:t>
                        </w:r>
                      </w:p>
                      <w:p w14:paraId="153868B2" w14:textId="77777777" w:rsidR="00930ED1" w:rsidRDefault="00906C0B">
                        <w:pPr>
                          <w:spacing w:before="4"/>
                          <w:ind w:left="391"/>
                          <w:rPr>
                            <w:sz w:val="18"/>
                          </w:rPr>
                        </w:pPr>
                        <w:r>
                          <w:rPr>
                            <w:spacing w:val="-2"/>
                            <w:sz w:val="18"/>
                          </w:rPr>
                          <w:t>................................................................................................................................................................................................</w:t>
                        </w:r>
                      </w:p>
                      <w:p w14:paraId="30153734" w14:textId="77777777" w:rsidR="00930ED1" w:rsidRDefault="00906C0B">
                        <w:pPr>
                          <w:spacing w:before="4"/>
                          <w:ind w:left="391"/>
                          <w:rPr>
                            <w:sz w:val="18"/>
                          </w:rPr>
                        </w:pPr>
                        <w:r>
                          <w:rPr>
                            <w:sz w:val="18"/>
                          </w:rPr>
                          <w:t>Adresse</w:t>
                        </w:r>
                        <w:r>
                          <w:rPr>
                            <w:spacing w:val="-8"/>
                            <w:sz w:val="18"/>
                          </w:rPr>
                          <w:t xml:space="preserve"> </w:t>
                        </w:r>
                        <w:r>
                          <w:rPr>
                            <w:sz w:val="18"/>
                          </w:rPr>
                          <w:t>.....................................................................................................................</w:t>
                        </w:r>
                        <w:r>
                          <w:rPr>
                            <w:spacing w:val="-16"/>
                            <w:sz w:val="18"/>
                          </w:rPr>
                          <w:t xml:space="preserve"> </w:t>
                        </w:r>
                        <w:r>
                          <w:rPr>
                            <w:spacing w:val="-2"/>
                            <w:sz w:val="18"/>
                          </w:rPr>
                          <w:t>..............................................................</w:t>
                        </w:r>
                      </w:p>
                      <w:p w14:paraId="38F384C2" w14:textId="77777777" w:rsidR="00930ED1" w:rsidRDefault="00906C0B">
                        <w:pPr>
                          <w:spacing w:before="4"/>
                          <w:ind w:left="391"/>
                          <w:rPr>
                            <w:sz w:val="18"/>
                          </w:rPr>
                        </w:pPr>
                        <w:r>
                          <w:rPr>
                            <w:spacing w:val="-2"/>
                            <w:sz w:val="18"/>
                          </w:rPr>
                          <w:t>................................................................................................................................................................................................</w:t>
                        </w:r>
                      </w:p>
                      <w:p w14:paraId="7138C929" w14:textId="77777777" w:rsidR="00930ED1" w:rsidRDefault="00906C0B">
                        <w:pPr>
                          <w:spacing w:before="5"/>
                          <w:ind w:left="391"/>
                          <w:rPr>
                            <w:sz w:val="18"/>
                          </w:rPr>
                        </w:pPr>
                        <w:r>
                          <w:rPr>
                            <w:sz w:val="18"/>
                          </w:rPr>
                          <w:t>Adresse</w:t>
                        </w:r>
                        <w:r>
                          <w:rPr>
                            <w:spacing w:val="60"/>
                            <w:sz w:val="18"/>
                          </w:rPr>
                          <w:t xml:space="preserve"> </w:t>
                        </w:r>
                        <w:r>
                          <w:rPr>
                            <w:sz w:val="18"/>
                          </w:rPr>
                          <w:t>électronique</w:t>
                        </w:r>
                        <w:r>
                          <w:rPr>
                            <w:spacing w:val="60"/>
                            <w:sz w:val="18"/>
                          </w:rPr>
                          <w:t xml:space="preserve"> </w:t>
                        </w:r>
                        <w:r>
                          <w:rPr>
                            <w:spacing w:val="-2"/>
                            <w:sz w:val="18"/>
                          </w:rPr>
                          <w:t>..............................................................................................................................................................</w:t>
                        </w:r>
                      </w:p>
                      <w:p w14:paraId="2A8A1D10" w14:textId="77777777" w:rsidR="00930ED1" w:rsidRDefault="00906C0B">
                        <w:pPr>
                          <w:spacing w:before="4"/>
                          <w:ind w:left="391"/>
                          <w:rPr>
                            <w:sz w:val="18"/>
                          </w:rPr>
                        </w:pPr>
                        <w:r>
                          <w:rPr>
                            <w:sz w:val="18"/>
                          </w:rPr>
                          <w:t>Numéro</w:t>
                        </w:r>
                        <w:r>
                          <w:rPr>
                            <w:spacing w:val="-1"/>
                            <w:sz w:val="18"/>
                          </w:rPr>
                          <w:t xml:space="preserve"> </w:t>
                        </w:r>
                        <w:r>
                          <w:rPr>
                            <w:sz w:val="18"/>
                          </w:rPr>
                          <w:t>de</w:t>
                        </w:r>
                        <w:r>
                          <w:rPr>
                            <w:spacing w:val="-2"/>
                            <w:sz w:val="18"/>
                          </w:rPr>
                          <w:t xml:space="preserve"> </w:t>
                        </w:r>
                        <w:r>
                          <w:rPr>
                            <w:sz w:val="18"/>
                          </w:rPr>
                          <w:t>téléphone</w:t>
                        </w:r>
                        <w:r>
                          <w:rPr>
                            <w:spacing w:val="-2"/>
                            <w:sz w:val="18"/>
                          </w:rPr>
                          <w:t xml:space="preserve"> </w:t>
                        </w:r>
                        <w:r>
                          <w:rPr>
                            <w:sz w:val="18"/>
                          </w:rPr>
                          <w:t>.........................................................</w:t>
                        </w:r>
                        <w:r>
                          <w:rPr>
                            <w:spacing w:val="20"/>
                            <w:sz w:val="18"/>
                          </w:rPr>
                          <w:t xml:space="preserve"> </w:t>
                        </w:r>
                        <w:r>
                          <w:rPr>
                            <w:sz w:val="18"/>
                          </w:rPr>
                          <w:t>Télécopie</w:t>
                        </w:r>
                        <w:r>
                          <w:rPr>
                            <w:spacing w:val="-1"/>
                            <w:sz w:val="18"/>
                          </w:rPr>
                          <w:t xml:space="preserve"> </w:t>
                        </w:r>
                        <w:r>
                          <w:rPr>
                            <w:spacing w:val="-2"/>
                            <w:sz w:val="18"/>
                          </w:rPr>
                          <w:t>...................................................................................</w:t>
                        </w:r>
                      </w:p>
                      <w:p w14:paraId="0F89A956" w14:textId="77777777" w:rsidR="00930ED1" w:rsidRDefault="00906C0B">
                        <w:pPr>
                          <w:spacing w:before="4"/>
                          <w:ind w:left="391"/>
                          <w:rPr>
                            <w:sz w:val="18"/>
                          </w:rPr>
                        </w:pPr>
                        <w:r>
                          <w:rPr>
                            <w:sz w:val="18"/>
                          </w:rPr>
                          <w:t>Numéro</w:t>
                        </w:r>
                        <w:r>
                          <w:rPr>
                            <w:spacing w:val="-1"/>
                            <w:sz w:val="18"/>
                          </w:rPr>
                          <w:t xml:space="preserve"> </w:t>
                        </w:r>
                        <w:r>
                          <w:rPr>
                            <w:sz w:val="18"/>
                          </w:rPr>
                          <w:t>de</w:t>
                        </w:r>
                        <w:r>
                          <w:rPr>
                            <w:spacing w:val="-3"/>
                            <w:sz w:val="18"/>
                          </w:rPr>
                          <w:t xml:space="preserve"> </w:t>
                        </w:r>
                        <w:r>
                          <w:rPr>
                            <w:sz w:val="18"/>
                          </w:rPr>
                          <w:t>SIRET</w:t>
                        </w:r>
                        <w:r>
                          <w:rPr>
                            <w:spacing w:val="-3"/>
                            <w:sz w:val="18"/>
                          </w:rPr>
                          <w:t xml:space="preserve"> </w:t>
                        </w:r>
                        <w:r>
                          <w:rPr>
                            <w:sz w:val="18"/>
                          </w:rPr>
                          <w:t>..............................................................</w:t>
                        </w:r>
                        <w:r>
                          <w:rPr>
                            <w:spacing w:val="-3"/>
                            <w:sz w:val="18"/>
                          </w:rPr>
                          <w:t xml:space="preserve"> </w:t>
                        </w:r>
                        <w:r>
                          <w:rPr>
                            <w:sz w:val="18"/>
                          </w:rPr>
                          <w:t>Code</w:t>
                        </w:r>
                        <w:r>
                          <w:rPr>
                            <w:spacing w:val="-2"/>
                            <w:sz w:val="18"/>
                          </w:rPr>
                          <w:t xml:space="preserve"> </w:t>
                        </w:r>
                        <w:r>
                          <w:rPr>
                            <w:sz w:val="18"/>
                          </w:rPr>
                          <w:t>APE</w:t>
                        </w:r>
                        <w:r>
                          <w:rPr>
                            <w:spacing w:val="-2"/>
                            <w:sz w:val="18"/>
                          </w:rPr>
                          <w:t xml:space="preserve"> .................................................................................</w:t>
                        </w:r>
                      </w:p>
                      <w:p w14:paraId="2F31F666" w14:textId="77777777" w:rsidR="00930ED1" w:rsidRDefault="00906C0B">
                        <w:pPr>
                          <w:spacing w:before="4"/>
                          <w:ind w:left="391"/>
                          <w:rPr>
                            <w:sz w:val="18"/>
                          </w:rPr>
                        </w:pPr>
                        <w:r>
                          <w:rPr>
                            <w:sz w:val="18"/>
                          </w:rPr>
                          <w:t>Numéro</w:t>
                        </w:r>
                        <w:r>
                          <w:rPr>
                            <w:spacing w:val="16"/>
                            <w:sz w:val="18"/>
                          </w:rPr>
                          <w:t xml:space="preserve"> </w:t>
                        </w:r>
                        <w:r>
                          <w:rPr>
                            <w:sz w:val="18"/>
                          </w:rPr>
                          <w:t>de</w:t>
                        </w:r>
                        <w:r>
                          <w:rPr>
                            <w:spacing w:val="14"/>
                            <w:sz w:val="18"/>
                          </w:rPr>
                          <w:t xml:space="preserve"> </w:t>
                        </w:r>
                        <w:r>
                          <w:rPr>
                            <w:sz w:val="18"/>
                          </w:rPr>
                          <w:t>TVA</w:t>
                        </w:r>
                        <w:r>
                          <w:rPr>
                            <w:spacing w:val="11"/>
                            <w:sz w:val="18"/>
                          </w:rPr>
                          <w:t xml:space="preserve"> </w:t>
                        </w:r>
                        <w:r>
                          <w:rPr>
                            <w:sz w:val="18"/>
                          </w:rPr>
                          <w:t>intracommunautaire</w:t>
                        </w:r>
                        <w:r>
                          <w:rPr>
                            <w:spacing w:val="13"/>
                            <w:sz w:val="18"/>
                          </w:rPr>
                          <w:t xml:space="preserve"> </w:t>
                        </w:r>
                        <w:r>
                          <w:rPr>
                            <w:spacing w:val="-2"/>
                            <w:sz w:val="18"/>
                          </w:rPr>
                          <w:t>....................................................................................................................................</w:t>
                        </w:r>
                      </w:p>
                      <w:p w14:paraId="2AC67CB3" w14:textId="77777777" w:rsidR="00930ED1" w:rsidRDefault="00906C0B">
                        <w:pPr>
                          <w:spacing w:before="125"/>
                          <w:ind w:left="391"/>
                        </w:pPr>
                        <w:r>
                          <w:t>S’engage,</w:t>
                        </w:r>
                        <w:r>
                          <w:rPr>
                            <w:spacing w:val="-2"/>
                          </w:rPr>
                          <w:t xml:space="preserve"> </w:t>
                        </w:r>
                        <w:r>
                          <w:t>au</w:t>
                        </w:r>
                        <w:r>
                          <w:rPr>
                            <w:spacing w:val="-2"/>
                          </w:rPr>
                          <w:t xml:space="preserve"> </w:t>
                        </w:r>
                        <w:r>
                          <w:t>nom</w:t>
                        </w:r>
                        <w:r>
                          <w:rPr>
                            <w:spacing w:val="-6"/>
                          </w:rPr>
                          <w:t xml:space="preserve"> </w:t>
                        </w:r>
                        <w:r>
                          <w:t>des</w:t>
                        </w:r>
                        <w:r>
                          <w:rPr>
                            <w:spacing w:val="-1"/>
                          </w:rPr>
                          <w:t xml:space="preserve"> </w:t>
                        </w:r>
                        <w:r>
                          <w:t>membres</w:t>
                        </w:r>
                        <w:r>
                          <w:rPr>
                            <w:spacing w:val="-2"/>
                          </w:rPr>
                          <w:t xml:space="preserve"> </w:t>
                        </w:r>
                        <w:r>
                          <w:t>du</w:t>
                        </w:r>
                        <w:r>
                          <w:rPr>
                            <w:spacing w:val="-2"/>
                          </w:rPr>
                          <w:t xml:space="preserve"> </w:t>
                        </w:r>
                        <w:r>
                          <w:t>groupement</w:t>
                        </w:r>
                        <w:r>
                          <w:rPr>
                            <w:vertAlign w:val="superscript"/>
                          </w:rPr>
                          <w:t>1</w:t>
                        </w:r>
                        <w:r>
                          <w:t>,</w:t>
                        </w:r>
                        <w:r>
                          <w:rPr>
                            <w:spacing w:val="-1"/>
                          </w:rPr>
                          <w:t xml:space="preserve"> </w:t>
                        </w:r>
                        <w:r>
                          <w:t>sur</w:t>
                        </w:r>
                        <w:r>
                          <w:rPr>
                            <w:spacing w:val="-1"/>
                          </w:rPr>
                          <w:t xml:space="preserve"> </w:t>
                        </w:r>
                        <w:r>
                          <w:t>la</w:t>
                        </w:r>
                        <w:r>
                          <w:rPr>
                            <w:spacing w:val="-2"/>
                          </w:rPr>
                          <w:t xml:space="preserve"> </w:t>
                        </w:r>
                        <w:r>
                          <w:t>base</w:t>
                        </w:r>
                        <w:r>
                          <w:rPr>
                            <w:spacing w:val="-2"/>
                          </w:rPr>
                          <w:t xml:space="preserve"> </w:t>
                        </w:r>
                        <w:r>
                          <w:t>de</w:t>
                        </w:r>
                        <w:r>
                          <w:rPr>
                            <w:spacing w:val="-1"/>
                          </w:rPr>
                          <w:t xml:space="preserve"> </w:t>
                        </w:r>
                        <w:r>
                          <w:t>l’offre</w:t>
                        </w:r>
                        <w:r>
                          <w:rPr>
                            <w:spacing w:val="-2"/>
                          </w:rPr>
                          <w:t xml:space="preserve"> </w:t>
                        </w:r>
                        <w:r>
                          <w:t>du</w:t>
                        </w:r>
                        <w:r>
                          <w:rPr>
                            <w:spacing w:val="-2"/>
                          </w:rPr>
                          <w:t xml:space="preserve"> groupement,</w:t>
                        </w:r>
                      </w:p>
                    </w:txbxContent>
                  </v:textbox>
                </v:shape>
                <w10:wrap type="topAndBottom" anchorx="page"/>
              </v:group>
            </w:pict>
          </mc:Fallback>
        </mc:AlternateContent>
      </w:r>
    </w:p>
    <w:p w14:paraId="2C6431A5" w14:textId="77777777" w:rsidR="00930ED1" w:rsidRPr="000A6C93" w:rsidRDefault="00930ED1">
      <w:pPr>
        <w:pStyle w:val="Corpsdetexte"/>
        <w:rPr>
          <w:sz w:val="24"/>
        </w:rPr>
      </w:pPr>
    </w:p>
    <w:p w14:paraId="1AD1544F" w14:textId="77777777" w:rsidR="00930ED1" w:rsidRPr="000A6C93" w:rsidRDefault="00930ED1">
      <w:pPr>
        <w:pStyle w:val="Corpsdetexte"/>
        <w:spacing w:before="5"/>
        <w:rPr>
          <w:sz w:val="19"/>
        </w:rPr>
      </w:pPr>
    </w:p>
    <w:p w14:paraId="6B9C0FDC" w14:textId="77777777" w:rsidR="00930ED1" w:rsidRPr="000A6C93" w:rsidRDefault="00906C0B">
      <w:pPr>
        <w:pStyle w:val="Corpsdetexte"/>
        <w:ind w:left="1102"/>
      </w:pPr>
      <w:proofErr w:type="gramStart"/>
      <w:r w:rsidRPr="000A6C93">
        <w:t>à</w:t>
      </w:r>
      <w:proofErr w:type="gramEnd"/>
      <w:r w:rsidRPr="000A6C93">
        <w:t xml:space="preserve"> exécuter, sans réserve, les prestations demandées</w:t>
      </w:r>
      <w:r w:rsidRPr="000A6C93">
        <w:rPr>
          <w:spacing w:val="5"/>
        </w:rPr>
        <w:t xml:space="preserve"> </w:t>
      </w:r>
      <w:r w:rsidRPr="000A6C93">
        <w:t>dans les conditions définies ci-après</w:t>
      </w:r>
      <w:r w:rsidRPr="000A6C93">
        <w:rPr>
          <w:spacing w:val="1"/>
        </w:rPr>
        <w:t xml:space="preserve"> </w:t>
      </w:r>
      <w:r w:rsidRPr="000A6C93">
        <w:rPr>
          <w:spacing w:val="-10"/>
        </w:rPr>
        <w:t>;</w:t>
      </w:r>
    </w:p>
    <w:p w14:paraId="5D19531C" w14:textId="77777777" w:rsidR="00930ED1" w:rsidRPr="000A6C93" w:rsidRDefault="00930ED1">
      <w:pPr>
        <w:pStyle w:val="Corpsdetexte"/>
        <w:rPr>
          <w:sz w:val="20"/>
        </w:rPr>
      </w:pPr>
    </w:p>
    <w:p w14:paraId="2F9635DC" w14:textId="77777777" w:rsidR="00930ED1" w:rsidRPr="000A6C93" w:rsidRDefault="00930ED1">
      <w:pPr>
        <w:pStyle w:val="Corpsdetexte"/>
        <w:rPr>
          <w:sz w:val="20"/>
        </w:rPr>
      </w:pPr>
    </w:p>
    <w:p w14:paraId="309D06D9" w14:textId="77777777" w:rsidR="00930ED1" w:rsidRPr="000A6C93" w:rsidRDefault="00930ED1">
      <w:pPr>
        <w:pStyle w:val="Corpsdetexte"/>
        <w:rPr>
          <w:sz w:val="20"/>
        </w:rPr>
      </w:pPr>
    </w:p>
    <w:p w14:paraId="131C8914" w14:textId="75EDB0B1" w:rsidR="00930ED1" w:rsidRPr="000A6C93" w:rsidRDefault="00464C76">
      <w:pPr>
        <w:pStyle w:val="Corpsdetexte"/>
        <w:spacing w:before="1"/>
      </w:pPr>
      <w:r>
        <w:rPr>
          <w:noProof/>
        </w:rPr>
        <mc:AlternateContent>
          <mc:Choice Requires="wps">
            <w:drawing>
              <wp:anchor distT="0" distB="0" distL="0" distR="0" simplePos="0" relativeHeight="487591936" behindDoc="1" locked="0" layoutInCell="1" allowOverlap="1" wp14:anchorId="716E7328" wp14:editId="569D91C2">
                <wp:simplePos x="0" y="0"/>
                <wp:positionH relativeFrom="page">
                  <wp:posOffset>901065</wp:posOffset>
                </wp:positionH>
                <wp:positionV relativeFrom="paragraph">
                  <wp:posOffset>176530</wp:posOffset>
                </wp:positionV>
                <wp:extent cx="1828800" cy="7620"/>
                <wp:effectExtent l="0" t="0" r="0" b="0"/>
                <wp:wrapTopAndBottom/>
                <wp:docPr id="50"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040A3" id="docshape22" o:spid="_x0000_s1026" style="position:absolute;margin-left:70.95pt;margin-top:13.9pt;width:2in;height:.6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" fillcolor="black" stroked="f">
                <w10:wrap type="topAndBottom" anchorx="page"/>
              </v:rect>
            </w:pict>
          </mc:Fallback>
        </mc:AlternateContent>
      </w:r>
    </w:p>
    <w:p w14:paraId="48C37A5D" w14:textId="77777777" w:rsidR="00930ED1" w:rsidRPr="000A6C93" w:rsidRDefault="00906C0B">
      <w:pPr>
        <w:spacing w:before="100" w:line="247" w:lineRule="auto"/>
        <w:ind w:left="818" w:right="1178"/>
        <w:rPr>
          <w:sz w:val="16"/>
        </w:rPr>
      </w:pPr>
      <w:r w:rsidRPr="000A6C93">
        <w:rPr>
          <w:sz w:val="16"/>
          <w:vertAlign w:val="superscript"/>
        </w:rPr>
        <w:t>1</w:t>
      </w:r>
      <w:r w:rsidRPr="000A6C93">
        <w:rPr>
          <w:sz w:val="16"/>
        </w:rPr>
        <w:t xml:space="preserve"> L'annexe</w:t>
      </w:r>
      <w:r w:rsidRPr="000A6C93">
        <w:rPr>
          <w:spacing w:val="-2"/>
          <w:sz w:val="16"/>
        </w:rPr>
        <w:t xml:space="preserve"> </w:t>
      </w:r>
      <w:r w:rsidRPr="000A6C93">
        <w:rPr>
          <w:sz w:val="16"/>
        </w:rPr>
        <w:t>relative</w:t>
      </w:r>
      <w:r w:rsidRPr="000A6C93">
        <w:rPr>
          <w:spacing w:val="-2"/>
          <w:sz w:val="16"/>
        </w:rPr>
        <w:t xml:space="preserve"> </w:t>
      </w:r>
      <w:r w:rsidRPr="000A6C93">
        <w:rPr>
          <w:sz w:val="16"/>
        </w:rPr>
        <w:t>à la désignation des co-traitants est à dupliquer</w:t>
      </w:r>
      <w:r w:rsidRPr="000A6C93">
        <w:rPr>
          <w:spacing w:val="-1"/>
          <w:sz w:val="16"/>
        </w:rPr>
        <w:t xml:space="preserve"> </w:t>
      </w:r>
      <w:r w:rsidRPr="000A6C93">
        <w:rPr>
          <w:sz w:val="16"/>
        </w:rPr>
        <w:t>en autant d'exemplaires que</w:t>
      </w:r>
      <w:r w:rsidRPr="000A6C93">
        <w:rPr>
          <w:spacing w:val="-2"/>
          <w:sz w:val="16"/>
        </w:rPr>
        <w:t xml:space="preserve"> </w:t>
      </w:r>
      <w:r w:rsidRPr="000A6C93">
        <w:rPr>
          <w:sz w:val="16"/>
        </w:rPr>
        <w:t>nécessaire. Elle</w:t>
      </w:r>
      <w:r w:rsidRPr="000A6C93">
        <w:rPr>
          <w:spacing w:val="-2"/>
          <w:sz w:val="16"/>
        </w:rPr>
        <w:t xml:space="preserve"> </w:t>
      </w:r>
      <w:r w:rsidRPr="000A6C93">
        <w:rPr>
          <w:sz w:val="16"/>
        </w:rPr>
        <w:t>est recommandée</w:t>
      </w:r>
      <w:r w:rsidRPr="000A6C93">
        <w:rPr>
          <w:spacing w:val="-2"/>
          <w:sz w:val="16"/>
        </w:rPr>
        <w:t xml:space="preserve"> </w:t>
      </w:r>
      <w:r w:rsidRPr="000A6C93">
        <w:rPr>
          <w:sz w:val="16"/>
        </w:rPr>
        <w:t>dans le</w:t>
      </w:r>
      <w:r w:rsidRPr="000A6C93">
        <w:rPr>
          <w:spacing w:val="-2"/>
          <w:sz w:val="16"/>
        </w:rPr>
        <w:t xml:space="preserve"> </w:t>
      </w:r>
      <w:r w:rsidRPr="000A6C93">
        <w:rPr>
          <w:sz w:val="16"/>
        </w:rPr>
        <w:t>cas</w:t>
      </w:r>
      <w:r w:rsidRPr="000A6C93">
        <w:rPr>
          <w:spacing w:val="40"/>
          <w:sz w:val="16"/>
        </w:rPr>
        <w:t xml:space="preserve"> </w:t>
      </w:r>
      <w:r w:rsidRPr="000A6C93">
        <w:rPr>
          <w:sz w:val="16"/>
        </w:rPr>
        <w:t>d'un groupement conjoint.</w:t>
      </w:r>
    </w:p>
    <w:p w14:paraId="0E3A212C" w14:textId="77777777" w:rsidR="00930ED1" w:rsidRPr="000A6C93" w:rsidRDefault="00930ED1">
      <w:pPr>
        <w:spacing w:line="247" w:lineRule="auto"/>
        <w:rPr>
          <w:sz w:val="16"/>
        </w:rPr>
        <w:sectPr w:rsidR="00930ED1" w:rsidRPr="000A6C93">
          <w:pgSz w:w="11910" w:h="16850"/>
          <w:pgMar w:top="1540" w:right="260" w:bottom="1080" w:left="600" w:header="864" w:footer="900" w:gutter="0"/>
          <w:cols w:space="720"/>
        </w:sectPr>
      </w:pPr>
    </w:p>
    <w:p w14:paraId="6717513A" w14:textId="77777777" w:rsidR="00930ED1" w:rsidRPr="000A6C93" w:rsidRDefault="00906C0B">
      <w:pPr>
        <w:pStyle w:val="Corpsdetexte"/>
        <w:spacing w:before="92" w:line="247" w:lineRule="auto"/>
        <w:ind w:left="818" w:right="1162" w:firstLine="283"/>
        <w:jc w:val="both"/>
      </w:pPr>
      <w:r w:rsidRPr="000A6C93">
        <w:lastRenderedPageBreak/>
        <w:t xml:space="preserve">L’offre ainsi présentée n’est valable toutefois que si la décision d’attribution intervient dans un délai de 120 jours à compter de la date limite de réception des offres fixée par le règlement de la </w:t>
      </w:r>
      <w:r w:rsidRPr="000A6C93">
        <w:rPr>
          <w:spacing w:val="-2"/>
        </w:rPr>
        <w:t>consultation.</w:t>
      </w:r>
    </w:p>
    <w:p w14:paraId="0493F969" w14:textId="77777777" w:rsidR="00930ED1" w:rsidRPr="000A6C93" w:rsidRDefault="00930ED1">
      <w:pPr>
        <w:pStyle w:val="Corpsdetexte"/>
        <w:rPr>
          <w:sz w:val="21"/>
        </w:rPr>
      </w:pPr>
    </w:p>
    <w:p w14:paraId="3BD3F4BB" w14:textId="77777777" w:rsidR="00930ED1" w:rsidRPr="00A60B03" w:rsidRDefault="00906C0B" w:rsidP="00A60B03">
      <w:pPr>
        <w:pStyle w:val="Titre2"/>
      </w:pPr>
      <w:r w:rsidRPr="00A60B03">
        <w:t>Article 2 : Offre de prix</w:t>
      </w:r>
    </w:p>
    <w:p w14:paraId="4D607DA1" w14:textId="77777777" w:rsidR="00930ED1" w:rsidRPr="000A6C93" w:rsidRDefault="00906C0B">
      <w:pPr>
        <w:pStyle w:val="Corpsdetexte"/>
        <w:spacing w:before="60" w:line="244" w:lineRule="auto"/>
        <w:ind w:left="818" w:right="1162" w:firstLine="283"/>
        <w:jc w:val="both"/>
      </w:pPr>
      <w:r w:rsidRPr="000A6C93">
        <w:t xml:space="preserve">L’offre est réputée établie sur la base des conditions économiques en vigueur au mois Mo fixé au </w:t>
      </w:r>
      <w:proofErr w:type="gramStart"/>
      <w:r w:rsidRPr="000A6C93">
        <w:rPr>
          <w:spacing w:val="-2"/>
        </w:rPr>
        <w:t>C.C.A.P..</w:t>
      </w:r>
      <w:proofErr w:type="gramEnd"/>
    </w:p>
    <w:p w14:paraId="09C05F36" w14:textId="77777777" w:rsidR="00930ED1" w:rsidRPr="000A6C93" w:rsidRDefault="00906C0B">
      <w:pPr>
        <w:pStyle w:val="Corpsdetexte"/>
        <w:spacing w:before="2" w:line="244" w:lineRule="auto"/>
        <w:ind w:left="818" w:right="1161" w:firstLine="283"/>
        <w:jc w:val="both"/>
      </w:pPr>
      <w:r w:rsidRPr="000A6C93">
        <w:t>Elle résulte de l’appréciation de la complexité de l’opération et comprend les éléments de mission de maîtrise d’</w:t>
      </w:r>
      <w:proofErr w:type="spellStart"/>
      <w:r w:rsidRPr="000A6C93">
        <w:t>oeuvre</w:t>
      </w:r>
      <w:proofErr w:type="spellEnd"/>
      <w:r w:rsidRPr="000A6C93">
        <w:t xml:space="preserve"> définis au C.C.A.P.</w:t>
      </w:r>
    </w:p>
    <w:p w14:paraId="3411464D" w14:textId="77777777" w:rsidR="00930ED1" w:rsidRPr="000A6C93" w:rsidRDefault="00930ED1">
      <w:pPr>
        <w:pStyle w:val="Corpsdetexte"/>
        <w:spacing w:before="8"/>
      </w:pPr>
    </w:p>
    <w:p w14:paraId="15C2CDD8" w14:textId="77777777" w:rsidR="00930ED1" w:rsidRPr="000A6C93" w:rsidRDefault="00906C0B">
      <w:pPr>
        <w:pStyle w:val="Corpsdetexte"/>
        <w:ind w:left="1102"/>
      </w:pPr>
      <w:r w:rsidRPr="000A6C93">
        <w:t>Le forfait</w:t>
      </w:r>
      <w:r w:rsidRPr="000A6C93">
        <w:rPr>
          <w:spacing w:val="56"/>
        </w:rPr>
        <w:t xml:space="preserve"> </w:t>
      </w:r>
      <w:r w:rsidRPr="000A6C93">
        <w:t>de la rémunération</w:t>
      </w:r>
      <w:r w:rsidRPr="000A6C93">
        <w:rPr>
          <w:spacing w:val="2"/>
        </w:rPr>
        <w:t xml:space="preserve"> </w:t>
      </w:r>
      <w:r w:rsidRPr="000A6C93">
        <w:t>(offre de base)</w:t>
      </w:r>
      <w:r w:rsidRPr="000A6C93">
        <w:rPr>
          <w:spacing w:val="2"/>
        </w:rPr>
        <w:t xml:space="preserve"> </w:t>
      </w:r>
      <w:r w:rsidRPr="000A6C93">
        <w:t>est</w:t>
      </w:r>
      <w:r w:rsidRPr="000A6C93">
        <w:rPr>
          <w:spacing w:val="1"/>
        </w:rPr>
        <w:t xml:space="preserve"> </w:t>
      </w:r>
      <w:r w:rsidRPr="000A6C93">
        <w:t>calculé sur la base suivante</w:t>
      </w:r>
      <w:r w:rsidRPr="000A6C93">
        <w:rPr>
          <w:spacing w:val="5"/>
        </w:rPr>
        <w:t xml:space="preserve"> </w:t>
      </w:r>
      <w:r w:rsidRPr="000A6C93">
        <w:rPr>
          <w:spacing w:val="-10"/>
        </w:rPr>
        <w:t>:</w:t>
      </w:r>
    </w:p>
    <w:p w14:paraId="6D5F9116" w14:textId="77777777" w:rsidR="00930ED1" w:rsidRPr="000A6C93" w:rsidRDefault="00930ED1">
      <w:pPr>
        <w:pStyle w:val="Corpsdetexte"/>
        <w:rPr>
          <w:sz w:val="23"/>
        </w:rPr>
      </w:pPr>
    </w:p>
    <w:tbl>
      <w:tblPr>
        <w:tblStyle w:val="TableNormal"/>
        <w:tblW w:w="0" w:type="auto"/>
        <w:tblInd w:w="965" w:type="dxa"/>
        <w:tblLayout w:type="fixed"/>
        <w:tblLook w:val="01E0" w:firstRow="1" w:lastRow="1" w:firstColumn="1" w:lastColumn="1" w:noHBand="0" w:noVBand="0"/>
      </w:tblPr>
      <w:tblGrid>
        <w:gridCol w:w="4682"/>
        <w:gridCol w:w="1340"/>
        <w:gridCol w:w="2011"/>
        <w:gridCol w:w="754"/>
      </w:tblGrid>
      <w:tr w:rsidR="000A6C93" w:rsidRPr="000A6C93" w14:paraId="5C1C7D1D" w14:textId="77777777">
        <w:trPr>
          <w:trHeight w:val="237"/>
        </w:trPr>
        <w:tc>
          <w:tcPr>
            <w:tcW w:w="4682" w:type="dxa"/>
            <w:tcBorders>
              <w:top w:val="single" w:sz="6" w:space="0" w:color="000000"/>
              <w:left w:val="single" w:sz="4" w:space="0" w:color="000000"/>
            </w:tcBorders>
          </w:tcPr>
          <w:p w14:paraId="064DECFC" w14:textId="77777777" w:rsidR="00930ED1" w:rsidRPr="000A6C93" w:rsidRDefault="00906C0B">
            <w:pPr>
              <w:pStyle w:val="TableParagraph"/>
              <w:spacing w:line="217" w:lineRule="exact"/>
              <w:ind w:left="69"/>
              <w:rPr>
                <w:i/>
                <w:sz w:val="20"/>
              </w:rPr>
            </w:pPr>
            <w:r w:rsidRPr="000A6C93">
              <w:rPr>
                <w:i/>
                <w:sz w:val="20"/>
              </w:rPr>
              <w:t>Taux</w:t>
            </w:r>
            <w:r w:rsidRPr="000A6C93">
              <w:rPr>
                <w:i/>
                <w:spacing w:val="-5"/>
                <w:sz w:val="20"/>
              </w:rPr>
              <w:t xml:space="preserve"> </w:t>
            </w:r>
            <w:r w:rsidRPr="000A6C93">
              <w:rPr>
                <w:i/>
                <w:sz w:val="20"/>
              </w:rPr>
              <w:t>de</w:t>
            </w:r>
            <w:r w:rsidRPr="000A6C93">
              <w:rPr>
                <w:i/>
                <w:spacing w:val="-5"/>
                <w:sz w:val="20"/>
              </w:rPr>
              <w:t xml:space="preserve"> </w:t>
            </w:r>
            <w:r w:rsidRPr="000A6C93">
              <w:rPr>
                <w:i/>
                <w:sz w:val="20"/>
              </w:rPr>
              <w:t>rémunération</w:t>
            </w:r>
            <w:r w:rsidRPr="000A6C93">
              <w:rPr>
                <w:i/>
                <w:spacing w:val="-3"/>
                <w:sz w:val="20"/>
              </w:rPr>
              <w:t xml:space="preserve"> </w:t>
            </w:r>
            <w:r w:rsidRPr="000A6C93">
              <w:rPr>
                <w:i/>
                <w:spacing w:val="-10"/>
                <w:sz w:val="20"/>
              </w:rPr>
              <w:t>t</w:t>
            </w:r>
          </w:p>
        </w:tc>
        <w:tc>
          <w:tcPr>
            <w:tcW w:w="1340" w:type="dxa"/>
            <w:tcBorders>
              <w:top w:val="single" w:sz="6" w:space="0" w:color="000000"/>
            </w:tcBorders>
          </w:tcPr>
          <w:p w14:paraId="768939EA" w14:textId="77777777" w:rsidR="00930ED1" w:rsidRPr="000A6C93" w:rsidRDefault="00906C0B">
            <w:pPr>
              <w:pStyle w:val="TableParagraph"/>
              <w:spacing w:line="217" w:lineRule="exact"/>
              <w:ind w:right="163"/>
              <w:jc w:val="right"/>
              <w:rPr>
                <w:sz w:val="20"/>
              </w:rPr>
            </w:pPr>
            <w:r w:rsidRPr="000A6C93">
              <w:rPr>
                <w:w w:val="99"/>
                <w:sz w:val="20"/>
              </w:rPr>
              <w:t>=</w:t>
            </w:r>
          </w:p>
        </w:tc>
        <w:tc>
          <w:tcPr>
            <w:tcW w:w="2011" w:type="dxa"/>
            <w:tcBorders>
              <w:top w:val="single" w:sz="6" w:space="0" w:color="000000"/>
            </w:tcBorders>
          </w:tcPr>
          <w:p w14:paraId="097FB2F5" w14:textId="77777777" w:rsidR="00930ED1" w:rsidRPr="000A6C93" w:rsidRDefault="00906C0B">
            <w:pPr>
              <w:pStyle w:val="TableParagraph"/>
              <w:spacing w:line="217" w:lineRule="exact"/>
              <w:ind w:left="38"/>
              <w:jc w:val="center"/>
              <w:rPr>
                <w:sz w:val="20"/>
              </w:rPr>
            </w:pPr>
            <w:r w:rsidRPr="000A6C93">
              <w:rPr>
                <w:w w:val="99"/>
                <w:sz w:val="20"/>
              </w:rPr>
              <w:t>%</w:t>
            </w:r>
          </w:p>
        </w:tc>
        <w:tc>
          <w:tcPr>
            <w:tcW w:w="754" w:type="dxa"/>
            <w:tcBorders>
              <w:top w:val="single" w:sz="6" w:space="0" w:color="000000"/>
              <w:right w:val="single" w:sz="4" w:space="0" w:color="000000"/>
            </w:tcBorders>
          </w:tcPr>
          <w:p w14:paraId="030118AE" w14:textId="77777777" w:rsidR="00930ED1" w:rsidRPr="000A6C93" w:rsidRDefault="00906C0B">
            <w:pPr>
              <w:pStyle w:val="TableParagraph"/>
              <w:spacing w:line="217" w:lineRule="exact"/>
              <w:ind w:left="57"/>
              <w:jc w:val="center"/>
              <w:rPr>
                <w:i/>
                <w:sz w:val="20"/>
              </w:rPr>
            </w:pPr>
            <w:r w:rsidRPr="000A6C93">
              <w:rPr>
                <w:i/>
                <w:w w:val="99"/>
                <w:sz w:val="20"/>
              </w:rPr>
              <w:t>%</w:t>
            </w:r>
          </w:p>
        </w:tc>
      </w:tr>
      <w:tr w:rsidR="000A6C93" w:rsidRPr="000A6C93" w14:paraId="60872F28" w14:textId="77777777">
        <w:trPr>
          <w:trHeight w:val="237"/>
        </w:trPr>
        <w:tc>
          <w:tcPr>
            <w:tcW w:w="4682" w:type="dxa"/>
            <w:tcBorders>
              <w:left w:val="single" w:sz="4" w:space="0" w:color="000000"/>
            </w:tcBorders>
          </w:tcPr>
          <w:p w14:paraId="4BF89A54" w14:textId="77777777" w:rsidR="00930ED1" w:rsidRPr="000A6C93" w:rsidRDefault="00906C0B">
            <w:pPr>
              <w:pStyle w:val="TableParagraph"/>
              <w:spacing w:line="217" w:lineRule="exact"/>
              <w:ind w:left="69"/>
              <w:rPr>
                <w:b/>
                <w:i/>
                <w:sz w:val="20"/>
              </w:rPr>
            </w:pPr>
            <w:r w:rsidRPr="000A6C93">
              <w:rPr>
                <w:i/>
                <w:sz w:val="20"/>
              </w:rPr>
              <w:t>Coût</w:t>
            </w:r>
            <w:r w:rsidRPr="000A6C93">
              <w:rPr>
                <w:i/>
                <w:spacing w:val="-5"/>
                <w:sz w:val="20"/>
              </w:rPr>
              <w:t xml:space="preserve"> </w:t>
            </w:r>
            <w:r w:rsidRPr="000A6C93">
              <w:rPr>
                <w:i/>
                <w:sz w:val="20"/>
              </w:rPr>
              <w:t>prévisionnel</w:t>
            </w:r>
            <w:r w:rsidRPr="000A6C93">
              <w:rPr>
                <w:i/>
                <w:spacing w:val="-5"/>
                <w:sz w:val="20"/>
              </w:rPr>
              <w:t xml:space="preserve"> </w:t>
            </w:r>
            <w:r w:rsidRPr="000A6C93">
              <w:rPr>
                <w:i/>
                <w:sz w:val="20"/>
              </w:rPr>
              <w:t>des</w:t>
            </w:r>
            <w:r w:rsidRPr="000A6C93">
              <w:rPr>
                <w:i/>
                <w:spacing w:val="-5"/>
                <w:sz w:val="20"/>
              </w:rPr>
              <w:t xml:space="preserve"> </w:t>
            </w:r>
            <w:r w:rsidRPr="000A6C93">
              <w:rPr>
                <w:i/>
                <w:sz w:val="20"/>
              </w:rPr>
              <w:t>travaux</w:t>
            </w:r>
            <w:r w:rsidRPr="000A6C93">
              <w:rPr>
                <w:i/>
                <w:spacing w:val="-4"/>
                <w:sz w:val="20"/>
              </w:rPr>
              <w:t xml:space="preserve"> </w:t>
            </w:r>
            <w:r w:rsidRPr="000A6C93">
              <w:rPr>
                <w:i/>
                <w:sz w:val="20"/>
              </w:rPr>
              <w:t xml:space="preserve">Co </w:t>
            </w:r>
            <w:r w:rsidRPr="000A6C93">
              <w:rPr>
                <w:b/>
                <w:i/>
                <w:sz w:val="20"/>
              </w:rPr>
              <w:t>sans</w:t>
            </w:r>
            <w:r w:rsidRPr="000A6C93">
              <w:rPr>
                <w:b/>
                <w:i/>
                <w:spacing w:val="-5"/>
                <w:sz w:val="20"/>
              </w:rPr>
              <w:t xml:space="preserve"> OPC</w:t>
            </w:r>
          </w:p>
        </w:tc>
        <w:tc>
          <w:tcPr>
            <w:tcW w:w="1340" w:type="dxa"/>
          </w:tcPr>
          <w:p w14:paraId="1B455C5D" w14:textId="77777777" w:rsidR="00930ED1" w:rsidRPr="000A6C93" w:rsidRDefault="00906C0B">
            <w:pPr>
              <w:pStyle w:val="TableParagraph"/>
              <w:spacing w:line="218" w:lineRule="exact"/>
              <w:ind w:right="163"/>
              <w:jc w:val="right"/>
              <w:rPr>
                <w:sz w:val="20"/>
              </w:rPr>
            </w:pPr>
            <w:r w:rsidRPr="000A6C93">
              <w:rPr>
                <w:w w:val="99"/>
                <w:sz w:val="20"/>
              </w:rPr>
              <w:t>=</w:t>
            </w:r>
          </w:p>
        </w:tc>
        <w:tc>
          <w:tcPr>
            <w:tcW w:w="2011" w:type="dxa"/>
          </w:tcPr>
          <w:p w14:paraId="4EF51913" w14:textId="4D78A8C1" w:rsidR="00930ED1" w:rsidRPr="000A6C93" w:rsidRDefault="00906C0B">
            <w:pPr>
              <w:pStyle w:val="TableParagraph"/>
              <w:spacing w:line="217" w:lineRule="exact"/>
              <w:ind w:left="162" w:right="176"/>
              <w:jc w:val="center"/>
              <w:rPr>
                <w:b/>
                <w:sz w:val="20"/>
              </w:rPr>
            </w:pPr>
            <w:r w:rsidRPr="000A6C93">
              <w:rPr>
                <w:b/>
                <w:sz w:val="20"/>
              </w:rPr>
              <w:t>*</w:t>
            </w:r>
            <w:r w:rsidR="00A61A9D">
              <w:rPr>
                <w:b/>
                <w:spacing w:val="-2"/>
                <w:sz w:val="20"/>
              </w:rPr>
              <w:t>4</w:t>
            </w:r>
            <w:r w:rsidR="000F0916">
              <w:rPr>
                <w:b/>
                <w:spacing w:val="-2"/>
                <w:sz w:val="20"/>
              </w:rPr>
              <w:t>35</w:t>
            </w:r>
            <w:r w:rsidR="00CD285B">
              <w:rPr>
                <w:b/>
                <w:spacing w:val="-2"/>
                <w:sz w:val="20"/>
              </w:rPr>
              <w:t xml:space="preserve"> 000</w:t>
            </w:r>
            <w:r w:rsidRPr="000A6C93">
              <w:rPr>
                <w:b/>
                <w:spacing w:val="-4"/>
                <w:sz w:val="20"/>
              </w:rPr>
              <w:t>*</w:t>
            </w:r>
          </w:p>
        </w:tc>
        <w:tc>
          <w:tcPr>
            <w:tcW w:w="754" w:type="dxa"/>
            <w:tcBorders>
              <w:right w:val="single" w:sz="4" w:space="0" w:color="000000"/>
            </w:tcBorders>
          </w:tcPr>
          <w:p w14:paraId="2BCFDE12" w14:textId="77777777" w:rsidR="00930ED1" w:rsidRPr="000A6C93" w:rsidRDefault="00906C0B">
            <w:pPr>
              <w:pStyle w:val="TableParagraph"/>
              <w:spacing w:line="218" w:lineRule="exact"/>
              <w:ind w:left="185" w:right="128"/>
              <w:jc w:val="center"/>
              <w:rPr>
                <w:i/>
                <w:sz w:val="20"/>
              </w:rPr>
            </w:pPr>
            <w:r w:rsidRPr="000A6C93">
              <w:rPr>
                <w:i/>
                <w:sz w:val="20"/>
              </w:rPr>
              <w:t xml:space="preserve">€ </w:t>
            </w:r>
            <w:r w:rsidRPr="000A6C93">
              <w:rPr>
                <w:i/>
                <w:spacing w:val="-5"/>
                <w:sz w:val="20"/>
              </w:rPr>
              <w:t>HT</w:t>
            </w:r>
          </w:p>
        </w:tc>
      </w:tr>
      <w:tr w:rsidR="000A6C93" w:rsidRPr="000A6C93" w14:paraId="394597D4" w14:textId="77777777">
        <w:trPr>
          <w:trHeight w:val="235"/>
        </w:trPr>
        <w:tc>
          <w:tcPr>
            <w:tcW w:w="4682" w:type="dxa"/>
            <w:tcBorders>
              <w:left w:val="single" w:sz="4" w:space="0" w:color="000000"/>
            </w:tcBorders>
          </w:tcPr>
          <w:p w14:paraId="3D28EA79" w14:textId="77777777" w:rsidR="00930ED1" w:rsidRPr="000A6C93" w:rsidRDefault="00906C0B">
            <w:pPr>
              <w:pStyle w:val="TableParagraph"/>
              <w:spacing w:line="216" w:lineRule="exact"/>
              <w:ind w:left="69"/>
              <w:rPr>
                <w:i/>
                <w:sz w:val="20"/>
              </w:rPr>
            </w:pPr>
            <w:r w:rsidRPr="000A6C93">
              <w:rPr>
                <w:i/>
                <w:sz w:val="20"/>
              </w:rPr>
              <w:t>Forfait</w:t>
            </w:r>
            <w:r w:rsidRPr="000A6C93">
              <w:rPr>
                <w:i/>
                <w:spacing w:val="-5"/>
                <w:sz w:val="20"/>
              </w:rPr>
              <w:t xml:space="preserve"> </w:t>
            </w:r>
            <w:r w:rsidRPr="000A6C93">
              <w:rPr>
                <w:i/>
                <w:sz w:val="20"/>
              </w:rPr>
              <w:t>définitif</w:t>
            </w:r>
            <w:r w:rsidRPr="000A6C93">
              <w:rPr>
                <w:i/>
                <w:spacing w:val="-5"/>
                <w:sz w:val="20"/>
              </w:rPr>
              <w:t xml:space="preserve"> </w:t>
            </w:r>
            <w:r w:rsidRPr="000A6C93">
              <w:rPr>
                <w:i/>
                <w:sz w:val="20"/>
              </w:rPr>
              <w:t>de</w:t>
            </w:r>
            <w:r w:rsidRPr="000A6C93">
              <w:rPr>
                <w:i/>
                <w:spacing w:val="-4"/>
                <w:sz w:val="20"/>
              </w:rPr>
              <w:t xml:space="preserve"> </w:t>
            </w:r>
            <w:r w:rsidRPr="000A6C93">
              <w:rPr>
                <w:i/>
                <w:sz w:val="20"/>
              </w:rPr>
              <w:t>rémunération</w:t>
            </w:r>
            <w:r w:rsidRPr="000A6C93">
              <w:rPr>
                <w:i/>
                <w:spacing w:val="20"/>
                <w:sz w:val="20"/>
              </w:rPr>
              <w:t xml:space="preserve"> </w:t>
            </w:r>
            <w:r w:rsidRPr="000A6C93">
              <w:rPr>
                <w:i/>
                <w:sz w:val="20"/>
              </w:rPr>
              <w:t>Co</w:t>
            </w:r>
            <w:r w:rsidRPr="000A6C93">
              <w:rPr>
                <w:i/>
                <w:spacing w:val="-3"/>
                <w:sz w:val="20"/>
              </w:rPr>
              <w:t xml:space="preserve"> </w:t>
            </w:r>
            <w:r w:rsidRPr="000A6C93">
              <w:rPr>
                <w:i/>
                <w:sz w:val="20"/>
              </w:rPr>
              <w:t>x</w:t>
            </w:r>
            <w:r w:rsidRPr="000A6C93">
              <w:rPr>
                <w:i/>
                <w:spacing w:val="-3"/>
                <w:sz w:val="20"/>
              </w:rPr>
              <w:t xml:space="preserve"> </w:t>
            </w:r>
            <w:r w:rsidRPr="000A6C93">
              <w:rPr>
                <w:i/>
                <w:spacing w:val="-10"/>
                <w:sz w:val="20"/>
              </w:rPr>
              <w:t>t</w:t>
            </w:r>
          </w:p>
        </w:tc>
        <w:tc>
          <w:tcPr>
            <w:tcW w:w="1340" w:type="dxa"/>
          </w:tcPr>
          <w:p w14:paraId="65B7EEBC" w14:textId="77777777" w:rsidR="00930ED1" w:rsidRPr="000A6C93" w:rsidRDefault="00906C0B">
            <w:pPr>
              <w:pStyle w:val="TableParagraph"/>
              <w:spacing w:line="216" w:lineRule="exact"/>
              <w:ind w:right="163"/>
              <w:jc w:val="right"/>
              <w:rPr>
                <w:sz w:val="20"/>
              </w:rPr>
            </w:pPr>
            <w:r w:rsidRPr="000A6C93">
              <w:rPr>
                <w:w w:val="99"/>
                <w:sz w:val="20"/>
              </w:rPr>
              <w:t>=</w:t>
            </w:r>
          </w:p>
        </w:tc>
        <w:tc>
          <w:tcPr>
            <w:tcW w:w="2011" w:type="dxa"/>
          </w:tcPr>
          <w:p w14:paraId="5C4E86C6" w14:textId="77777777" w:rsidR="00930ED1" w:rsidRPr="000A6C93" w:rsidRDefault="00930ED1">
            <w:pPr>
              <w:pStyle w:val="TableParagraph"/>
              <w:rPr>
                <w:sz w:val="16"/>
              </w:rPr>
            </w:pPr>
          </w:p>
        </w:tc>
        <w:tc>
          <w:tcPr>
            <w:tcW w:w="754" w:type="dxa"/>
            <w:tcBorders>
              <w:right w:val="single" w:sz="4" w:space="0" w:color="000000"/>
            </w:tcBorders>
          </w:tcPr>
          <w:p w14:paraId="4B954A06" w14:textId="77777777" w:rsidR="00930ED1" w:rsidRPr="000A6C93" w:rsidRDefault="00906C0B">
            <w:pPr>
              <w:pStyle w:val="TableParagraph"/>
              <w:spacing w:line="216" w:lineRule="exact"/>
              <w:ind w:left="185" w:right="128"/>
              <w:jc w:val="center"/>
              <w:rPr>
                <w:i/>
                <w:sz w:val="20"/>
              </w:rPr>
            </w:pPr>
            <w:r w:rsidRPr="000A6C93">
              <w:rPr>
                <w:i/>
                <w:sz w:val="20"/>
              </w:rPr>
              <w:t xml:space="preserve">€ </w:t>
            </w:r>
            <w:r w:rsidRPr="000A6C93">
              <w:rPr>
                <w:i/>
                <w:spacing w:val="-5"/>
                <w:sz w:val="20"/>
              </w:rPr>
              <w:t>HT</w:t>
            </w:r>
          </w:p>
        </w:tc>
      </w:tr>
      <w:tr w:rsidR="000A6C93" w:rsidRPr="000A6C93" w14:paraId="73E1145B" w14:textId="77777777">
        <w:trPr>
          <w:trHeight w:val="235"/>
        </w:trPr>
        <w:tc>
          <w:tcPr>
            <w:tcW w:w="4682" w:type="dxa"/>
            <w:tcBorders>
              <w:left w:val="single" w:sz="4" w:space="0" w:color="000000"/>
            </w:tcBorders>
          </w:tcPr>
          <w:p w14:paraId="3DDE7D14" w14:textId="77777777" w:rsidR="00930ED1" w:rsidRPr="000A6C93" w:rsidRDefault="00906C0B">
            <w:pPr>
              <w:pStyle w:val="TableParagraph"/>
              <w:tabs>
                <w:tab w:val="left" w:leader="dot" w:pos="1384"/>
              </w:tabs>
              <w:spacing w:line="215" w:lineRule="exact"/>
              <w:ind w:left="211"/>
              <w:rPr>
                <w:i/>
                <w:sz w:val="20"/>
              </w:rPr>
            </w:pPr>
            <w:r w:rsidRPr="000A6C93">
              <w:rPr>
                <w:i/>
                <w:sz w:val="20"/>
              </w:rPr>
              <w:t>T.V.A.</w:t>
            </w:r>
            <w:r w:rsidRPr="000A6C93">
              <w:rPr>
                <w:i/>
                <w:spacing w:val="-5"/>
                <w:sz w:val="20"/>
              </w:rPr>
              <w:t xml:space="preserve"> </w:t>
            </w:r>
            <w:r w:rsidRPr="000A6C93">
              <w:rPr>
                <w:i/>
                <w:spacing w:val="-10"/>
                <w:sz w:val="20"/>
              </w:rPr>
              <w:t>(</w:t>
            </w:r>
            <w:r w:rsidRPr="000A6C93">
              <w:rPr>
                <w:i/>
                <w:sz w:val="20"/>
              </w:rPr>
              <w:tab/>
            </w:r>
            <w:r w:rsidRPr="000A6C93">
              <w:rPr>
                <w:i/>
                <w:spacing w:val="-5"/>
                <w:sz w:val="20"/>
              </w:rPr>
              <w:t>%)</w:t>
            </w:r>
          </w:p>
        </w:tc>
        <w:tc>
          <w:tcPr>
            <w:tcW w:w="1340" w:type="dxa"/>
          </w:tcPr>
          <w:p w14:paraId="1B7132AC" w14:textId="77777777" w:rsidR="00930ED1" w:rsidRPr="000A6C93" w:rsidRDefault="00906C0B">
            <w:pPr>
              <w:pStyle w:val="TableParagraph"/>
              <w:spacing w:line="215" w:lineRule="exact"/>
              <w:ind w:right="163"/>
              <w:jc w:val="right"/>
              <w:rPr>
                <w:sz w:val="20"/>
              </w:rPr>
            </w:pPr>
            <w:r w:rsidRPr="000A6C93">
              <w:rPr>
                <w:w w:val="99"/>
                <w:sz w:val="20"/>
              </w:rPr>
              <w:t>=</w:t>
            </w:r>
          </w:p>
        </w:tc>
        <w:tc>
          <w:tcPr>
            <w:tcW w:w="2011" w:type="dxa"/>
          </w:tcPr>
          <w:p w14:paraId="60B1B21F" w14:textId="77777777" w:rsidR="00930ED1" w:rsidRPr="000A6C93" w:rsidRDefault="00906C0B">
            <w:pPr>
              <w:pStyle w:val="TableParagraph"/>
              <w:spacing w:line="215" w:lineRule="exact"/>
              <w:ind w:left="162" w:right="176"/>
              <w:jc w:val="center"/>
              <w:rPr>
                <w:sz w:val="20"/>
              </w:rPr>
            </w:pPr>
            <w:r w:rsidRPr="000A6C93">
              <w:rPr>
                <w:spacing w:val="-2"/>
                <w:sz w:val="20"/>
              </w:rPr>
              <w:t>…………………….</w:t>
            </w:r>
          </w:p>
        </w:tc>
        <w:tc>
          <w:tcPr>
            <w:tcW w:w="754" w:type="dxa"/>
            <w:tcBorders>
              <w:right w:val="single" w:sz="4" w:space="0" w:color="000000"/>
            </w:tcBorders>
          </w:tcPr>
          <w:p w14:paraId="1C0B2D99" w14:textId="77777777" w:rsidR="00930ED1" w:rsidRPr="000A6C93" w:rsidRDefault="00906C0B">
            <w:pPr>
              <w:pStyle w:val="TableParagraph"/>
              <w:spacing w:line="215" w:lineRule="exact"/>
              <w:ind w:left="53"/>
              <w:jc w:val="center"/>
              <w:rPr>
                <w:i/>
                <w:sz w:val="20"/>
              </w:rPr>
            </w:pPr>
            <w:r w:rsidRPr="000A6C93">
              <w:rPr>
                <w:i/>
                <w:w w:val="99"/>
                <w:sz w:val="20"/>
              </w:rPr>
              <w:t>€</w:t>
            </w:r>
          </w:p>
        </w:tc>
      </w:tr>
      <w:tr w:rsidR="000A6C93" w:rsidRPr="000A6C93" w14:paraId="68FA8541" w14:textId="77777777">
        <w:trPr>
          <w:trHeight w:val="235"/>
        </w:trPr>
        <w:tc>
          <w:tcPr>
            <w:tcW w:w="4682" w:type="dxa"/>
            <w:tcBorders>
              <w:left w:val="single" w:sz="4" w:space="0" w:color="000000"/>
            </w:tcBorders>
          </w:tcPr>
          <w:p w14:paraId="1CD6D5BB" w14:textId="77777777" w:rsidR="00930ED1" w:rsidRPr="000A6C93" w:rsidRDefault="00906C0B">
            <w:pPr>
              <w:pStyle w:val="TableParagraph"/>
              <w:spacing w:line="215" w:lineRule="exact"/>
              <w:ind w:left="211"/>
              <w:rPr>
                <w:i/>
                <w:sz w:val="20"/>
              </w:rPr>
            </w:pPr>
            <w:r w:rsidRPr="000A6C93">
              <w:rPr>
                <w:i/>
                <w:spacing w:val="-2"/>
                <w:sz w:val="20"/>
              </w:rPr>
              <w:t>T.T.C.</w:t>
            </w:r>
          </w:p>
        </w:tc>
        <w:tc>
          <w:tcPr>
            <w:tcW w:w="1340" w:type="dxa"/>
          </w:tcPr>
          <w:p w14:paraId="78D22559" w14:textId="77777777" w:rsidR="00930ED1" w:rsidRPr="000A6C93" w:rsidRDefault="00906C0B">
            <w:pPr>
              <w:pStyle w:val="TableParagraph"/>
              <w:spacing w:line="215" w:lineRule="exact"/>
              <w:ind w:right="163"/>
              <w:jc w:val="right"/>
              <w:rPr>
                <w:sz w:val="20"/>
              </w:rPr>
            </w:pPr>
            <w:r w:rsidRPr="000A6C93">
              <w:rPr>
                <w:w w:val="99"/>
                <w:sz w:val="20"/>
              </w:rPr>
              <w:t>=</w:t>
            </w:r>
          </w:p>
        </w:tc>
        <w:tc>
          <w:tcPr>
            <w:tcW w:w="2011" w:type="dxa"/>
          </w:tcPr>
          <w:p w14:paraId="30EFACF0" w14:textId="77777777" w:rsidR="00930ED1" w:rsidRPr="000A6C93" w:rsidRDefault="00906C0B">
            <w:pPr>
              <w:pStyle w:val="TableParagraph"/>
              <w:spacing w:line="215" w:lineRule="exact"/>
              <w:ind w:left="162" w:right="176"/>
              <w:jc w:val="center"/>
              <w:rPr>
                <w:sz w:val="20"/>
              </w:rPr>
            </w:pPr>
            <w:r w:rsidRPr="000A6C93">
              <w:rPr>
                <w:spacing w:val="-2"/>
                <w:sz w:val="20"/>
              </w:rPr>
              <w:t>…………………….</w:t>
            </w:r>
          </w:p>
        </w:tc>
        <w:tc>
          <w:tcPr>
            <w:tcW w:w="754" w:type="dxa"/>
            <w:tcBorders>
              <w:right w:val="single" w:sz="4" w:space="0" w:color="000000"/>
            </w:tcBorders>
          </w:tcPr>
          <w:p w14:paraId="75CA3259" w14:textId="77777777" w:rsidR="00930ED1" w:rsidRPr="000A6C93" w:rsidRDefault="00906C0B">
            <w:pPr>
              <w:pStyle w:val="TableParagraph"/>
              <w:spacing w:line="215" w:lineRule="exact"/>
              <w:ind w:left="53"/>
              <w:jc w:val="center"/>
              <w:rPr>
                <w:i/>
                <w:sz w:val="20"/>
              </w:rPr>
            </w:pPr>
            <w:r w:rsidRPr="000A6C93">
              <w:rPr>
                <w:i/>
                <w:w w:val="99"/>
                <w:sz w:val="20"/>
              </w:rPr>
              <w:t>€</w:t>
            </w:r>
          </w:p>
        </w:tc>
      </w:tr>
      <w:tr w:rsidR="000A6C93" w:rsidRPr="000A6C93" w14:paraId="69F96C4B" w14:textId="77777777">
        <w:trPr>
          <w:trHeight w:val="235"/>
        </w:trPr>
        <w:tc>
          <w:tcPr>
            <w:tcW w:w="8787" w:type="dxa"/>
            <w:gridSpan w:val="4"/>
            <w:tcBorders>
              <w:left w:val="single" w:sz="4" w:space="0" w:color="000000"/>
              <w:right w:val="single" w:sz="4" w:space="0" w:color="000000"/>
            </w:tcBorders>
          </w:tcPr>
          <w:p w14:paraId="6DD6F171" w14:textId="77777777" w:rsidR="00930ED1" w:rsidRPr="000A6C93" w:rsidRDefault="00906C0B">
            <w:pPr>
              <w:pStyle w:val="TableParagraph"/>
              <w:tabs>
                <w:tab w:val="left" w:pos="1715"/>
              </w:tabs>
              <w:spacing w:line="215" w:lineRule="exact"/>
              <w:ind w:left="69"/>
              <w:rPr>
                <w:i/>
                <w:sz w:val="20"/>
              </w:rPr>
            </w:pPr>
            <w:r w:rsidRPr="000A6C93">
              <w:rPr>
                <w:i/>
                <w:sz w:val="20"/>
              </w:rPr>
              <w:t>Arrêté</w:t>
            </w:r>
            <w:r w:rsidRPr="000A6C93">
              <w:rPr>
                <w:i/>
                <w:spacing w:val="-5"/>
                <w:sz w:val="20"/>
              </w:rPr>
              <w:t xml:space="preserve"> </w:t>
            </w:r>
            <w:r w:rsidRPr="000A6C93">
              <w:rPr>
                <w:i/>
                <w:sz w:val="20"/>
              </w:rPr>
              <w:t>en</w:t>
            </w:r>
            <w:r w:rsidRPr="000A6C93">
              <w:rPr>
                <w:i/>
                <w:spacing w:val="-3"/>
                <w:sz w:val="20"/>
              </w:rPr>
              <w:t xml:space="preserve"> </w:t>
            </w:r>
            <w:r w:rsidRPr="000A6C93">
              <w:rPr>
                <w:i/>
                <w:spacing w:val="-2"/>
                <w:sz w:val="20"/>
              </w:rPr>
              <w:t>lettres</w:t>
            </w:r>
            <w:r w:rsidRPr="000A6C93">
              <w:rPr>
                <w:i/>
                <w:sz w:val="20"/>
              </w:rPr>
              <w:tab/>
            </w:r>
            <w:r w:rsidRPr="000A6C93">
              <w:rPr>
                <w:i/>
                <w:spacing w:val="-2"/>
                <w:sz w:val="20"/>
              </w:rPr>
              <w:t>.........................................................................................................................................</w:t>
            </w:r>
          </w:p>
        </w:tc>
      </w:tr>
      <w:tr w:rsidR="00930ED1" w:rsidRPr="000A6C93" w14:paraId="7461BDF0" w14:textId="77777777">
        <w:trPr>
          <w:trHeight w:val="232"/>
        </w:trPr>
        <w:tc>
          <w:tcPr>
            <w:tcW w:w="8787" w:type="dxa"/>
            <w:gridSpan w:val="4"/>
            <w:tcBorders>
              <w:left w:val="single" w:sz="4" w:space="0" w:color="000000"/>
              <w:bottom w:val="single" w:sz="6" w:space="0" w:color="000000"/>
              <w:right w:val="single" w:sz="4" w:space="0" w:color="000000"/>
            </w:tcBorders>
          </w:tcPr>
          <w:p w14:paraId="20BC56FC" w14:textId="77777777" w:rsidR="00930ED1" w:rsidRPr="000A6C93" w:rsidRDefault="00906C0B">
            <w:pPr>
              <w:pStyle w:val="TableParagraph"/>
              <w:spacing w:line="213" w:lineRule="exact"/>
              <w:ind w:left="103"/>
              <w:rPr>
                <w:sz w:val="20"/>
              </w:rPr>
            </w:pPr>
            <w:r w:rsidRPr="000A6C93">
              <w:rPr>
                <w:spacing w:val="-2"/>
                <w:sz w:val="20"/>
              </w:rPr>
              <w:t>.........................................................................................................................................................................</w:t>
            </w:r>
          </w:p>
        </w:tc>
      </w:tr>
    </w:tbl>
    <w:p w14:paraId="64C08976" w14:textId="77777777" w:rsidR="00930ED1" w:rsidRPr="000A6C93" w:rsidRDefault="00930ED1">
      <w:pPr>
        <w:pStyle w:val="Corpsdetexte"/>
        <w:spacing w:before="9"/>
      </w:pPr>
    </w:p>
    <w:p w14:paraId="496655A6" w14:textId="77777777" w:rsidR="00930ED1" w:rsidRPr="000A6C93" w:rsidRDefault="00906C0B">
      <w:pPr>
        <w:pStyle w:val="Corpsdetexte"/>
        <w:ind w:left="1102"/>
      </w:pPr>
      <w:r w:rsidRPr="000A6C93">
        <w:t>La</w:t>
      </w:r>
      <w:r w:rsidRPr="000A6C93">
        <w:rPr>
          <w:spacing w:val="-2"/>
        </w:rPr>
        <w:t xml:space="preserve"> </w:t>
      </w:r>
      <w:r w:rsidRPr="000A6C93">
        <w:t>part</w:t>
      </w:r>
      <w:r w:rsidRPr="000A6C93">
        <w:rPr>
          <w:spacing w:val="1"/>
        </w:rPr>
        <w:t xml:space="preserve"> </w:t>
      </w:r>
      <w:r w:rsidRPr="000A6C93">
        <w:t>attribuée à</w:t>
      </w:r>
      <w:r w:rsidRPr="000A6C93">
        <w:rPr>
          <w:spacing w:val="1"/>
        </w:rPr>
        <w:t xml:space="preserve"> </w:t>
      </w:r>
      <w:r w:rsidRPr="000A6C93">
        <w:t>chaque cotraitant</w:t>
      </w:r>
      <w:r w:rsidRPr="000A6C93">
        <w:rPr>
          <w:spacing w:val="1"/>
        </w:rPr>
        <w:t xml:space="preserve"> </w:t>
      </w:r>
      <w:r w:rsidRPr="000A6C93">
        <w:t>est</w:t>
      </w:r>
      <w:r w:rsidRPr="000A6C93">
        <w:rPr>
          <w:spacing w:val="1"/>
        </w:rPr>
        <w:t xml:space="preserve"> </w:t>
      </w:r>
      <w:r w:rsidRPr="000A6C93">
        <w:t>fixée</w:t>
      </w:r>
      <w:r w:rsidRPr="000A6C93">
        <w:rPr>
          <w:spacing w:val="1"/>
        </w:rPr>
        <w:t xml:space="preserve"> </w:t>
      </w:r>
      <w:r w:rsidRPr="000A6C93">
        <w:t>dans l’annexe</w:t>
      </w:r>
      <w:r w:rsidRPr="000A6C93">
        <w:rPr>
          <w:spacing w:val="6"/>
        </w:rPr>
        <w:t xml:space="preserve"> </w:t>
      </w:r>
      <w:r w:rsidRPr="000A6C93">
        <w:t>2</w:t>
      </w:r>
      <w:r w:rsidRPr="000A6C93">
        <w:rPr>
          <w:spacing w:val="1"/>
        </w:rPr>
        <w:t xml:space="preserve"> </w:t>
      </w:r>
      <w:r w:rsidRPr="000A6C93">
        <w:t>au présent</w:t>
      </w:r>
      <w:r w:rsidRPr="000A6C93">
        <w:rPr>
          <w:spacing w:val="1"/>
        </w:rPr>
        <w:t xml:space="preserve"> </w:t>
      </w:r>
      <w:r w:rsidRPr="000A6C93">
        <w:t>acte</w:t>
      </w:r>
      <w:r w:rsidRPr="000A6C93">
        <w:rPr>
          <w:spacing w:val="1"/>
        </w:rPr>
        <w:t xml:space="preserve"> </w:t>
      </w:r>
      <w:r w:rsidRPr="000A6C93">
        <w:rPr>
          <w:spacing w:val="-2"/>
        </w:rPr>
        <w:t>d’engagement.</w:t>
      </w:r>
    </w:p>
    <w:p w14:paraId="75F09CB7" w14:textId="77777777" w:rsidR="00930ED1" w:rsidRPr="000A6C93" w:rsidRDefault="00930ED1">
      <w:pPr>
        <w:pStyle w:val="Corpsdetexte"/>
        <w:spacing w:before="1"/>
        <w:rPr>
          <w:sz w:val="23"/>
        </w:rPr>
      </w:pPr>
    </w:p>
    <w:p w14:paraId="2AB90966" w14:textId="77777777" w:rsidR="00930ED1" w:rsidRPr="000A6C93" w:rsidRDefault="00906C0B">
      <w:pPr>
        <w:ind w:left="1102"/>
      </w:pPr>
      <w:r w:rsidRPr="000A6C93">
        <w:rPr>
          <w:sz w:val="18"/>
        </w:rPr>
        <w:t>Prestation</w:t>
      </w:r>
      <w:r w:rsidRPr="000A6C93">
        <w:rPr>
          <w:spacing w:val="-2"/>
          <w:sz w:val="18"/>
        </w:rPr>
        <w:t xml:space="preserve"> </w:t>
      </w:r>
      <w:r w:rsidRPr="000A6C93">
        <w:rPr>
          <w:sz w:val="18"/>
        </w:rPr>
        <w:t>supplémentaire</w:t>
      </w:r>
      <w:r w:rsidRPr="000A6C93">
        <w:rPr>
          <w:spacing w:val="-3"/>
          <w:sz w:val="18"/>
        </w:rPr>
        <w:t xml:space="preserve"> </w:t>
      </w:r>
      <w:r w:rsidRPr="000A6C93">
        <w:rPr>
          <w:sz w:val="18"/>
        </w:rPr>
        <w:t xml:space="preserve">éventuelle </w:t>
      </w:r>
      <w:r w:rsidRPr="000A6C93">
        <w:t>à</w:t>
      </w:r>
      <w:r w:rsidRPr="000A6C93">
        <w:rPr>
          <w:spacing w:val="-2"/>
        </w:rPr>
        <w:t xml:space="preserve"> </w:t>
      </w:r>
      <w:r w:rsidRPr="000A6C93">
        <w:t>chiffrer</w:t>
      </w:r>
      <w:r w:rsidRPr="000A6C93">
        <w:rPr>
          <w:spacing w:val="-2"/>
        </w:rPr>
        <w:t xml:space="preserve"> </w:t>
      </w:r>
      <w:r w:rsidRPr="000A6C93">
        <w:t>obligatoirement</w:t>
      </w:r>
      <w:r w:rsidRPr="000A6C93">
        <w:rPr>
          <w:spacing w:val="-1"/>
        </w:rPr>
        <w:t xml:space="preserve"> </w:t>
      </w:r>
      <w:r w:rsidRPr="000A6C93">
        <w:rPr>
          <w:spacing w:val="-10"/>
        </w:rPr>
        <w:t>:</w:t>
      </w:r>
    </w:p>
    <w:p w14:paraId="17AA5DB5" w14:textId="77777777" w:rsidR="00930ED1" w:rsidRPr="000A6C93" w:rsidRDefault="00930ED1">
      <w:pPr>
        <w:pStyle w:val="Corpsdetexte"/>
        <w:rPr>
          <w:sz w:val="23"/>
        </w:rPr>
      </w:pPr>
    </w:p>
    <w:tbl>
      <w:tblPr>
        <w:tblStyle w:val="TableNormal"/>
        <w:tblW w:w="0" w:type="auto"/>
        <w:tblInd w:w="965" w:type="dxa"/>
        <w:tblLayout w:type="fixed"/>
        <w:tblLook w:val="01E0" w:firstRow="1" w:lastRow="1" w:firstColumn="1" w:lastColumn="1" w:noHBand="0" w:noVBand="0"/>
      </w:tblPr>
      <w:tblGrid>
        <w:gridCol w:w="4033"/>
        <w:gridCol w:w="1916"/>
        <w:gridCol w:w="2219"/>
        <w:gridCol w:w="617"/>
      </w:tblGrid>
      <w:tr w:rsidR="000A6C93" w:rsidRPr="000A6C93" w14:paraId="25032EA0" w14:textId="77777777">
        <w:trPr>
          <w:trHeight w:val="285"/>
        </w:trPr>
        <w:tc>
          <w:tcPr>
            <w:tcW w:w="4033" w:type="dxa"/>
            <w:tcBorders>
              <w:top w:val="single" w:sz="6" w:space="0" w:color="000000"/>
              <w:left w:val="single" w:sz="4" w:space="0" w:color="000000"/>
            </w:tcBorders>
          </w:tcPr>
          <w:p w14:paraId="7DD99F73" w14:textId="77777777" w:rsidR="00930ED1" w:rsidRPr="000A6C93" w:rsidRDefault="00906C0B">
            <w:pPr>
              <w:pStyle w:val="TableParagraph"/>
              <w:spacing w:before="1" w:line="265" w:lineRule="exact"/>
              <w:ind w:left="69"/>
              <w:rPr>
                <w:i/>
                <w:sz w:val="24"/>
              </w:rPr>
            </w:pPr>
            <w:r w:rsidRPr="000A6C93">
              <w:rPr>
                <w:i/>
                <w:sz w:val="24"/>
              </w:rPr>
              <w:t>Taux</w:t>
            </w:r>
            <w:r w:rsidRPr="000A6C93">
              <w:rPr>
                <w:i/>
                <w:spacing w:val="-6"/>
                <w:sz w:val="24"/>
              </w:rPr>
              <w:t xml:space="preserve"> </w:t>
            </w:r>
            <w:r w:rsidRPr="000A6C93">
              <w:rPr>
                <w:i/>
                <w:sz w:val="24"/>
              </w:rPr>
              <w:t>de</w:t>
            </w:r>
            <w:r w:rsidRPr="000A6C93">
              <w:rPr>
                <w:i/>
                <w:spacing w:val="-6"/>
                <w:sz w:val="24"/>
              </w:rPr>
              <w:t xml:space="preserve"> </w:t>
            </w:r>
            <w:r w:rsidRPr="000A6C93">
              <w:rPr>
                <w:i/>
                <w:sz w:val="24"/>
              </w:rPr>
              <w:t>rémunération</w:t>
            </w:r>
            <w:r w:rsidRPr="000A6C93">
              <w:rPr>
                <w:i/>
                <w:spacing w:val="-4"/>
                <w:sz w:val="24"/>
              </w:rPr>
              <w:t xml:space="preserve"> </w:t>
            </w:r>
            <w:r w:rsidRPr="000A6C93">
              <w:rPr>
                <w:i/>
                <w:spacing w:val="-10"/>
                <w:sz w:val="24"/>
              </w:rPr>
              <w:t>t</w:t>
            </w:r>
          </w:p>
        </w:tc>
        <w:tc>
          <w:tcPr>
            <w:tcW w:w="1916" w:type="dxa"/>
            <w:tcBorders>
              <w:top w:val="single" w:sz="6" w:space="0" w:color="000000"/>
            </w:tcBorders>
          </w:tcPr>
          <w:p w14:paraId="20C6EF8C" w14:textId="77777777" w:rsidR="00930ED1" w:rsidRPr="000A6C93" w:rsidRDefault="00906C0B">
            <w:pPr>
              <w:pStyle w:val="TableParagraph"/>
              <w:spacing w:before="1" w:line="265" w:lineRule="exact"/>
              <w:ind w:right="67"/>
              <w:jc w:val="right"/>
              <w:rPr>
                <w:sz w:val="24"/>
              </w:rPr>
            </w:pPr>
            <w:r w:rsidRPr="000A6C93">
              <w:rPr>
                <w:sz w:val="24"/>
              </w:rPr>
              <w:t>=</w:t>
            </w:r>
          </w:p>
        </w:tc>
        <w:tc>
          <w:tcPr>
            <w:tcW w:w="2219" w:type="dxa"/>
            <w:tcBorders>
              <w:top w:val="single" w:sz="6" w:space="0" w:color="000000"/>
            </w:tcBorders>
          </w:tcPr>
          <w:p w14:paraId="0AE08F93" w14:textId="77777777" w:rsidR="00930ED1" w:rsidRPr="000A6C93" w:rsidRDefault="00906C0B">
            <w:pPr>
              <w:pStyle w:val="TableParagraph"/>
              <w:spacing w:before="1" w:line="265" w:lineRule="exact"/>
              <w:ind w:right="11"/>
              <w:jc w:val="center"/>
              <w:rPr>
                <w:sz w:val="24"/>
              </w:rPr>
            </w:pPr>
            <w:r w:rsidRPr="000A6C93">
              <w:rPr>
                <w:w w:val="99"/>
                <w:sz w:val="24"/>
              </w:rPr>
              <w:t>%</w:t>
            </w:r>
          </w:p>
        </w:tc>
        <w:tc>
          <w:tcPr>
            <w:tcW w:w="617" w:type="dxa"/>
            <w:tcBorders>
              <w:top w:val="single" w:sz="6" w:space="0" w:color="000000"/>
              <w:right w:val="single" w:sz="4" w:space="0" w:color="000000"/>
            </w:tcBorders>
          </w:tcPr>
          <w:p w14:paraId="63F0B957" w14:textId="77777777" w:rsidR="00930ED1" w:rsidRPr="000A6C93" w:rsidRDefault="00906C0B">
            <w:pPr>
              <w:pStyle w:val="TableParagraph"/>
              <w:spacing w:before="1" w:line="265" w:lineRule="exact"/>
              <w:ind w:right="72"/>
              <w:jc w:val="center"/>
              <w:rPr>
                <w:i/>
                <w:sz w:val="24"/>
              </w:rPr>
            </w:pPr>
            <w:r w:rsidRPr="000A6C93">
              <w:rPr>
                <w:i/>
                <w:w w:val="99"/>
                <w:sz w:val="24"/>
              </w:rPr>
              <w:t>%</w:t>
            </w:r>
          </w:p>
        </w:tc>
      </w:tr>
      <w:tr w:rsidR="000A6C93" w:rsidRPr="000A6C93" w14:paraId="2CE6AADA" w14:textId="77777777">
        <w:trPr>
          <w:trHeight w:val="424"/>
        </w:trPr>
        <w:tc>
          <w:tcPr>
            <w:tcW w:w="4033" w:type="dxa"/>
            <w:tcBorders>
              <w:left w:val="single" w:sz="4" w:space="0" w:color="000000"/>
            </w:tcBorders>
          </w:tcPr>
          <w:p w14:paraId="062078CF" w14:textId="77777777" w:rsidR="00930ED1" w:rsidRPr="000A6C93" w:rsidRDefault="00906C0B">
            <w:pPr>
              <w:pStyle w:val="TableParagraph"/>
              <w:spacing w:line="274" w:lineRule="exact"/>
              <w:ind w:left="69"/>
              <w:rPr>
                <w:i/>
                <w:sz w:val="24"/>
              </w:rPr>
            </w:pPr>
            <w:r w:rsidRPr="000A6C93">
              <w:rPr>
                <w:i/>
                <w:sz w:val="24"/>
              </w:rPr>
              <w:t>Mission</w:t>
            </w:r>
            <w:r w:rsidRPr="000A6C93">
              <w:rPr>
                <w:i/>
                <w:spacing w:val="-6"/>
                <w:sz w:val="24"/>
              </w:rPr>
              <w:t xml:space="preserve"> </w:t>
            </w:r>
            <w:r w:rsidRPr="000A6C93">
              <w:rPr>
                <w:i/>
                <w:spacing w:val="-5"/>
                <w:sz w:val="24"/>
              </w:rPr>
              <w:t>OPC</w:t>
            </w:r>
          </w:p>
        </w:tc>
        <w:tc>
          <w:tcPr>
            <w:tcW w:w="1916" w:type="dxa"/>
          </w:tcPr>
          <w:p w14:paraId="26C75805" w14:textId="77777777" w:rsidR="00930ED1" w:rsidRPr="000A6C93" w:rsidRDefault="00906C0B">
            <w:pPr>
              <w:pStyle w:val="TableParagraph"/>
              <w:spacing w:line="274" w:lineRule="exact"/>
              <w:ind w:right="67"/>
              <w:jc w:val="right"/>
              <w:rPr>
                <w:sz w:val="24"/>
              </w:rPr>
            </w:pPr>
            <w:r w:rsidRPr="000A6C93">
              <w:rPr>
                <w:sz w:val="24"/>
              </w:rPr>
              <w:t>=</w:t>
            </w:r>
          </w:p>
        </w:tc>
        <w:tc>
          <w:tcPr>
            <w:tcW w:w="2219" w:type="dxa"/>
          </w:tcPr>
          <w:p w14:paraId="488881D8" w14:textId="77777777" w:rsidR="00930ED1" w:rsidRPr="000A6C93" w:rsidRDefault="00930ED1">
            <w:pPr>
              <w:pStyle w:val="TableParagraph"/>
              <w:rPr>
                <w:sz w:val="20"/>
              </w:rPr>
            </w:pPr>
          </w:p>
        </w:tc>
        <w:tc>
          <w:tcPr>
            <w:tcW w:w="617" w:type="dxa"/>
            <w:tcBorders>
              <w:right w:val="single" w:sz="4" w:space="0" w:color="000000"/>
            </w:tcBorders>
          </w:tcPr>
          <w:p w14:paraId="37EA26FE" w14:textId="77777777" w:rsidR="00930ED1" w:rsidRPr="000A6C93" w:rsidRDefault="00906C0B">
            <w:pPr>
              <w:pStyle w:val="TableParagraph"/>
              <w:spacing w:line="274" w:lineRule="exact"/>
              <w:ind w:left="10" w:right="84"/>
              <w:jc w:val="center"/>
              <w:rPr>
                <w:i/>
                <w:sz w:val="24"/>
              </w:rPr>
            </w:pPr>
            <w:r w:rsidRPr="000A6C93">
              <w:rPr>
                <w:i/>
                <w:sz w:val="24"/>
              </w:rPr>
              <w:t xml:space="preserve">€ </w:t>
            </w:r>
            <w:r w:rsidRPr="000A6C93">
              <w:rPr>
                <w:i/>
                <w:spacing w:val="-5"/>
                <w:sz w:val="24"/>
              </w:rPr>
              <w:t>HT</w:t>
            </w:r>
          </w:p>
        </w:tc>
      </w:tr>
      <w:tr w:rsidR="000A6C93" w:rsidRPr="000A6C93" w14:paraId="502B7169" w14:textId="77777777">
        <w:trPr>
          <w:trHeight w:val="424"/>
        </w:trPr>
        <w:tc>
          <w:tcPr>
            <w:tcW w:w="4033" w:type="dxa"/>
            <w:tcBorders>
              <w:left w:val="single" w:sz="4" w:space="0" w:color="000000"/>
            </w:tcBorders>
          </w:tcPr>
          <w:p w14:paraId="28353919" w14:textId="77777777" w:rsidR="00930ED1" w:rsidRPr="000A6C93" w:rsidRDefault="00906C0B">
            <w:pPr>
              <w:pStyle w:val="TableParagraph"/>
              <w:tabs>
                <w:tab w:val="left" w:leader="dot" w:pos="1614"/>
              </w:tabs>
              <w:spacing w:before="140" w:line="265" w:lineRule="exact"/>
              <w:ind w:left="211"/>
              <w:rPr>
                <w:i/>
                <w:sz w:val="24"/>
              </w:rPr>
            </w:pPr>
            <w:r w:rsidRPr="000A6C93">
              <w:rPr>
                <w:i/>
                <w:sz w:val="24"/>
              </w:rPr>
              <w:t>T.V.A.</w:t>
            </w:r>
            <w:r w:rsidRPr="000A6C93">
              <w:rPr>
                <w:i/>
                <w:spacing w:val="-2"/>
                <w:sz w:val="24"/>
              </w:rPr>
              <w:t xml:space="preserve"> </w:t>
            </w:r>
            <w:r w:rsidRPr="000A6C93">
              <w:rPr>
                <w:i/>
                <w:spacing w:val="-10"/>
                <w:sz w:val="24"/>
              </w:rPr>
              <w:t>(</w:t>
            </w:r>
            <w:r w:rsidRPr="000A6C93">
              <w:rPr>
                <w:i/>
                <w:sz w:val="24"/>
              </w:rPr>
              <w:tab/>
            </w:r>
            <w:r w:rsidRPr="000A6C93">
              <w:rPr>
                <w:i/>
                <w:spacing w:val="-5"/>
                <w:sz w:val="24"/>
              </w:rPr>
              <w:t>%)</w:t>
            </w:r>
          </w:p>
        </w:tc>
        <w:tc>
          <w:tcPr>
            <w:tcW w:w="1916" w:type="dxa"/>
          </w:tcPr>
          <w:p w14:paraId="1CDC4E00" w14:textId="77777777" w:rsidR="00930ED1" w:rsidRPr="000A6C93" w:rsidRDefault="00906C0B">
            <w:pPr>
              <w:pStyle w:val="TableParagraph"/>
              <w:spacing w:before="140" w:line="265" w:lineRule="exact"/>
              <w:ind w:right="67"/>
              <w:jc w:val="right"/>
              <w:rPr>
                <w:sz w:val="24"/>
              </w:rPr>
            </w:pPr>
            <w:r w:rsidRPr="000A6C93">
              <w:rPr>
                <w:sz w:val="24"/>
              </w:rPr>
              <w:t>=</w:t>
            </w:r>
          </w:p>
        </w:tc>
        <w:tc>
          <w:tcPr>
            <w:tcW w:w="2219" w:type="dxa"/>
          </w:tcPr>
          <w:p w14:paraId="4AA90847" w14:textId="77777777" w:rsidR="00930ED1" w:rsidRPr="000A6C93" w:rsidRDefault="00906C0B">
            <w:pPr>
              <w:pStyle w:val="TableParagraph"/>
              <w:spacing w:before="140" w:line="265" w:lineRule="exact"/>
              <w:ind w:left="71" w:right="146"/>
              <w:jc w:val="center"/>
              <w:rPr>
                <w:sz w:val="24"/>
              </w:rPr>
            </w:pPr>
            <w:r w:rsidRPr="000A6C93">
              <w:rPr>
                <w:spacing w:val="-2"/>
                <w:sz w:val="24"/>
              </w:rPr>
              <w:t>…………………….</w:t>
            </w:r>
          </w:p>
        </w:tc>
        <w:tc>
          <w:tcPr>
            <w:tcW w:w="617" w:type="dxa"/>
            <w:tcBorders>
              <w:right w:val="single" w:sz="4" w:space="0" w:color="000000"/>
            </w:tcBorders>
          </w:tcPr>
          <w:p w14:paraId="51AF6110" w14:textId="77777777" w:rsidR="00930ED1" w:rsidRPr="000A6C93" w:rsidRDefault="00906C0B">
            <w:pPr>
              <w:pStyle w:val="TableParagraph"/>
              <w:spacing w:before="140" w:line="265" w:lineRule="exact"/>
              <w:ind w:right="75"/>
              <w:jc w:val="center"/>
              <w:rPr>
                <w:i/>
                <w:sz w:val="24"/>
              </w:rPr>
            </w:pPr>
            <w:r w:rsidRPr="000A6C93">
              <w:rPr>
                <w:i/>
                <w:sz w:val="24"/>
              </w:rPr>
              <w:t>€</w:t>
            </w:r>
          </w:p>
        </w:tc>
      </w:tr>
      <w:tr w:rsidR="000A6C93" w:rsidRPr="000A6C93" w14:paraId="39BFCBA5" w14:textId="77777777">
        <w:trPr>
          <w:trHeight w:val="283"/>
        </w:trPr>
        <w:tc>
          <w:tcPr>
            <w:tcW w:w="4033" w:type="dxa"/>
            <w:tcBorders>
              <w:left w:val="single" w:sz="4" w:space="0" w:color="000000"/>
            </w:tcBorders>
          </w:tcPr>
          <w:p w14:paraId="2DAAB7BD" w14:textId="77777777" w:rsidR="00930ED1" w:rsidRPr="000A6C93" w:rsidRDefault="00906C0B">
            <w:pPr>
              <w:pStyle w:val="TableParagraph"/>
              <w:spacing w:line="263" w:lineRule="exact"/>
              <w:ind w:left="211"/>
              <w:rPr>
                <w:i/>
                <w:sz w:val="24"/>
              </w:rPr>
            </w:pPr>
            <w:r w:rsidRPr="000A6C93">
              <w:rPr>
                <w:i/>
                <w:spacing w:val="-2"/>
                <w:sz w:val="24"/>
              </w:rPr>
              <w:t>T.T.C.</w:t>
            </w:r>
          </w:p>
        </w:tc>
        <w:tc>
          <w:tcPr>
            <w:tcW w:w="1916" w:type="dxa"/>
          </w:tcPr>
          <w:p w14:paraId="0957AB66" w14:textId="77777777" w:rsidR="00930ED1" w:rsidRPr="000A6C93" w:rsidRDefault="00906C0B">
            <w:pPr>
              <w:pStyle w:val="TableParagraph"/>
              <w:spacing w:line="263" w:lineRule="exact"/>
              <w:ind w:right="67"/>
              <w:jc w:val="right"/>
              <w:rPr>
                <w:sz w:val="24"/>
              </w:rPr>
            </w:pPr>
            <w:r w:rsidRPr="000A6C93">
              <w:rPr>
                <w:sz w:val="24"/>
              </w:rPr>
              <w:t>=</w:t>
            </w:r>
          </w:p>
        </w:tc>
        <w:tc>
          <w:tcPr>
            <w:tcW w:w="2219" w:type="dxa"/>
          </w:tcPr>
          <w:p w14:paraId="03572473" w14:textId="77777777" w:rsidR="00930ED1" w:rsidRPr="000A6C93" w:rsidRDefault="00906C0B">
            <w:pPr>
              <w:pStyle w:val="TableParagraph"/>
              <w:spacing w:line="263" w:lineRule="exact"/>
              <w:ind w:left="71" w:right="146"/>
              <w:jc w:val="center"/>
              <w:rPr>
                <w:sz w:val="24"/>
              </w:rPr>
            </w:pPr>
            <w:r w:rsidRPr="000A6C93">
              <w:rPr>
                <w:spacing w:val="-2"/>
                <w:sz w:val="24"/>
              </w:rPr>
              <w:t>…………………….</w:t>
            </w:r>
          </w:p>
        </w:tc>
        <w:tc>
          <w:tcPr>
            <w:tcW w:w="617" w:type="dxa"/>
            <w:tcBorders>
              <w:right w:val="single" w:sz="4" w:space="0" w:color="000000"/>
            </w:tcBorders>
          </w:tcPr>
          <w:p w14:paraId="411E12B0" w14:textId="77777777" w:rsidR="00930ED1" w:rsidRPr="000A6C93" w:rsidRDefault="00906C0B">
            <w:pPr>
              <w:pStyle w:val="TableParagraph"/>
              <w:spacing w:line="263" w:lineRule="exact"/>
              <w:ind w:right="75"/>
              <w:jc w:val="center"/>
              <w:rPr>
                <w:i/>
                <w:sz w:val="24"/>
              </w:rPr>
            </w:pPr>
            <w:r w:rsidRPr="000A6C93">
              <w:rPr>
                <w:i/>
                <w:sz w:val="24"/>
              </w:rPr>
              <w:t>€</w:t>
            </w:r>
          </w:p>
        </w:tc>
      </w:tr>
      <w:tr w:rsidR="00930ED1" w:rsidRPr="000A6C93" w14:paraId="70499DA3" w14:textId="77777777">
        <w:trPr>
          <w:trHeight w:val="280"/>
        </w:trPr>
        <w:tc>
          <w:tcPr>
            <w:tcW w:w="8785" w:type="dxa"/>
            <w:gridSpan w:val="4"/>
            <w:tcBorders>
              <w:left w:val="single" w:sz="4" w:space="0" w:color="000000"/>
              <w:bottom w:val="single" w:sz="6" w:space="0" w:color="000000"/>
              <w:right w:val="single" w:sz="4" w:space="0" w:color="000000"/>
            </w:tcBorders>
          </w:tcPr>
          <w:p w14:paraId="0DF44D64" w14:textId="77777777" w:rsidR="00930ED1" w:rsidRPr="000A6C93" w:rsidRDefault="00906C0B">
            <w:pPr>
              <w:pStyle w:val="TableParagraph"/>
              <w:spacing w:line="260" w:lineRule="exact"/>
              <w:ind w:left="69"/>
              <w:rPr>
                <w:i/>
                <w:sz w:val="24"/>
              </w:rPr>
            </w:pPr>
            <w:r w:rsidRPr="000A6C93">
              <w:rPr>
                <w:i/>
                <w:sz w:val="24"/>
              </w:rPr>
              <w:t>Arrêté</w:t>
            </w:r>
            <w:r w:rsidRPr="000A6C93">
              <w:rPr>
                <w:i/>
                <w:spacing w:val="6"/>
                <w:sz w:val="24"/>
              </w:rPr>
              <w:t xml:space="preserve"> </w:t>
            </w:r>
            <w:r w:rsidRPr="000A6C93">
              <w:rPr>
                <w:i/>
                <w:sz w:val="24"/>
              </w:rPr>
              <w:t>en</w:t>
            </w:r>
            <w:r w:rsidRPr="000A6C93">
              <w:rPr>
                <w:i/>
                <w:spacing w:val="7"/>
                <w:sz w:val="24"/>
              </w:rPr>
              <w:t xml:space="preserve"> </w:t>
            </w:r>
            <w:r w:rsidRPr="000A6C93">
              <w:rPr>
                <w:i/>
                <w:sz w:val="24"/>
              </w:rPr>
              <w:t>lettres</w:t>
            </w:r>
            <w:r w:rsidRPr="000A6C93">
              <w:rPr>
                <w:i/>
                <w:spacing w:val="65"/>
                <w:sz w:val="24"/>
              </w:rPr>
              <w:t xml:space="preserve"> </w:t>
            </w:r>
            <w:r w:rsidRPr="000A6C93">
              <w:rPr>
                <w:i/>
                <w:spacing w:val="-2"/>
                <w:sz w:val="24"/>
              </w:rPr>
              <w:t>...................................................................................................................</w:t>
            </w:r>
          </w:p>
        </w:tc>
      </w:tr>
    </w:tbl>
    <w:p w14:paraId="53316BC7" w14:textId="77777777" w:rsidR="00930ED1" w:rsidRPr="000A6C93" w:rsidRDefault="00930ED1">
      <w:pPr>
        <w:pStyle w:val="Corpsdetexte"/>
        <w:rPr>
          <w:sz w:val="24"/>
        </w:rPr>
      </w:pPr>
    </w:p>
    <w:p w14:paraId="2A008AFC" w14:textId="77777777" w:rsidR="00930ED1" w:rsidRPr="000A6C93" w:rsidRDefault="00930ED1">
      <w:pPr>
        <w:pStyle w:val="Corpsdetexte"/>
        <w:spacing w:before="2"/>
        <w:rPr>
          <w:sz w:val="20"/>
        </w:rPr>
      </w:pPr>
    </w:p>
    <w:p w14:paraId="71E0A948" w14:textId="77777777" w:rsidR="00930ED1" w:rsidRPr="00D94C8F" w:rsidRDefault="00906C0B" w:rsidP="00D94C8F">
      <w:pPr>
        <w:pStyle w:val="Titre1"/>
        <w:ind w:hanging="1687"/>
        <w:jc w:val="left"/>
        <w:rPr>
          <w:sz w:val="26"/>
          <w:szCs w:val="26"/>
        </w:rPr>
      </w:pPr>
      <w:bookmarkStart w:id="3" w:name="_Toc99533973"/>
      <w:r w:rsidRPr="00D94C8F">
        <w:rPr>
          <w:sz w:val="26"/>
          <w:szCs w:val="26"/>
        </w:rPr>
        <w:t>Article</w:t>
      </w:r>
      <w:r w:rsidRPr="00D94C8F">
        <w:rPr>
          <w:spacing w:val="-6"/>
          <w:sz w:val="26"/>
          <w:szCs w:val="26"/>
        </w:rPr>
        <w:t xml:space="preserve"> </w:t>
      </w:r>
      <w:r w:rsidRPr="00D94C8F">
        <w:rPr>
          <w:sz w:val="26"/>
          <w:szCs w:val="26"/>
        </w:rPr>
        <w:t>3</w:t>
      </w:r>
      <w:r w:rsidRPr="00D94C8F">
        <w:rPr>
          <w:spacing w:val="-5"/>
          <w:sz w:val="26"/>
          <w:szCs w:val="26"/>
        </w:rPr>
        <w:t xml:space="preserve"> </w:t>
      </w:r>
      <w:r w:rsidRPr="00D94C8F">
        <w:rPr>
          <w:sz w:val="26"/>
          <w:szCs w:val="26"/>
        </w:rPr>
        <w:t>:</w:t>
      </w:r>
      <w:r w:rsidRPr="00D94C8F">
        <w:rPr>
          <w:spacing w:val="-5"/>
          <w:sz w:val="26"/>
          <w:szCs w:val="26"/>
        </w:rPr>
        <w:t xml:space="preserve"> </w:t>
      </w:r>
      <w:r w:rsidRPr="00D94C8F">
        <w:rPr>
          <w:sz w:val="26"/>
          <w:szCs w:val="26"/>
        </w:rPr>
        <w:t>Délais</w:t>
      </w:r>
      <w:r w:rsidRPr="00D94C8F">
        <w:rPr>
          <w:spacing w:val="-5"/>
          <w:sz w:val="26"/>
          <w:szCs w:val="26"/>
        </w:rPr>
        <w:t xml:space="preserve"> </w:t>
      </w:r>
      <w:r w:rsidRPr="00D94C8F">
        <w:rPr>
          <w:spacing w:val="-2"/>
          <w:sz w:val="26"/>
          <w:szCs w:val="26"/>
        </w:rPr>
        <w:t>d’exécution</w:t>
      </w:r>
      <w:bookmarkEnd w:id="3"/>
    </w:p>
    <w:p w14:paraId="52CB10C9" w14:textId="77777777" w:rsidR="00930ED1" w:rsidRPr="000A6C93" w:rsidRDefault="00906C0B">
      <w:pPr>
        <w:pStyle w:val="Corpsdetexte"/>
        <w:spacing w:before="60" w:line="244" w:lineRule="auto"/>
        <w:ind w:left="818" w:right="1160" w:firstLine="283"/>
        <w:jc w:val="both"/>
      </w:pPr>
      <w:r w:rsidRPr="000A6C93">
        <w:t>Les délais d’exécution des documents d’étude et du dossier des ouvrages exécutés, exprimés en nombre de mois calendaires, sont les suivants :</w:t>
      </w:r>
    </w:p>
    <w:p w14:paraId="534FE2EF" w14:textId="77777777" w:rsidR="00930ED1" w:rsidRPr="000A6C93" w:rsidRDefault="00930ED1">
      <w:pPr>
        <w:pStyle w:val="Corpsdetexte"/>
        <w:spacing w:before="8"/>
      </w:pPr>
    </w:p>
    <w:tbl>
      <w:tblPr>
        <w:tblStyle w:val="TableNormal"/>
        <w:tblW w:w="0" w:type="auto"/>
        <w:tblInd w:w="35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08"/>
        <w:gridCol w:w="1817"/>
      </w:tblGrid>
      <w:tr w:rsidR="000A6C93" w:rsidRPr="000A6C93" w14:paraId="24B90E76" w14:textId="77777777">
        <w:trPr>
          <w:trHeight w:val="258"/>
        </w:trPr>
        <w:tc>
          <w:tcPr>
            <w:tcW w:w="1808" w:type="dxa"/>
            <w:shd w:val="clear" w:color="auto" w:fill="FFFFC9"/>
          </w:tcPr>
          <w:p w14:paraId="3AC1C497" w14:textId="77777777" w:rsidR="00930ED1" w:rsidRPr="000A6C93" w:rsidRDefault="00906C0B">
            <w:pPr>
              <w:pStyle w:val="TableParagraph"/>
              <w:spacing w:line="238" w:lineRule="exact"/>
              <w:ind w:left="630" w:right="615"/>
              <w:jc w:val="center"/>
            </w:pPr>
            <w:r w:rsidRPr="000A6C93">
              <w:rPr>
                <w:spacing w:val="-4"/>
              </w:rPr>
              <w:t>Code</w:t>
            </w:r>
          </w:p>
        </w:tc>
        <w:tc>
          <w:tcPr>
            <w:tcW w:w="1817" w:type="dxa"/>
            <w:shd w:val="clear" w:color="auto" w:fill="FFFFC9"/>
          </w:tcPr>
          <w:p w14:paraId="369F9F8F" w14:textId="77777777" w:rsidR="00930ED1" w:rsidRPr="000A6C93" w:rsidRDefault="00906C0B">
            <w:pPr>
              <w:pStyle w:val="TableParagraph"/>
              <w:spacing w:line="238" w:lineRule="exact"/>
              <w:ind w:left="239" w:right="229"/>
              <w:jc w:val="center"/>
            </w:pPr>
            <w:r w:rsidRPr="000A6C93">
              <w:t xml:space="preserve">Délai </w:t>
            </w:r>
            <w:r w:rsidRPr="000A6C93">
              <w:rPr>
                <w:spacing w:val="-2"/>
              </w:rPr>
              <w:t>maximal</w:t>
            </w:r>
          </w:p>
        </w:tc>
      </w:tr>
      <w:tr w:rsidR="000A6C93" w:rsidRPr="000A6C93" w14:paraId="1C519B7C" w14:textId="77777777" w:rsidTr="00EF212A">
        <w:trPr>
          <w:trHeight w:val="261"/>
        </w:trPr>
        <w:tc>
          <w:tcPr>
            <w:tcW w:w="1808" w:type="dxa"/>
            <w:tcBorders>
              <w:bottom w:val="nil"/>
            </w:tcBorders>
            <w:shd w:val="clear" w:color="auto" w:fill="FFFFFF" w:themeFill="background1"/>
          </w:tcPr>
          <w:p w14:paraId="6A6C92B7" w14:textId="77777777" w:rsidR="00930ED1" w:rsidRPr="00EF212A" w:rsidRDefault="00906C0B">
            <w:pPr>
              <w:pStyle w:val="TableParagraph"/>
              <w:spacing w:line="240" w:lineRule="exact"/>
              <w:ind w:left="633" w:right="615"/>
              <w:jc w:val="center"/>
            </w:pPr>
            <w:r w:rsidRPr="00EF212A">
              <w:rPr>
                <w:spacing w:val="-5"/>
              </w:rPr>
              <w:t>ESQ</w:t>
            </w:r>
          </w:p>
        </w:tc>
        <w:tc>
          <w:tcPr>
            <w:tcW w:w="1817" w:type="dxa"/>
            <w:tcBorders>
              <w:bottom w:val="nil"/>
            </w:tcBorders>
            <w:shd w:val="clear" w:color="auto" w:fill="FFFFFF" w:themeFill="background1"/>
          </w:tcPr>
          <w:p w14:paraId="62456C1E" w14:textId="77777777" w:rsidR="00930ED1" w:rsidRPr="00EF212A" w:rsidRDefault="00906C0B">
            <w:pPr>
              <w:pStyle w:val="TableParagraph"/>
              <w:spacing w:line="240" w:lineRule="exact"/>
              <w:ind w:left="15"/>
              <w:jc w:val="center"/>
            </w:pPr>
            <w:r w:rsidRPr="00EF212A">
              <w:t>1</w:t>
            </w:r>
          </w:p>
        </w:tc>
      </w:tr>
      <w:tr w:rsidR="000A6C93" w:rsidRPr="000A6C93" w14:paraId="3C93FD8B" w14:textId="77777777" w:rsidTr="00EF212A">
        <w:trPr>
          <w:trHeight w:val="259"/>
        </w:trPr>
        <w:tc>
          <w:tcPr>
            <w:tcW w:w="1808" w:type="dxa"/>
            <w:tcBorders>
              <w:top w:val="nil"/>
              <w:bottom w:val="nil"/>
            </w:tcBorders>
            <w:shd w:val="clear" w:color="auto" w:fill="FFFFFF" w:themeFill="background1"/>
          </w:tcPr>
          <w:p w14:paraId="01C69CB2" w14:textId="77777777" w:rsidR="00930ED1" w:rsidRPr="00EF212A" w:rsidRDefault="00906C0B">
            <w:pPr>
              <w:pStyle w:val="TableParagraph"/>
              <w:spacing w:line="239" w:lineRule="exact"/>
              <w:ind w:left="631" w:right="615"/>
              <w:jc w:val="center"/>
            </w:pPr>
            <w:r w:rsidRPr="00EF212A">
              <w:rPr>
                <w:spacing w:val="-5"/>
              </w:rPr>
              <w:t>APS</w:t>
            </w:r>
          </w:p>
        </w:tc>
        <w:tc>
          <w:tcPr>
            <w:tcW w:w="1817" w:type="dxa"/>
            <w:tcBorders>
              <w:top w:val="nil"/>
              <w:bottom w:val="nil"/>
            </w:tcBorders>
            <w:shd w:val="clear" w:color="auto" w:fill="FFFFFF" w:themeFill="background1"/>
          </w:tcPr>
          <w:p w14:paraId="3B76186E" w14:textId="77777777" w:rsidR="00930ED1" w:rsidRPr="00EF212A" w:rsidRDefault="00906C0B">
            <w:pPr>
              <w:pStyle w:val="TableParagraph"/>
              <w:spacing w:line="239" w:lineRule="exact"/>
              <w:ind w:left="15"/>
              <w:jc w:val="center"/>
            </w:pPr>
            <w:r w:rsidRPr="00EF212A">
              <w:t>1</w:t>
            </w:r>
          </w:p>
        </w:tc>
      </w:tr>
      <w:tr w:rsidR="000A6C93" w:rsidRPr="000A6C93" w14:paraId="1E91A90A" w14:textId="77777777" w:rsidTr="00EF212A">
        <w:trPr>
          <w:trHeight w:val="259"/>
        </w:trPr>
        <w:tc>
          <w:tcPr>
            <w:tcW w:w="1808" w:type="dxa"/>
            <w:tcBorders>
              <w:top w:val="nil"/>
              <w:bottom w:val="nil"/>
            </w:tcBorders>
            <w:shd w:val="clear" w:color="auto" w:fill="FFFFFF" w:themeFill="background1"/>
          </w:tcPr>
          <w:p w14:paraId="14729637" w14:textId="77777777" w:rsidR="00930ED1" w:rsidRPr="00EF212A" w:rsidRDefault="00906C0B">
            <w:pPr>
              <w:pStyle w:val="TableParagraph"/>
              <w:spacing w:line="239" w:lineRule="exact"/>
              <w:ind w:left="634" w:right="615"/>
              <w:jc w:val="center"/>
            </w:pPr>
            <w:r w:rsidRPr="00EF212A">
              <w:rPr>
                <w:spacing w:val="-5"/>
              </w:rPr>
              <w:t>APD</w:t>
            </w:r>
          </w:p>
        </w:tc>
        <w:tc>
          <w:tcPr>
            <w:tcW w:w="1817" w:type="dxa"/>
            <w:tcBorders>
              <w:top w:val="nil"/>
              <w:bottom w:val="nil"/>
            </w:tcBorders>
            <w:shd w:val="clear" w:color="auto" w:fill="FFFFFF" w:themeFill="background1"/>
          </w:tcPr>
          <w:p w14:paraId="0AF971DC" w14:textId="77777777" w:rsidR="00930ED1" w:rsidRPr="00EF212A" w:rsidRDefault="00906C0B">
            <w:pPr>
              <w:pStyle w:val="TableParagraph"/>
              <w:spacing w:line="239" w:lineRule="exact"/>
              <w:ind w:left="15"/>
              <w:jc w:val="center"/>
            </w:pPr>
            <w:r w:rsidRPr="00EF212A">
              <w:t>1</w:t>
            </w:r>
          </w:p>
        </w:tc>
      </w:tr>
      <w:tr w:rsidR="000A6C93" w:rsidRPr="000A6C93" w14:paraId="670B4C06" w14:textId="77777777" w:rsidTr="00EF212A">
        <w:trPr>
          <w:trHeight w:val="259"/>
        </w:trPr>
        <w:tc>
          <w:tcPr>
            <w:tcW w:w="1808" w:type="dxa"/>
            <w:tcBorders>
              <w:top w:val="nil"/>
              <w:bottom w:val="nil"/>
            </w:tcBorders>
            <w:shd w:val="clear" w:color="auto" w:fill="FFFFFF" w:themeFill="background1"/>
          </w:tcPr>
          <w:p w14:paraId="550EAD3D" w14:textId="77777777" w:rsidR="00930ED1" w:rsidRPr="00EF212A" w:rsidRDefault="00906C0B">
            <w:pPr>
              <w:pStyle w:val="TableParagraph"/>
              <w:spacing w:line="239" w:lineRule="exact"/>
              <w:ind w:left="631" w:right="615"/>
              <w:jc w:val="center"/>
            </w:pPr>
            <w:r w:rsidRPr="00EF212A">
              <w:rPr>
                <w:spacing w:val="-5"/>
              </w:rPr>
              <w:t>PRO</w:t>
            </w:r>
          </w:p>
        </w:tc>
        <w:tc>
          <w:tcPr>
            <w:tcW w:w="1817" w:type="dxa"/>
            <w:tcBorders>
              <w:top w:val="nil"/>
              <w:bottom w:val="nil"/>
            </w:tcBorders>
            <w:shd w:val="clear" w:color="auto" w:fill="FFFFFF" w:themeFill="background1"/>
          </w:tcPr>
          <w:p w14:paraId="2F18D760" w14:textId="77777777" w:rsidR="00930ED1" w:rsidRPr="00EF212A" w:rsidRDefault="00906C0B">
            <w:pPr>
              <w:pStyle w:val="TableParagraph"/>
              <w:spacing w:line="239" w:lineRule="exact"/>
              <w:ind w:left="15"/>
              <w:jc w:val="center"/>
            </w:pPr>
            <w:r w:rsidRPr="00EF212A">
              <w:t>1</w:t>
            </w:r>
          </w:p>
        </w:tc>
      </w:tr>
      <w:tr w:rsidR="000A6C93" w:rsidRPr="000A6C93" w14:paraId="0E57C805" w14:textId="77777777" w:rsidTr="00EF212A">
        <w:trPr>
          <w:trHeight w:val="518"/>
        </w:trPr>
        <w:tc>
          <w:tcPr>
            <w:tcW w:w="1808" w:type="dxa"/>
            <w:tcBorders>
              <w:top w:val="nil"/>
              <w:bottom w:val="nil"/>
            </w:tcBorders>
            <w:shd w:val="clear" w:color="auto" w:fill="FFFFFF" w:themeFill="background1"/>
          </w:tcPr>
          <w:p w14:paraId="37706D54" w14:textId="77777777" w:rsidR="00930ED1" w:rsidRPr="00EF212A" w:rsidRDefault="00906C0B">
            <w:pPr>
              <w:pStyle w:val="TableParagraph"/>
              <w:spacing w:line="252" w:lineRule="exact"/>
              <w:ind w:left="627" w:right="615"/>
              <w:jc w:val="center"/>
            </w:pPr>
            <w:r w:rsidRPr="00EF212A">
              <w:rPr>
                <w:spacing w:val="-5"/>
              </w:rPr>
              <w:t>ACT</w:t>
            </w:r>
          </w:p>
          <w:p w14:paraId="6F1EFF9D" w14:textId="392CC94C" w:rsidR="00930ED1" w:rsidRPr="00EF212A" w:rsidRDefault="00930ED1" w:rsidP="002B72EF">
            <w:pPr>
              <w:pStyle w:val="TableParagraph"/>
              <w:spacing w:before="6" w:line="241" w:lineRule="exact"/>
              <w:ind w:left="633" w:right="615"/>
            </w:pPr>
          </w:p>
        </w:tc>
        <w:tc>
          <w:tcPr>
            <w:tcW w:w="1817" w:type="dxa"/>
            <w:tcBorders>
              <w:top w:val="nil"/>
              <w:bottom w:val="nil"/>
            </w:tcBorders>
            <w:shd w:val="clear" w:color="auto" w:fill="FFFFFF" w:themeFill="background1"/>
          </w:tcPr>
          <w:p w14:paraId="13410A8C" w14:textId="77777777" w:rsidR="00930ED1" w:rsidRPr="00EF212A" w:rsidRDefault="00906C0B">
            <w:pPr>
              <w:pStyle w:val="TableParagraph"/>
              <w:spacing w:line="252" w:lineRule="exact"/>
              <w:ind w:left="15"/>
              <w:jc w:val="center"/>
            </w:pPr>
            <w:r w:rsidRPr="00EF212A">
              <w:t>2</w:t>
            </w:r>
          </w:p>
          <w:p w14:paraId="413E4E89" w14:textId="4B975837" w:rsidR="00930ED1" w:rsidRPr="00EF212A" w:rsidRDefault="00930ED1">
            <w:pPr>
              <w:pStyle w:val="TableParagraph"/>
              <w:spacing w:before="6" w:line="241" w:lineRule="exact"/>
              <w:ind w:left="15"/>
              <w:jc w:val="center"/>
            </w:pPr>
          </w:p>
        </w:tc>
      </w:tr>
      <w:tr w:rsidR="000A6C93" w:rsidRPr="000A6C93" w14:paraId="66EABCEF" w14:textId="77777777" w:rsidTr="00EF212A">
        <w:trPr>
          <w:trHeight w:val="518"/>
        </w:trPr>
        <w:tc>
          <w:tcPr>
            <w:tcW w:w="1808" w:type="dxa"/>
            <w:tcBorders>
              <w:top w:val="nil"/>
              <w:bottom w:val="nil"/>
            </w:tcBorders>
            <w:shd w:val="clear" w:color="auto" w:fill="FFFFFF" w:themeFill="background1"/>
          </w:tcPr>
          <w:p w14:paraId="58A13105" w14:textId="77777777" w:rsidR="00930ED1" w:rsidRPr="00EF212A" w:rsidRDefault="00906C0B">
            <w:pPr>
              <w:pStyle w:val="TableParagraph"/>
              <w:spacing w:line="252" w:lineRule="exact"/>
              <w:ind w:left="634" w:right="615"/>
              <w:jc w:val="center"/>
            </w:pPr>
            <w:r w:rsidRPr="00EF212A">
              <w:rPr>
                <w:spacing w:val="-4"/>
              </w:rPr>
              <w:t>VISA</w:t>
            </w:r>
          </w:p>
          <w:p w14:paraId="3AE2786A" w14:textId="77777777" w:rsidR="00930ED1" w:rsidRPr="00EF212A" w:rsidRDefault="00906C0B">
            <w:pPr>
              <w:pStyle w:val="TableParagraph"/>
              <w:spacing w:before="6" w:line="240" w:lineRule="exact"/>
              <w:ind w:left="631" w:right="615"/>
              <w:jc w:val="center"/>
            </w:pPr>
            <w:r w:rsidRPr="00EF212A">
              <w:rPr>
                <w:spacing w:val="-5"/>
              </w:rPr>
              <w:t>DET</w:t>
            </w:r>
          </w:p>
        </w:tc>
        <w:tc>
          <w:tcPr>
            <w:tcW w:w="1817" w:type="dxa"/>
            <w:tcBorders>
              <w:top w:val="nil"/>
              <w:bottom w:val="nil"/>
            </w:tcBorders>
            <w:shd w:val="clear" w:color="auto" w:fill="FFFFFF" w:themeFill="background1"/>
          </w:tcPr>
          <w:p w14:paraId="1D324E0E" w14:textId="77777777" w:rsidR="00930ED1" w:rsidRPr="00EF212A" w:rsidRDefault="00906C0B">
            <w:pPr>
              <w:pStyle w:val="TableParagraph"/>
              <w:spacing w:line="252" w:lineRule="exact"/>
              <w:ind w:left="15"/>
              <w:jc w:val="center"/>
            </w:pPr>
            <w:r w:rsidRPr="00EF212A">
              <w:t>2</w:t>
            </w:r>
          </w:p>
          <w:p w14:paraId="2DE936DE" w14:textId="6ABEBB11" w:rsidR="00930ED1" w:rsidRPr="00EF212A" w:rsidRDefault="002B72EF">
            <w:pPr>
              <w:pStyle w:val="TableParagraph"/>
              <w:spacing w:before="6" w:line="240" w:lineRule="exact"/>
              <w:ind w:left="239" w:right="224"/>
              <w:jc w:val="center"/>
            </w:pPr>
            <w:r w:rsidRPr="00EF212A">
              <w:rPr>
                <w:spacing w:val="-5"/>
              </w:rPr>
              <w:t>24</w:t>
            </w:r>
          </w:p>
        </w:tc>
      </w:tr>
      <w:tr w:rsidR="00930ED1" w:rsidRPr="000A6C93" w14:paraId="45B387F6" w14:textId="77777777" w:rsidTr="00EF212A">
        <w:trPr>
          <w:trHeight w:val="774"/>
        </w:trPr>
        <w:tc>
          <w:tcPr>
            <w:tcW w:w="1808" w:type="dxa"/>
            <w:tcBorders>
              <w:top w:val="nil"/>
            </w:tcBorders>
            <w:shd w:val="clear" w:color="auto" w:fill="FFFFFF" w:themeFill="background1"/>
          </w:tcPr>
          <w:p w14:paraId="565F184E" w14:textId="77777777" w:rsidR="00930ED1" w:rsidRPr="00EF212A" w:rsidRDefault="00906C0B">
            <w:pPr>
              <w:pStyle w:val="TableParagraph"/>
              <w:spacing w:line="244" w:lineRule="auto"/>
              <w:ind w:left="634" w:right="614"/>
              <w:jc w:val="center"/>
            </w:pPr>
            <w:r w:rsidRPr="00EF212A">
              <w:rPr>
                <w:spacing w:val="-4"/>
              </w:rPr>
              <w:t xml:space="preserve">AOR </w:t>
            </w:r>
            <w:r w:rsidRPr="00EF212A">
              <w:rPr>
                <w:spacing w:val="-5"/>
              </w:rPr>
              <w:t>DOE</w:t>
            </w:r>
          </w:p>
        </w:tc>
        <w:tc>
          <w:tcPr>
            <w:tcW w:w="1817" w:type="dxa"/>
            <w:tcBorders>
              <w:top w:val="nil"/>
            </w:tcBorders>
            <w:shd w:val="clear" w:color="auto" w:fill="FFFFFF" w:themeFill="background1"/>
          </w:tcPr>
          <w:p w14:paraId="19344F5D" w14:textId="77777777" w:rsidR="00930ED1" w:rsidRPr="00EF212A" w:rsidRDefault="00906C0B">
            <w:pPr>
              <w:pStyle w:val="TableParagraph"/>
              <w:spacing w:line="252" w:lineRule="exact"/>
              <w:ind w:left="15"/>
              <w:jc w:val="center"/>
            </w:pPr>
            <w:r w:rsidRPr="00EF212A">
              <w:t>1</w:t>
            </w:r>
          </w:p>
          <w:p w14:paraId="06D57343" w14:textId="77777777" w:rsidR="00930ED1" w:rsidRPr="00EF212A" w:rsidRDefault="00906C0B">
            <w:pPr>
              <w:pStyle w:val="TableParagraph"/>
              <w:spacing w:before="6"/>
              <w:ind w:left="15"/>
              <w:jc w:val="center"/>
            </w:pPr>
            <w:r w:rsidRPr="00EF212A">
              <w:t>1</w:t>
            </w:r>
          </w:p>
        </w:tc>
      </w:tr>
    </w:tbl>
    <w:p w14:paraId="1373D22B" w14:textId="77777777" w:rsidR="00930ED1" w:rsidRPr="000A6C93" w:rsidRDefault="00930ED1">
      <w:pPr>
        <w:pStyle w:val="Corpsdetexte"/>
        <w:rPr>
          <w:sz w:val="24"/>
        </w:rPr>
      </w:pPr>
    </w:p>
    <w:p w14:paraId="5D528161" w14:textId="77777777" w:rsidR="00930ED1" w:rsidRPr="000A6C93" w:rsidRDefault="00930ED1">
      <w:pPr>
        <w:pStyle w:val="Corpsdetexte"/>
        <w:spacing w:before="4"/>
        <w:rPr>
          <w:sz w:val="21"/>
        </w:rPr>
      </w:pPr>
    </w:p>
    <w:p w14:paraId="413A4433" w14:textId="77777777" w:rsidR="00930ED1" w:rsidRPr="000A6C93" w:rsidRDefault="00906C0B">
      <w:pPr>
        <w:pStyle w:val="Corpsdetexte"/>
        <w:ind w:left="1102"/>
      </w:pPr>
      <w:r w:rsidRPr="000A6C93">
        <w:t>Le</w:t>
      </w:r>
      <w:r w:rsidRPr="000A6C93">
        <w:rPr>
          <w:spacing w:val="-1"/>
        </w:rPr>
        <w:t xml:space="preserve"> </w:t>
      </w:r>
      <w:r w:rsidRPr="000A6C93">
        <w:t>point</w:t>
      </w:r>
      <w:r w:rsidRPr="000A6C93">
        <w:rPr>
          <w:spacing w:val="1"/>
        </w:rPr>
        <w:t xml:space="preserve"> </w:t>
      </w:r>
      <w:r w:rsidRPr="000A6C93">
        <w:t>de</w:t>
      </w:r>
      <w:r w:rsidRPr="000A6C93">
        <w:rPr>
          <w:spacing w:val="-1"/>
        </w:rPr>
        <w:t xml:space="preserve"> </w:t>
      </w:r>
      <w:r w:rsidRPr="000A6C93">
        <w:t>départ</w:t>
      </w:r>
      <w:r w:rsidRPr="000A6C93">
        <w:rPr>
          <w:spacing w:val="1"/>
        </w:rPr>
        <w:t xml:space="preserve"> </w:t>
      </w:r>
      <w:r w:rsidRPr="000A6C93">
        <w:t>de</w:t>
      </w:r>
      <w:r w:rsidRPr="000A6C93">
        <w:rPr>
          <w:spacing w:val="-1"/>
        </w:rPr>
        <w:t xml:space="preserve"> </w:t>
      </w:r>
      <w:r w:rsidRPr="000A6C93">
        <w:t>ces délais</w:t>
      </w:r>
      <w:r w:rsidRPr="000A6C93">
        <w:rPr>
          <w:spacing w:val="-1"/>
        </w:rPr>
        <w:t xml:space="preserve"> </w:t>
      </w:r>
      <w:r w:rsidRPr="000A6C93">
        <w:t>est</w:t>
      </w:r>
      <w:r w:rsidRPr="000A6C93">
        <w:rPr>
          <w:spacing w:val="1"/>
        </w:rPr>
        <w:t xml:space="preserve"> </w:t>
      </w:r>
      <w:r w:rsidRPr="000A6C93">
        <w:t>fixé</w:t>
      </w:r>
      <w:r w:rsidRPr="000A6C93">
        <w:rPr>
          <w:spacing w:val="-1"/>
        </w:rPr>
        <w:t xml:space="preserve"> </w:t>
      </w:r>
      <w:r w:rsidRPr="000A6C93">
        <w:t>comme suit</w:t>
      </w:r>
      <w:r w:rsidRPr="000A6C93">
        <w:rPr>
          <w:spacing w:val="6"/>
        </w:rPr>
        <w:t xml:space="preserve"> </w:t>
      </w:r>
      <w:r w:rsidRPr="000A6C93">
        <w:rPr>
          <w:spacing w:val="-10"/>
        </w:rPr>
        <w:t>:</w:t>
      </w:r>
    </w:p>
    <w:p w14:paraId="735729D2" w14:textId="77777777" w:rsidR="00930ED1" w:rsidRPr="000A6C93" w:rsidRDefault="00930ED1">
      <w:pPr>
        <w:sectPr w:rsidR="00930ED1" w:rsidRPr="000A6C93">
          <w:pgSz w:w="11910" w:h="16850"/>
          <w:pgMar w:top="1540" w:right="260" w:bottom="1080" w:left="600" w:header="864" w:footer="900" w:gutter="0"/>
          <w:cols w:space="720"/>
        </w:sectPr>
      </w:pPr>
    </w:p>
    <w:p w14:paraId="71EC6090" w14:textId="77777777" w:rsidR="00930ED1" w:rsidRPr="000A6C93" w:rsidRDefault="00906C0B">
      <w:pPr>
        <w:pStyle w:val="Paragraphedeliste"/>
        <w:numPr>
          <w:ilvl w:val="0"/>
          <w:numId w:val="2"/>
        </w:numPr>
        <w:tabs>
          <w:tab w:val="left" w:pos="1890"/>
        </w:tabs>
        <w:spacing w:before="91" w:line="244" w:lineRule="auto"/>
        <w:ind w:right="1155" w:hanging="286"/>
        <w:jc w:val="both"/>
      </w:pPr>
      <w:r w:rsidRPr="000A6C93">
        <w:lastRenderedPageBreak/>
        <w:tab/>
        <w:t>1er élément : date de l’accusé de réception, par le maître d’</w:t>
      </w:r>
      <w:proofErr w:type="spellStart"/>
      <w:r w:rsidRPr="000A6C93">
        <w:t>oeuvre</w:t>
      </w:r>
      <w:proofErr w:type="spellEnd"/>
      <w:r w:rsidRPr="000A6C93">
        <w:t xml:space="preserve">, de la notification du </w:t>
      </w:r>
      <w:r w:rsidRPr="000A6C93">
        <w:rPr>
          <w:spacing w:val="-2"/>
        </w:rPr>
        <w:t>marché.</w:t>
      </w:r>
    </w:p>
    <w:p w14:paraId="14415725" w14:textId="747CE607" w:rsidR="00930ED1" w:rsidRPr="000A6C93" w:rsidRDefault="00906C0B">
      <w:pPr>
        <w:pStyle w:val="Paragraphedeliste"/>
        <w:numPr>
          <w:ilvl w:val="0"/>
          <w:numId w:val="2"/>
        </w:numPr>
        <w:tabs>
          <w:tab w:val="left" w:pos="1669"/>
        </w:tabs>
        <w:spacing w:line="244" w:lineRule="auto"/>
        <w:ind w:right="1157" w:hanging="286"/>
        <w:jc w:val="both"/>
      </w:pPr>
      <w:r w:rsidRPr="000A6C93">
        <w:t>Autres éléments ou parties d’éléments suivants : date de l’accusé de réception par le maître d’</w:t>
      </w:r>
      <w:proofErr w:type="spellStart"/>
      <w:r w:rsidRPr="000A6C93">
        <w:t>oeuvre</w:t>
      </w:r>
      <w:proofErr w:type="spellEnd"/>
      <w:r w:rsidRPr="000A6C93">
        <w:t xml:space="preserve"> du prononcé de la réception du document d’études le précé</w:t>
      </w:r>
      <w:r w:rsidR="00CD285B">
        <w:t>de</w:t>
      </w:r>
      <w:r w:rsidRPr="000A6C93">
        <w:t>nt dans l’ordre chronologique de déroulement de l’opération.</w:t>
      </w:r>
    </w:p>
    <w:p w14:paraId="29B8F066" w14:textId="77777777" w:rsidR="00930ED1" w:rsidRPr="000A6C93" w:rsidRDefault="00906C0B">
      <w:pPr>
        <w:pStyle w:val="Paragraphedeliste"/>
        <w:numPr>
          <w:ilvl w:val="0"/>
          <w:numId w:val="2"/>
        </w:numPr>
        <w:tabs>
          <w:tab w:val="left" w:pos="1669"/>
        </w:tabs>
        <w:spacing w:before="1"/>
        <w:ind w:left="1668" w:hanging="284"/>
        <w:jc w:val="both"/>
      </w:pPr>
      <w:r w:rsidRPr="000A6C93">
        <w:t>Dossier des</w:t>
      </w:r>
      <w:r w:rsidRPr="000A6C93">
        <w:rPr>
          <w:spacing w:val="-1"/>
        </w:rPr>
        <w:t xml:space="preserve"> </w:t>
      </w:r>
      <w:r w:rsidRPr="000A6C93">
        <w:t>ouvrages</w:t>
      </w:r>
      <w:r w:rsidRPr="000A6C93">
        <w:rPr>
          <w:spacing w:val="-1"/>
        </w:rPr>
        <w:t xml:space="preserve"> </w:t>
      </w:r>
      <w:r w:rsidRPr="000A6C93">
        <w:t>exécutés</w:t>
      </w:r>
      <w:r w:rsidRPr="000A6C93">
        <w:rPr>
          <w:spacing w:val="-1"/>
        </w:rPr>
        <w:t xml:space="preserve"> </w:t>
      </w:r>
      <w:r w:rsidRPr="000A6C93">
        <w:t>(DOE)</w:t>
      </w:r>
      <w:r w:rsidRPr="000A6C93">
        <w:rPr>
          <w:spacing w:val="2"/>
        </w:rPr>
        <w:t xml:space="preserve"> </w:t>
      </w:r>
      <w:r w:rsidRPr="000A6C93">
        <w:t>:</w:t>
      </w:r>
      <w:r w:rsidRPr="000A6C93">
        <w:rPr>
          <w:spacing w:val="1"/>
        </w:rPr>
        <w:t xml:space="preserve"> </w:t>
      </w:r>
      <w:r w:rsidRPr="000A6C93">
        <w:t>date</w:t>
      </w:r>
      <w:r w:rsidRPr="000A6C93">
        <w:rPr>
          <w:spacing w:val="-1"/>
        </w:rPr>
        <w:t xml:space="preserve"> </w:t>
      </w:r>
      <w:r w:rsidRPr="000A6C93">
        <w:t>de</w:t>
      </w:r>
      <w:r w:rsidRPr="000A6C93">
        <w:rPr>
          <w:spacing w:val="-1"/>
        </w:rPr>
        <w:t xml:space="preserve"> </w:t>
      </w:r>
      <w:r w:rsidRPr="000A6C93">
        <w:t>réception</w:t>
      </w:r>
      <w:r w:rsidRPr="000A6C93">
        <w:rPr>
          <w:spacing w:val="-1"/>
        </w:rPr>
        <w:t xml:space="preserve"> </w:t>
      </w:r>
      <w:r w:rsidRPr="000A6C93">
        <w:t xml:space="preserve">des </w:t>
      </w:r>
      <w:r w:rsidRPr="000A6C93">
        <w:rPr>
          <w:spacing w:val="-2"/>
        </w:rPr>
        <w:t>travaux.</w:t>
      </w:r>
    </w:p>
    <w:p w14:paraId="36EB373F" w14:textId="77777777" w:rsidR="00930ED1" w:rsidRPr="000A6C93" w:rsidRDefault="00930ED1">
      <w:pPr>
        <w:pStyle w:val="Corpsdetexte"/>
        <w:spacing w:before="5"/>
        <w:rPr>
          <w:sz w:val="23"/>
        </w:rPr>
      </w:pPr>
    </w:p>
    <w:p w14:paraId="78B33C95" w14:textId="77777777" w:rsidR="00930ED1" w:rsidRPr="000A6C93" w:rsidRDefault="00906C0B" w:rsidP="00070354">
      <w:pPr>
        <w:pStyle w:val="Corpsdetexte"/>
        <w:shd w:val="clear" w:color="auto" w:fill="FFFFFF" w:themeFill="background1"/>
        <w:spacing w:line="244" w:lineRule="auto"/>
        <w:ind w:left="1102" w:right="1178"/>
      </w:pPr>
      <w:r w:rsidRPr="000A6C93">
        <w:t>La durée globale prévisionnelle d’exécution du marché</w:t>
      </w:r>
      <w:r w:rsidRPr="000A6C93">
        <w:rPr>
          <w:spacing w:val="-1"/>
        </w:rPr>
        <w:t xml:space="preserve"> </w:t>
      </w:r>
      <w:r w:rsidRPr="000A6C93">
        <w:t xml:space="preserve">de maîtrise d’œuvre est de </w:t>
      </w:r>
      <w:r w:rsidRPr="000A6C93">
        <w:rPr>
          <w:b/>
        </w:rPr>
        <w:t xml:space="preserve">48 </w:t>
      </w:r>
      <w:r w:rsidRPr="000A6C93">
        <w:t xml:space="preserve">mois (GPA </w:t>
      </w:r>
      <w:r w:rsidRPr="000A6C93">
        <w:rPr>
          <w:spacing w:val="-2"/>
        </w:rPr>
        <w:t>comprise).</w:t>
      </w:r>
    </w:p>
    <w:p w14:paraId="0F281206" w14:textId="77777777" w:rsidR="00930ED1" w:rsidRPr="000A6C93" w:rsidRDefault="00930ED1">
      <w:pPr>
        <w:pStyle w:val="Corpsdetexte"/>
        <w:rPr>
          <w:sz w:val="24"/>
        </w:rPr>
      </w:pPr>
    </w:p>
    <w:p w14:paraId="0F482741" w14:textId="77777777" w:rsidR="00930ED1" w:rsidRPr="000A6C93" w:rsidRDefault="00930ED1">
      <w:pPr>
        <w:pStyle w:val="Corpsdetexte"/>
        <w:spacing w:before="1"/>
        <w:rPr>
          <w:sz w:val="20"/>
        </w:rPr>
      </w:pPr>
    </w:p>
    <w:p w14:paraId="5E16AF7E" w14:textId="4CCB0D2F" w:rsidR="00930ED1" w:rsidRPr="00D94C8F" w:rsidRDefault="00906C0B" w:rsidP="00D94C8F">
      <w:pPr>
        <w:pStyle w:val="Titre1"/>
        <w:ind w:hanging="1404"/>
        <w:jc w:val="left"/>
        <w:rPr>
          <w:sz w:val="26"/>
          <w:szCs w:val="26"/>
        </w:rPr>
      </w:pPr>
      <w:bookmarkStart w:id="4" w:name="_Toc99533974"/>
      <w:r w:rsidRPr="00D94C8F">
        <w:rPr>
          <w:sz w:val="26"/>
          <w:szCs w:val="26"/>
        </w:rPr>
        <w:t>Article 4 : Paiement</w:t>
      </w:r>
      <w:bookmarkEnd w:id="4"/>
    </w:p>
    <w:p w14:paraId="27576E89" w14:textId="77777777" w:rsidR="00930ED1" w:rsidRPr="000A6C93" w:rsidRDefault="00906C0B">
      <w:pPr>
        <w:pStyle w:val="Corpsdetexte"/>
        <w:spacing w:before="60" w:line="244" w:lineRule="auto"/>
        <w:ind w:left="818" w:right="1158" w:firstLine="283"/>
        <w:jc w:val="both"/>
      </w:pPr>
      <w:r w:rsidRPr="000A6C93">
        <w:t>Le maître de l’ouvrage se libèrera des sommes dues au titre du présent marché en faisant porter le montant au crédit du ou des comptes ci-après selon les répartitions jointes en annexe 1 :</w:t>
      </w:r>
    </w:p>
    <w:p w14:paraId="6038379D" w14:textId="77777777" w:rsidR="00930ED1" w:rsidRPr="000A6C93" w:rsidRDefault="00930ED1">
      <w:pPr>
        <w:pStyle w:val="Corpsdetexte"/>
        <w:spacing w:before="8"/>
      </w:pPr>
    </w:p>
    <w:p w14:paraId="67BA6490" w14:textId="77777777" w:rsidR="00930ED1" w:rsidRPr="000A6C93" w:rsidRDefault="00906C0B">
      <w:pPr>
        <w:pStyle w:val="Paragraphedeliste"/>
        <w:numPr>
          <w:ilvl w:val="0"/>
          <w:numId w:val="9"/>
        </w:numPr>
        <w:tabs>
          <w:tab w:val="left" w:pos="1386"/>
        </w:tabs>
      </w:pPr>
      <w:r w:rsidRPr="000A6C93">
        <w:rPr>
          <w:i/>
        </w:rPr>
        <w:t>Ouvert</w:t>
      </w:r>
      <w:r w:rsidRPr="000A6C93">
        <w:rPr>
          <w:i/>
          <w:spacing w:val="10"/>
        </w:rPr>
        <w:t xml:space="preserve"> </w:t>
      </w:r>
      <w:r w:rsidRPr="000A6C93">
        <w:rPr>
          <w:i/>
        </w:rPr>
        <w:t>au</w:t>
      </w:r>
      <w:r w:rsidRPr="000A6C93">
        <w:rPr>
          <w:i/>
          <w:spacing w:val="10"/>
        </w:rPr>
        <w:t xml:space="preserve"> </w:t>
      </w:r>
      <w:r w:rsidRPr="000A6C93">
        <w:rPr>
          <w:i/>
        </w:rPr>
        <w:t>nom</w:t>
      </w:r>
      <w:r w:rsidRPr="000A6C93">
        <w:rPr>
          <w:i/>
          <w:spacing w:val="9"/>
        </w:rPr>
        <w:t xml:space="preserve"> </w:t>
      </w:r>
      <w:r w:rsidRPr="000A6C93">
        <w:rPr>
          <w:i/>
        </w:rPr>
        <w:t>de</w:t>
      </w:r>
      <w:r w:rsidRPr="000A6C93">
        <w:rPr>
          <w:i/>
          <w:spacing w:val="10"/>
        </w:rPr>
        <w:t xml:space="preserve"> </w:t>
      </w:r>
      <w:r w:rsidRPr="000A6C93">
        <w:rPr>
          <w:i/>
        </w:rPr>
        <w:t>:</w:t>
      </w:r>
      <w:r w:rsidRPr="000A6C93">
        <w:rPr>
          <w:i/>
          <w:spacing w:val="40"/>
        </w:rPr>
        <w:t xml:space="preserve">  </w:t>
      </w:r>
      <w:r w:rsidRPr="000A6C93">
        <w:rPr>
          <w:spacing w:val="-2"/>
        </w:rPr>
        <w:t>........................................................................................................................</w:t>
      </w:r>
    </w:p>
    <w:p w14:paraId="74B0E30B" w14:textId="77777777" w:rsidR="00930ED1" w:rsidRPr="000A6C93" w:rsidRDefault="00906C0B">
      <w:pPr>
        <w:pStyle w:val="Corpsdetexte"/>
        <w:spacing w:before="5"/>
        <w:ind w:left="1385"/>
      </w:pPr>
      <w:proofErr w:type="gramStart"/>
      <w:r w:rsidRPr="000A6C93">
        <w:t>pour</w:t>
      </w:r>
      <w:proofErr w:type="gramEnd"/>
      <w:r w:rsidRPr="000A6C93">
        <w:rPr>
          <w:spacing w:val="4"/>
        </w:rPr>
        <w:t xml:space="preserve"> </w:t>
      </w:r>
      <w:r w:rsidRPr="000A6C93">
        <w:t>les</w:t>
      </w:r>
      <w:r w:rsidRPr="000A6C93">
        <w:rPr>
          <w:spacing w:val="5"/>
        </w:rPr>
        <w:t xml:space="preserve"> </w:t>
      </w:r>
      <w:r w:rsidRPr="000A6C93">
        <w:t>prestations</w:t>
      </w:r>
      <w:r w:rsidRPr="000A6C93">
        <w:rPr>
          <w:spacing w:val="5"/>
        </w:rPr>
        <w:t xml:space="preserve"> </w:t>
      </w:r>
      <w:r w:rsidRPr="000A6C93">
        <w:t>suivantes</w:t>
      </w:r>
      <w:r w:rsidRPr="000A6C93">
        <w:rPr>
          <w:spacing w:val="8"/>
        </w:rPr>
        <w:t xml:space="preserve"> </w:t>
      </w:r>
      <w:r w:rsidRPr="000A6C93">
        <w:t>:</w:t>
      </w:r>
      <w:r w:rsidRPr="000A6C93">
        <w:rPr>
          <w:spacing w:val="27"/>
        </w:rPr>
        <w:t xml:space="preserve">  </w:t>
      </w:r>
      <w:r w:rsidRPr="000A6C93">
        <w:rPr>
          <w:spacing w:val="-2"/>
        </w:rPr>
        <w:t>......................................................................................................</w:t>
      </w:r>
    </w:p>
    <w:p w14:paraId="41030B11" w14:textId="77777777" w:rsidR="00930ED1" w:rsidRPr="000A6C93" w:rsidRDefault="00906C0B">
      <w:pPr>
        <w:pStyle w:val="Corpsdetexte"/>
        <w:spacing w:before="7"/>
        <w:ind w:left="1385"/>
      </w:pPr>
      <w:r w:rsidRPr="000A6C93">
        <w:t>Domiciliation</w:t>
      </w:r>
      <w:r w:rsidRPr="000A6C93">
        <w:rPr>
          <w:spacing w:val="32"/>
        </w:rPr>
        <w:t xml:space="preserve"> </w:t>
      </w:r>
      <w:r w:rsidRPr="000A6C93">
        <w:t>:</w:t>
      </w:r>
      <w:r w:rsidRPr="000A6C93">
        <w:rPr>
          <w:spacing w:val="60"/>
          <w:w w:val="150"/>
        </w:rPr>
        <w:t xml:space="preserve"> </w:t>
      </w:r>
      <w:r w:rsidRPr="000A6C93">
        <w:rPr>
          <w:spacing w:val="-2"/>
        </w:rPr>
        <w:t>................................................................................................................................</w:t>
      </w:r>
    </w:p>
    <w:p w14:paraId="2CCC5E93" w14:textId="70EB0FEA" w:rsidR="00930ED1" w:rsidRPr="000A6C93" w:rsidRDefault="00906C0B">
      <w:pPr>
        <w:pStyle w:val="Corpsdetexte"/>
        <w:spacing w:before="6"/>
        <w:ind w:left="1385"/>
      </w:pPr>
      <w:r w:rsidRPr="000A6C93">
        <w:t>Code</w:t>
      </w:r>
      <w:r w:rsidRPr="000A6C93">
        <w:rPr>
          <w:spacing w:val="-1"/>
        </w:rPr>
        <w:t xml:space="preserve"> </w:t>
      </w:r>
      <w:r w:rsidRPr="000A6C93">
        <w:t>banque :</w:t>
      </w:r>
      <w:r w:rsidRPr="000A6C93">
        <w:rPr>
          <w:spacing w:val="-4"/>
        </w:rPr>
        <w:t xml:space="preserve"> </w:t>
      </w:r>
      <w:r w:rsidRPr="000A6C93">
        <w:t>.............. Code guichet</w:t>
      </w:r>
      <w:r w:rsidRPr="000A6C93">
        <w:rPr>
          <w:spacing w:val="1"/>
        </w:rPr>
        <w:t xml:space="preserve"> </w:t>
      </w:r>
      <w:r w:rsidRPr="000A6C93">
        <w:t>:</w:t>
      </w:r>
      <w:r w:rsidRPr="000A6C93">
        <w:rPr>
          <w:spacing w:val="-18"/>
        </w:rPr>
        <w:t xml:space="preserve"> </w:t>
      </w:r>
      <w:r w:rsidRPr="000A6C93">
        <w:t>...............N°</w:t>
      </w:r>
      <w:r w:rsidRPr="000A6C93">
        <w:rPr>
          <w:spacing w:val="-3"/>
        </w:rPr>
        <w:t xml:space="preserve"> </w:t>
      </w:r>
      <w:r w:rsidRPr="000A6C93">
        <w:t>de compte :</w:t>
      </w:r>
      <w:r w:rsidRPr="000A6C93">
        <w:rPr>
          <w:spacing w:val="37"/>
        </w:rPr>
        <w:t xml:space="preserve"> </w:t>
      </w:r>
      <w:r w:rsidRPr="000A6C93">
        <w:t>..........................</w:t>
      </w:r>
      <w:r w:rsidRPr="000A6C93">
        <w:rPr>
          <w:spacing w:val="-2"/>
        </w:rPr>
        <w:t xml:space="preserve"> </w:t>
      </w:r>
      <w:r w:rsidRPr="000A6C93">
        <w:t>Clé RIB</w:t>
      </w:r>
      <w:r w:rsidRPr="000A6C93">
        <w:rPr>
          <w:spacing w:val="-1"/>
        </w:rPr>
        <w:t xml:space="preserve"> </w:t>
      </w:r>
      <w:r w:rsidRPr="000A6C93">
        <w:t>:</w:t>
      </w:r>
      <w:r w:rsidRPr="000A6C93">
        <w:rPr>
          <w:spacing w:val="-11"/>
        </w:rPr>
        <w:t xml:space="preserve"> </w:t>
      </w:r>
      <w:r w:rsidRPr="000A6C93">
        <w:rPr>
          <w:spacing w:val="-2"/>
        </w:rPr>
        <w:t>....</w:t>
      </w:r>
    </w:p>
    <w:p w14:paraId="3754E73F" w14:textId="77777777" w:rsidR="00930ED1" w:rsidRPr="000A6C93" w:rsidRDefault="00906C0B">
      <w:pPr>
        <w:pStyle w:val="Corpsdetexte"/>
        <w:spacing w:before="6"/>
        <w:ind w:left="1385"/>
      </w:pPr>
      <w:r w:rsidRPr="000A6C93">
        <w:t>IBAN</w:t>
      </w:r>
      <w:r w:rsidRPr="000A6C93">
        <w:rPr>
          <w:spacing w:val="30"/>
        </w:rPr>
        <w:t xml:space="preserve"> </w:t>
      </w:r>
      <w:r w:rsidRPr="000A6C93">
        <w:t>:</w:t>
      </w:r>
      <w:r w:rsidRPr="000A6C93">
        <w:rPr>
          <w:spacing w:val="43"/>
        </w:rPr>
        <w:t xml:space="preserve">  </w:t>
      </w:r>
      <w:r w:rsidRPr="000A6C93">
        <w:rPr>
          <w:spacing w:val="-2"/>
        </w:rPr>
        <w:t>............................................................................................................................................</w:t>
      </w:r>
    </w:p>
    <w:p w14:paraId="4F383E6B" w14:textId="77777777" w:rsidR="00930ED1" w:rsidRPr="000A6C93" w:rsidRDefault="00906C0B">
      <w:pPr>
        <w:pStyle w:val="Corpsdetexte"/>
        <w:spacing w:before="6"/>
        <w:ind w:left="1385"/>
      </w:pPr>
      <w:r w:rsidRPr="000A6C93">
        <w:t>BIC</w:t>
      </w:r>
      <w:r w:rsidRPr="000A6C93">
        <w:rPr>
          <w:spacing w:val="31"/>
        </w:rPr>
        <w:t xml:space="preserve"> </w:t>
      </w:r>
      <w:r w:rsidRPr="000A6C93">
        <w:t>:</w:t>
      </w:r>
      <w:r w:rsidRPr="000A6C93">
        <w:rPr>
          <w:spacing w:val="49"/>
        </w:rPr>
        <w:t xml:space="preserve">  </w:t>
      </w:r>
      <w:r w:rsidRPr="000A6C93">
        <w:rPr>
          <w:spacing w:val="-2"/>
        </w:rPr>
        <w:t>...............................................................................................................................................</w:t>
      </w:r>
    </w:p>
    <w:p w14:paraId="3BBF633E" w14:textId="77777777" w:rsidR="00930ED1" w:rsidRPr="000A6C93" w:rsidRDefault="00930ED1">
      <w:pPr>
        <w:pStyle w:val="Corpsdetexte"/>
        <w:rPr>
          <w:sz w:val="23"/>
        </w:rPr>
      </w:pPr>
    </w:p>
    <w:p w14:paraId="384F093B" w14:textId="77777777" w:rsidR="00930ED1" w:rsidRPr="000A6C93" w:rsidRDefault="00906C0B">
      <w:pPr>
        <w:pStyle w:val="Paragraphedeliste"/>
        <w:numPr>
          <w:ilvl w:val="0"/>
          <w:numId w:val="9"/>
        </w:numPr>
        <w:tabs>
          <w:tab w:val="left" w:pos="1386"/>
        </w:tabs>
      </w:pPr>
      <w:r w:rsidRPr="000A6C93">
        <w:rPr>
          <w:i/>
        </w:rPr>
        <w:t>Ouvert</w:t>
      </w:r>
      <w:r w:rsidRPr="000A6C93">
        <w:rPr>
          <w:i/>
          <w:spacing w:val="10"/>
        </w:rPr>
        <w:t xml:space="preserve"> </w:t>
      </w:r>
      <w:r w:rsidRPr="000A6C93">
        <w:rPr>
          <w:i/>
        </w:rPr>
        <w:t>au</w:t>
      </w:r>
      <w:r w:rsidRPr="000A6C93">
        <w:rPr>
          <w:i/>
          <w:spacing w:val="10"/>
        </w:rPr>
        <w:t xml:space="preserve"> </w:t>
      </w:r>
      <w:r w:rsidRPr="000A6C93">
        <w:rPr>
          <w:i/>
        </w:rPr>
        <w:t>nom</w:t>
      </w:r>
      <w:r w:rsidRPr="000A6C93">
        <w:rPr>
          <w:i/>
          <w:spacing w:val="9"/>
        </w:rPr>
        <w:t xml:space="preserve"> </w:t>
      </w:r>
      <w:r w:rsidRPr="000A6C93">
        <w:rPr>
          <w:i/>
        </w:rPr>
        <w:t>de</w:t>
      </w:r>
      <w:r w:rsidRPr="000A6C93">
        <w:rPr>
          <w:i/>
          <w:spacing w:val="10"/>
        </w:rPr>
        <w:t xml:space="preserve"> </w:t>
      </w:r>
      <w:r w:rsidRPr="000A6C93">
        <w:rPr>
          <w:i/>
        </w:rPr>
        <w:t>:</w:t>
      </w:r>
      <w:r w:rsidRPr="000A6C93">
        <w:rPr>
          <w:i/>
          <w:spacing w:val="40"/>
        </w:rPr>
        <w:t xml:space="preserve">  </w:t>
      </w:r>
      <w:r w:rsidRPr="000A6C93">
        <w:rPr>
          <w:spacing w:val="-2"/>
        </w:rPr>
        <w:t>........................................................................................................................</w:t>
      </w:r>
    </w:p>
    <w:p w14:paraId="4B21EFC1" w14:textId="77777777" w:rsidR="00930ED1" w:rsidRPr="000A6C93" w:rsidRDefault="00906C0B">
      <w:pPr>
        <w:pStyle w:val="Corpsdetexte"/>
        <w:spacing w:before="5"/>
        <w:ind w:left="1385"/>
      </w:pPr>
      <w:proofErr w:type="gramStart"/>
      <w:r w:rsidRPr="000A6C93">
        <w:t>pour</w:t>
      </w:r>
      <w:proofErr w:type="gramEnd"/>
      <w:r w:rsidRPr="000A6C93">
        <w:rPr>
          <w:spacing w:val="4"/>
        </w:rPr>
        <w:t xml:space="preserve"> </w:t>
      </w:r>
      <w:r w:rsidRPr="000A6C93">
        <w:t>les</w:t>
      </w:r>
      <w:r w:rsidRPr="000A6C93">
        <w:rPr>
          <w:spacing w:val="5"/>
        </w:rPr>
        <w:t xml:space="preserve"> </w:t>
      </w:r>
      <w:r w:rsidRPr="000A6C93">
        <w:t>prestations</w:t>
      </w:r>
      <w:r w:rsidRPr="000A6C93">
        <w:rPr>
          <w:spacing w:val="5"/>
        </w:rPr>
        <w:t xml:space="preserve"> </w:t>
      </w:r>
      <w:r w:rsidRPr="000A6C93">
        <w:t>suivantes</w:t>
      </w:r>
      <w:r w:rsidRPr="000A6C93">
        <w:rPr>
          <w:spacing w:val="8"/>
        </w:rPr>
        <w:t xml:space="preserve"> </w:t>
      </w:r>
      <w:r w:rsidRPr="000A6C93">
        <w:t>:</w:t>
      </w:r>
      <w:r w:rsidRPr="000A6C93">
        <w:rPr>
          <w:spacing w:val="27"/>
        </w:rPr>
        <w:t xml:space="preserve">  </w:t>
      </w:r>
      <w:r w:rsidRPr="000A6C93">
        <w:rPr>
          <w:spacing w:val="-2"/>
        </w:rPr>
        <w:t>......................................................................................................</w:t>
      </w:r>
    </w:p>
    <w:p w14:paraId="6FF7985A" w14:textId="77777777" w:rsidR="00930ED1" w:rsidRPr="000A6C93" w:rsidRDefault="00906C0B">
      <w:pPr>
        <w:pStyle w:val="Corpsdetexte"/>
        <w:spacing w:before="7"/>
        <w:ind w:left="1385"/>
      </w:pPr>
      <w:r w:rsidRPr="000A6C93">
        <w:t>Domiciliation</w:t>
      </w:r>
      <w:r w:rsidRPr="000A6C93">
        <w:rPr>
          <w:spacing w:val="32"/>
        </w:rPr>
        <w:t xml:space="preserve"> </w:t>
      </w:r>
      <w:r w:rsidRPr="000A6C93">
        <w:t>:</w:t>
      </w:r>
      <w:r w:rsidRPr="000A6C93">
        <w:rPr>
          <w:spacing w:val="60"/>
          <w:w w:val="150"/>
        </w:rPr>
        <w:t xml:space="preserve"> </w:t>
      </w:r>
      <w:r w:rsidRPr="000A6C93">
        <w:rPr>
          <w:spacing w:val="-2"/>
        </w:rPr>
        <w:t>................................................................................................................................</w:t>
      </w:r>
    </w:p>
    <w:p w14:paraId="089C9B5A" w14:textId="7722F63C" w:rsidR="00930ED1" w:rsidRPr="000A6C93" w:rsidRDefault="00906C0B">
      <w:pPr>
        <w:pStyle w:val="Corpsdetexte"/>
        <w:spacing w:before="6"/>
        <w:ind w:left="1385"/>
      </w:pPr>
      <w:r w:rsidRPr="000A6C93">
        <w:t>Code</w:t>
      </w:r>
      <w:r w:rsidRPr="000A6C93">
        <w:rPr>
          <w:spacing w:val="-1"/>
        </w:rPr>
        <w:t xml:space="preserve"> </w:t>
      </w:r>
      <w:r w:rsidRPr="000A6C93">
        <w:t>banque :</w:t>
      </w:r>
      <w:r w:rsidRPr="000A6C93">
        <w:rPr>
          <w:spacing w:val="-4"/>
        </w:rPr>
        <w:t xml:space="preserve"> </w:t>
      </w:r>
      <w:r w:rsidRPr="000A6C93">
        <w:t>.............. Code guichet</w:t>
      </w:r>
      <w:r w:rsidRPr="000A6C93">
        <w:rPr>
          <w:spacing w:val="1"/>
        </w:rPr>
        <w:t xml:space="preserve"> </w:t>
      </w:r>
      <w:r w:rsidRPr="000A6C93">
        <w:t>:</w:t>
      </w:r>
      <w:r w:rsidRPr="000A6C93">
        <w:rPr>
          <w:spacing w:val="-18"/>
        </w:rPr>
        <w:t xml:space="preserve"> </w:t>
      </w:r>
      <w:r w:rsidRPr="000A6C93">
        <w:t>...............N°</w:t>
      </w:r>
      <w:r w:rsidRPr="000A6C93">
        <w:rPr>
          <w:spacing w:val="-2"/>
        </w:rPr>
        <w:t xml:space="preserve"> </w:t>
      </w:r>
      <w:r w:rsidRPr="000A6C93">
        <w:t>de</w:t>
      </w:r>
      <w:r w:rsidRPr="000A6C93">
        <w:rPr>
          <w:spacing w:val="-1"/>
        </w:rPr>
        <w:t xml:space="preserve"> </w:t>
      </w:r>
      <w:r w:rsidRPr="000A6C93">
        <w:t>compte</w:t>
      </w:r>
      <w:r w:rsidRPr="000A6C93">
        <w:rPr>
          <w:spacing w:val="1"/>
        </w:rPr>
        <w:t xml:space="preserve"> </w:t>
      </w:r>
      <w:r w:rsidRPr="000A6C93">
        <w:t>:</w:t>
      </w:r>
      <w:r w:rsidRPr="000A6C93">
        <w:rPr>
          <w:spacing w:val="37"/>
        </w:rPr>
        <w:t xml:space="preserve"> </w:t>
      </w:r>
      <w:r w:rsidRPr="000A6C93">
        <w:t>..........................</w:t>
      </w:r>
      <w:r w:rsidRPr="000A6C93">
        <w:rPr>
          <w:spacing w:val="-2"/>
        </w:rPr>
        <w:t xml:space="preserve"> </w:t>
      </w:r>
      <w:r w:rsidRPr="000A6C93">
        <w:t>Clé RIB</w:t>
      </w:r>
      <w:r w:rsidRPr="000A6C93">
        <w:rPr>
          <w:spacing w:val="-1"/>
        </w:rPr>
        <w:t xml:space="preserve"> </w:t>
      </w:r>
      <w:r w:rsidRPr="000A6C93">
        <w:t>:</w:t>
      </w:r>
      <w:r w:rsidRPr="000A6C93">
        <w:rPr>
          <w:spacing w:val="-11"/>
        </w:rPr>
        <w:t xml:space="preserve"> </w:t>
      </w:r>
      <w:r w:rsidRPr="000A6C93">
        <w:rPr>
          <w:spacing w:val="-2"/>
        </w:rPr>
        <w:t>....</w:t>
      </w:r>
    </w:p>
    <w:p w14:paraId="7B007979" w14:textId="77777777" w:rsidR="00930ED1" w:rsidRPr="000A6C93" w:rsidRDefault="00906C0B">
      <w:pPr>
        <w:pStyle w:val="Corpsdetexte"/>
        <w:spacing w:before="6"/>
        <w:ind w:left="1385"/>
      </w:pPr>
      <w:r w:rsidRPr="000A6C93">
        <w:t>IBAN</w:t>
      </w:r>
      <w:r w:rsidRPr="000A6C93">
        <w:rPr>
          <w:spacing w:val="30"/>
        </w:rPr>
        <w:t xml:space="preserve"> </w:t>
      </w:r>
      <w:r w:rsidRPr="000A6C93">
        <w:t>:</w:t>
      </w:r>
      <w:r w:rsidRPr="000A6C93">
        <w:rPr>
          <w:spacing w:val="43"/>
        </w:rPr>
        <w:t xml:space="preserve">  </w:t>
      </w:r>
      <w:r w:rsidRPr="000A6C93">
        <w:rPr>
          <w:spacing w:val="-2"/>
        </w:rPr>
        <w:t>............................................................................................................................................</w:t>
      </w:r>
    </w:p>
    <w:p w14:paraId="5C41167C" w14:textId="77777777" w:rsidR="00930ED1" w:rsidRPr="000A6C93" w:rsidRDefault="00906C0B">
      <w:pPr>
        <w:pStyle w:val="Corpsdetexte"/>
        <w:spacing w:before="6"/>
        <w:ind w:left="1385"/>
      </w:pPr>
      <w:r w:rsidRPr="000A6C93">
        <w:t>BIC</w:t>
      </w:r>
      <w:r w:rsidRPr="000A6C93">
        <w:rPr>
          <w:spacing w:val="31"/>
        </w:rPr>
        <w:t xml:space="preserve"> </w:t>
      </w:r>
      <w:r w:rsidRPr="000A6C93">
        <w:t>:</w:t>
      </w:r>
      <w:r w:rsidRPr="000A6C93">
        <w:rPr>
          <w:spacing w:val="49"/>
        </w:rPr>
        <w:t xml:space="preserve">  </w:t>
      </w:r>
      <w:r w:rsidRPr="000A6C93">
        <w:rPr>
          <w:spacing w:val="-2"/>
        </w:rPr>
        <w:t>...............................................................................................................................................</w:t>
      </w:r>
    </w:p>
    <w:p w14:paraId="480872E1" w14:textId="77777777" w:rsidR="00930ED1" w:rsidRPr="000A6C93" w:rsidRDefault="00930ED1">
      <w:pPr>
        <w:pStyle w:val="Corpsdetexte"/>
        <w:rPr>
          <w:sz w:val="24"/>
        </w:rPr>
      </w:pPr>
    </w:p>
    <w:p w14:paraId="50582F77" w14:textId="77777777" w:rsidR="0019706F" w:rsidRPr="000A6C93" w:rsidRDefault="0019706F" w:rsidP="0019706F">
      <w:pPr>
        <w:pStyle w:val="Paragraphedeliste"/>
        <w:numPr>
          <w:ilvl w:val="0"/>
          <w:numId w:val="9"/>
        </w:numPr>
        <w:tabs>
          <w:tab w:val="left" w:pos="1386"/>
        </w:tabs>
      </w:pPr>
      <w:r w:rsidRPr="000A6C93">
        <w:rPr>
          <w:i/>
        </w:rPr>
        <w:t>Ouvert</w:t>
      </w:r>
      <w:r w:rsidRPr="000A6C93">
        <w:rPr>
          <w:i/>
          <w:spacing w:val="10"/>
        </w:rPr>
        <w:t xml:space="preserve"> </w:t>
      </w:r>
      <w:r w:rsidRPr="000A6C93">
        <w:rPr>
          <w:i/>
        </w:rPr>
        <w:t>au</w:t>
      </w:r>
      <w:r w:rsidRPr="000A6C93">
        <w:rPr>
          <w:i/>
          <w:spacing w:val="10"/>
        </w:rPr>
        <w:t xml:space="preserve"> </w:t>
      </w:r>
      <w:r w:rsidRPr="000A6C93">
        <w:rPr>
          <w:i/>
        </w:rPr>
        <w:t>nom</w:t>
      </w:r>
      <w:r w:rsidRPr="000A6C93">
        <w:rPr>
          <w:i/>
          <w:spacing w:val="9"/>
        </w:rPr>
        <w:t xml:space="preserve"> </w:t>
      </w:r>
      <w:r w:rsidRPr="000A6C93">
        <w:rPr>
          <w:i/>
        </w:rPr>
        <w:t>de</w:t>
      </w:r>
      <w:r w:rsidRPr="000A6C93">
        <w:rPr>
          <w:i/>
          <w:spacing w:val="10"/>
        </w:rPr>
        <w:t xml:space="preserve"> </w:t>
      </w:r>
      <w:r w:rsidRPr="000A6C93">
        <w:rPr>
          <w:i/>
        </w:rPr>
        <w:t>:</w:t>
      </w:r>
      <w:r w:rsidRPr="000A6C93">
        <w:rPr>
          <w:i/>
          <w:spacing w:val="40"/>
        </w:rPr>
        <w:t xml:space="preserve">  </w:t>
      </w:r>
      <w:r w:rsidRPr="000A6C93">
        <w:rPr>
          <w:spacing w:val="-2"/>
        </w:rPr>
        <w:t>........................................................................................................................</w:t>
      </w:r>
    </w:p>
    <w:p w14:paraId="6221CA16" w14:textId="77777777" w:rsidR="0019706F" w:rsidRPr="000A6C93" w:rsidRDefault="0019706F" w:rsidP="0019706F">
      <w:pPr>
        <w:pStyle w:val="Corpsdetexte"/>
        <w:spacing w:before="5"/>
        <w:ind w:left="1385"/>
      </w:pPr>
      <w:proofErr w:type="gramStart"/>
      <w:r w:rsidRPr="000A6C93">
        <w:t>pour</w:t>
      </w:r>
      <w:proofErr w:type="gramEnd"/>
      <w:r w:rsidRPr="000A6C93">
        <w:rPr>
          <w:spacing w:val="4"/>
        </w:rPr>
        <w:t xml:space="preserve"> </w:t>
      </w:r>
      <w:r w:rsidRPr="000A6C93">
        <w:t>les</w:t>
      </w:r>
      <w:r w:rsidRPr="000A6C93">
        <w:rPr>
          <w:spacing w:val="5"/>
        </w:rPr>
        <w:t xml:space="preserve"> </w:t>
      </w:r>
      <w:r w:rsidRPr="000A6C93">
        <w:t>prestations</w:t>
      </w:r>
      <w:r w:rsidRPr="000A6C93">
        <w:rPr>
          <w:spacing w:val="5"/>
        </w:rPr>
        <w:t xml:space="preserve"> </w:t>
      </w:r>
      <w:r w:rsidRPr="000A6C93">
        <w:t>suivantes</w:t>
      </w:r>
      <w:r w:rsidRPr="000A6C93">
        <w:rPr>
          <w:spacing w:val="8"/>
        </w:rPr>
        <w:t xml:space="preserve"> </w:t>
      </w:r>
      <w:r w:rsidRPr="000A6C93">
        <w:t>:</w:t>
      </w:r>
      <w:r w:rsidRPr="000A6C93">
        <w:rPr>
          <w:spacing w:val="27"/>
        </w:rPr>
        <w:t xml:space="preserve">  </w:t>
      </w:r>
      <w:r w:rsidRPr="000A6C93">
        <w:rPr>
          <w:spacing w:val="-2"/>
        </w:rPr>
        <w:t>......................................................................................................</w:t>
      </w:r>
    </w:p>
    <w:p w14:paraId="4552905F" w14:textId="77777777" w:rsidR="0019706F" w:rsidRPr="000A6C93" w:rsidRDefault="0019706F" w:rsidP="0019706F">
      <w:pPr>
        <w:pStyle w:val="Corpsdetexte"/>
        <w:spacing w:before="7"/>
        <w:ind w:left="1385"/>
      </w:pPr>
      <w:r w:rsidRPr="000A6C93">
        <w:t>Domiciliation</w:t>
      </w:r>
      <w:r w:rsidRPr="000A6C93">
        <w:rPr>
          <w:spacing w:val="32"/>
        </w:rPr>
        <w:t xml:space="preserve"> </w:t>
      </w:r>
      <w:r w:rsidRPr="000A6C93">
        <w:t>:</w:t>
      </w:r>
      <w:r w:rsidRPr="000A6C93">
        <w:rPr>
          <w:spacing w:val="60"/>
          <w:w w:val="150"/>
        </w:rPr>
        <w:t xml:space="preserve"> </w:t>
      </w:r>
      <w:r w:rsidRPr="000A6C93">
        <w:rPr>
          <w:spacing w:val="-2"/>
        </w:rPr>
        <w:t>................................................................................................................................</w:t>
      </w:r>
    </w:p>
    <w:p w14:paraId="0B797950" w14:textId="40B7C942" w:rsidR="0019706F" w:rsidRPr="000A6C93" w:rsidRDefault="0019706F" w:rsidP="0019706F">
      <w:pPr>
        <w:pStyle w:val="Corpsdetexte"/>
        <w:spacing w:before="6"/>
        <w:ind w:left="1385"/>
      </w:pPr>
      <w:r w:rsidRPr="000A6C93">
        <w:t>Code</w:t>
      </w:r>
      <w:r w:rsidRPr="000A6C93">
        <w:rPr>
          <w:spacing w:val="-1"/>
        </w:rPr>
        <w:t xml:space="preserve"> </w:t>
      </w:r>
      <w:r w:rsidRPr="000A6C93">
        <w:t>banque :</w:t>
      </w:r>
      <w:r w:rsidRPr="000A6C93">
        <w:rPr>
          <w:spacing w:val="-4"/>
        </w:rPr>
        <w:t xml:space="preserve"> </w:t>
      </w:r>
      <w:r w:rsidRPr="000A6C93">
        <w:t>.............. Code guichet</w:t>
      </w:r>
      <w:r w:rsidRPr="000A6C93">
        <w:rPr>
          <w:spacing w:val="1"/>
        </w:rPr>
        <w:t xml:space="preserve"> </w:t>
      </w:r>
      <w:r w:rsidRPr="000A6C93">
        <w:t>:</w:t>
      </w:r>
      <w:r w:rsidRPr="000A6C93">
        <w:rPr>
          <w:spacing w:val="-18"/>
        </w:rPr>
        <w:t xml:space="preserve"> </w:t>
      </w:r>
      <w:r w:rsidRPr="000A6C93">
        <w:t>...............N°</w:t>
      </w:r>
      <w:r w:rsidRPr="000A6C93">
        <w:rPr>
          <w:spacing w:val="-2"/>
        </w:rPr>
        <w:t xml:space="preserve"> </w:t>
      </w:r>
      <w:r w:rsidRPr="000A6C93">
        <w:t>de</w:t>
      </w:r>
      <w:r w:rsidRPr="000A6C93">
        <w:rPr>
          <w:spacing w:val="-1"/>
        </w:rPr>
        <w:t xml:space="preserve"> </w:t>
      </w:r>
      <w:r w:rsidRPr="000A6C93">
        <w:t>compte</w:t>
      </w:r>
      <w:r w:rsidRPr="000A6C93">
        <w:rPr>
          <w:spacing w:val="1"/>
        </w:rPr>
        <w:t xml:space="preserve"> </w:t>
      </w:r>
      <w:r w:rsidRPr="000A6C93">
        <w:t>:</w:t>
      </w:r>
      <w:r w:rsidRPr="000A6C93">
        <w:rPr>
          <w:spacing w:val="37"/>
        </w:rPr>
        <w:t xml:space="preserve"> </w:t>
      </w:r>
      <w:r w:rsidRPr="000A6C93">
        <w:t>..........................</w:t>
      </w:r>
      <w:r w:rsidRPr="000A6C93">
        <w:rPr>
          <w:spacing w:val="-2"/>
        </w:rPr>
        <w:t xml:space="preserve"> </w:t>
      </w:r>
      <w:r w:rsidRPr="000A6C93">
        <w:t>Clé RIB</w:t>
      </w:r>
      <w:r w:rsidRPr="000A6C93">
        <w:rPr>
          <w:spacing w:val="-1"/>
        </w:rPr>
        <w:t xml:space="preserve"> </w:t>
      </w:r>
      <w:r w:rsidRPr="000A6C93">
        <w:t>:</w:t>
      </w:r>
      <w:r w:rsidRPr="000A6C93">
        <w:rPr>
          <w:spacing w:val="-11"/>
        </w:rPr>
        <w:t xml:space="preserve"> </w:t>
      </w:r>
      <w:r w:rsidRPr="000A6C93">
        <w:rPr>
          <w:spacing w:val="-2"/>
        </w:rPr>
        <w:t>....</w:t>
      </w:r>
    </w:p>
    <w:p w14:paraId="4E2F9BA6" w14:textId="77777777" w:rsidR="0019706F" w:rsidRPr="000A6C93" w:rsidRDefault="0019706F" w:rsidP="0019706F">
      <w:pPr>
        <w:pStyle w:val="Corpsdetexte"/>
        <w:spacing w:before="6"/>
        <w:ind w:left="1385"/>
      </w:pPr>
      <w:r w:rsidRPr="000A6C93">
        <w:t>IBAN</w:t>
      </w:r>
      <w:r w:rsidRPr="000A6C93">
        <w:rPr>
          <w:spacing w:val="30"/>
        </w:rPr>
        <w:t xml:space="preserve"> </w:t>
      </w:r>
      <w:r w:rsidRPr="000A6C93">
        <w:t>:</w:t>
      </w:r>
      <w:r w:rsidRPr="000A6C93">
        <w:rPr>
          <w:spacing w:val="43"/>
        </w:rPr>
        <w:t xml:space="preserve">  </w:t>
      </w:r>
      <w:r w:rsidRPr="000A6C93">
        <w:rPr>
          <w:spacing w:val="-2"/>
        </w:rPr>
        <w:t>............................................................................................................................................</w:t>
      </w:r>
    </w:p>
    <w:p w14:paraId="137301E1" w14:textId="77777777" w:rsidR="0019706F" w:rsidRPr="000A6C93" w:rsidRDefault="0019706F" w:rsidP="0019706F">
      <w:pPr>
        <w:pStyle w:val="Corpsdetexte"/>
        <w:spacing w:before="6"/>
        <w:ind w:left="1385"/>
      </w:pPr>
      <w:r w:rsidRPr="000A6C93">
        <w:t>BIC</w:t>
      </w:r>
      <w:r w:rsidRPr="000A6C93">
        <w:rPr>
          <w:spacing w:val="31"/>
        </w:rPr>
        <w:t xml:space="preserve"> </w:t>
      </w:r>
      <w:r w:rsidRPr="000A6C93">
        <w:t>:</w:t>
      </w:r>
      <w:r w:rsidRPr="000A6C93">
        <w:rPr>
          <w:spacing w:val="49"/>
        </w:rPr>
        <w:t xml:space="preserve">  </w:t>
      </w:r>
      <w:r w:rsidRPr="000A6C93">
        <w:rPr>
          <w:spacing w:val="-2"/>
        </w:rPr>
        <w:t>...............................................................................................................................................</w:t>
      </w:r>
    </w:p>
    <w:p w14:paraId="072C07CB" w14:textId="77777777" w:rsidR="00930ED1" w:rsidRPr="000A6C93" w:rsidRDefault="00930ED1">
      <w:pPr>
        <w:pStyle w:val="Corpsdetexte"/>
        <w:rPr>
          <w:sz w:val="24"/>
        </w:rPr>
      </w:pPr>
    </w:p>
    <w:p w14:paraId="505C96E0" w14:textId="77777777" w:rsidR="0019706F" w:rsidRPr="000A6C93" w:rsidRDefault="0019706F" w:rsidP="0019706F">
      <w:pPr>
        <w:pStyle w:val="Paragraphedeliste"/>
        <w:numPr>
          <w:ilvl w:val="0"/>
          <w:numId w:val="9"/>
        </w:numPr>
        <w:tabs>
          <w:tab w:val="left" w:pos="1386"/>
        </w:tabs>
      </w:pPr>
      <w:r w:rsidRPr="000A6C93">
        <w:rPr>
          <w:i/>
        </w:rPr>
        <w:t>Ouvert</w:t>
      </w:r>
      <w:r w:rsidRPr="000A6C93">
        <w:rPr>
          <w:i/>
          <w:spacing w:val="10"/>
        </w:rPr>
        <w:t xml:space="preserve"> </w:t>
      </w:r>
      <w:r w:rsidRPr="000A6C93">
        <w:rPr>
          <w:i/>
        </w:rPr>
        <w:t>au</w:t>
      </w:r>
      <w:r w:rsidRPr="000A6C93">
        <w:rPr>
          <w:i/>
          <w:spacing w:val="10"/>
        </w:rPr>
        <w:t xml:space="preserve"> </w:t>
      </w:r>
      <w:r w:rsidRPr="000A6C93">
        <w:rPr>
          <w:i/>
        </w:rPr>
        <w:t>nom</w:t>
      </w:r>
      <w:r w:rsidRPr="000A6C93">
        <w:rPr>
          <w:i/>
          <w:spacing w:val="9"/>
        </w:rPr>
        <w:t xml:space="preserve"> </w:t>
      </w:r>
      <w:r w:rsidRPr="000A6C93">
        <w:rPr>
          <w:i/>
        </w:rPr>
        <w:t>de</w:t>
      </w:r>
      <w:r w:rsidRPr="000A6C93">
        <w:rPr>
          <w:i/>
          <w:spacing w:val="10"/>
        </w:rPr>
        <w:t xml:space="preserve"> </w:t>
      </w:r>
      <w:r w:rsidRPr="000A6C93">
        <w:rPr>
          <w:i/>
        </w:rPr>
        <w:t>:</w:t>
      </w:r>
      <w:r w:rsidRPr="000A6C93">
        <w:rPr>
          <w:i/>
          <w:spacing w:val="40"/>
        </w:rPr>
        <w:t xml:space="preserve">  </w:t>
      </w:r>
      <w:r w:rsidRPr="000A6C93">
        <w:rPr>
          <w:spacing w:val="-2"/>
        </w:rPr>
        <w:t>........................................................................................................................</w:t>
      </w:r>
    </w:p>
    <w:p w14:paraId="0B14EA31" w14:textId="77777777" w:rsidR="0019706F" w:rsidRPr="000A6C93" w:rsidRDefault="0019706F" w:rsidP="0019706F">
      <w:pPr>
        <w:pStyle w:val="Corpsdetexte"/>
        <w:spacing w:before="5"/>
        <w:ind w:left="1385"/>
      </w:pPr>
      <w:proofErr w:type="gramStart"/>
      <w:r w:rsidRPr="000A6C93">
        <w:t>pour</w:t>
      </w:r>
      <w:proofErr w:type="gramEnd"/>
      <w:r w:rsidRPr="000A6C93">
        <w:rPr>
          <w:spacing w:val="4"/>
        </w:rPr>
        <w:t xml:space="preserve"> </w:t>
      </w:r>
      <w:r w:rsidRPr="000A6C93">
        <w:t>les</w:t>
      </w:r>
      <w:r w:rsidRPr="000A6C93">
        <w:rPr>
          <w:spacing w:val="5"/>
        </w:rPr>
        <w:t xml:space="preserve"> </w:t>
      </w:r>
      <w:r w:rsidRPr="000A6C93">
        <w:t>prestations</w:t>
      </w:r>
      <w:r w:rsidRPr="000A6C93">
        <w:rPr>
          <w:spacing w:val="5"/>
        </w:rPr>
        <w:t xml:space="preserve"> </w:t>
      </w:r>
      <w:r w:rsidRPr="000A6C93">
        <w:t>suivantes</w:t>
      </w:r>
      <w:r w:rsidRPr="000A6C93">
        <w:rPr>
          <w:spacing w:val="8"/>
        </w:rPr>
        <w:t xml:space="preserve"> </w:t>
      </w:r>
      <w:r w:rsidRPr="000A6C93">
        <w:t>:</w:t>
      </w:r>
      <w:r w:rsidRPr="000A6C93">
        <w:rPr>
          <w:spacing w:val="27"/>
        </w:rPr>
        <w:t xml:space="preserve">  </w:t>
      </w:r>
      <w:r w:rsidRPr="000A6C93">
        <w:rPr>
          <w:spacing w:val="-2"/>
        </w:rPr>
        <w:t>......................................................................................................</w:t>
      </w:r>
    </w:p>
    <w:p w14:paraId="3C6912F9" w14:textId="77777777" w:rsidR="0019706F" w:rsidRPr="000A6C93" w:rsidRDefault="0019706F" w:rsidP="0019706F">
      <w:pPr>
        <w:pStyle w:val="Corpsdetexte"/>
        <w:spacing w:before="7"/>
        <w:ind w:left="1385"/>
      </w:pPr>
      <w:r w:rsidRPr="000A6C93">
        <w:t>Domiciliation</w:t>
      </w:r>
      <w:r w:rsidRPr="000A6C93">
        <w:rPr>
          <w:spacing w:val="32"/>
        </w:rPr>
        <w:t xml:space="preserve"> </w:t>
      </w:r>
      <w:r w:rsidRPr="000A6C93">
        <w:t>:</w:t>
      </w:r>
      <w:r w:rsidRPr="000A6C93">
        <w:rPr>
          <w:spacing w:val="60"/>
          <w:w w:val="150"/>
        </w:rPr>
        <w:t xml:space="preserve"> </w:t>
      </w:r>
      <w:r w:rsidRPr="000A6C93">
        <w:rPr>
          <w:spacing w:val="-2"/>
        </w:rPr>
        <w:t>................................................................................................................................</w:t>
      </w:r>
    </w:p>
    <w:p w14:paraId="2609A4A3" w14:textId="0F109387" w:rsidR="0019706F" w:rsidRPr="000A6C93" w:rsidRDefault="0019706F" w:rsidP="0019706F">
      <w:pPr>
        <w:pStyle w:val="Corpsdetexte"/>
        <w:spacing w:before="6"/>
        <w:ind w:left="1385"/>
      </w:pPr>
      <w:r w:rsidRPr="000A6C93">
        <w:t>Code</w:t>
      </w:r>
      <w:r w:rsidRPr="000A6C93">
        <w:rPr>
          <w:spacing w:val="-1"/>
        </w:rPr>
        <w:t xml:space="preserve"> </w:t>
      </w:r>
      <w:r w:rsidRPr="000A6C93">
        <w:t>banque :</w:t>
      </w:r>
      <w:r w:rsidRPr="000A6C93">
        <w:rPr>
          <w:spacing w:val="-4"/>
        </w:rPr>
        <w:t xml:space="preserve"> </w:t>
      </w:r>
      <w:r w:rsidRPr="000A6C93">
        <w:t>.............. Code guichet</w:t>
      </w:r>
      <w:r w:rsidRPr="000A6C93">
        <w:rPr>
          <w:spacing w:val="1"/>
        </w:rPr>
        <w:t xml:space="preserve"> </w:t>
      </w:r>
      <w:r w:rsidRPr="000A6C93">
        <w:t>:</w:t>
      </w:r>
      <w:r w:rsidRPr="000A6C93">
        <w:rPr>
          <w:spacing w:val="-18"/>
        </w:rPr>
        <w:t xml:space="preserve"> </w:t>
      </w:r>
      <w:r w:rsidRPr="000A6C93">
        <w:t>...............N°</w:t>
      </w:r>
      <w:r w:rsidRPr="000A6C93">
        <w:rPr>
          <w:spacing w:val="-2"/>
        </w:rPr>
        <w:t xml:space="preserve"> </w:t>
      </w:r>
      <w:r w:rsidRPr="000A6C93">
        <w:t>de</w:t>
      </w:r>
      <w:r w:rsidRPr="000A6C93">
        <w:rPr>
          <w:spacing w:val="-1"/>
        </w:rPr>
        <w:t xml:space="preserve"> </w:t>
      </w:r>
      <w:r w:rsidRPr="000A6C93">
        <w:t>compte</w:t>
      </w:r>
      <w:r w:rsidRPr="000A6C93">
        <w:rPr>
          <w:spacing w:val="1"/>
        </w:rPr>
        <w:t xml:space="preserve"> </w:t>
      </w:r>
      <w:r w:rsidRPr="000A6C93">
        <w:t>:</w:t>
      </w:r>
      <w:r w:rsidRPr="000A6C93">
        <w:rPr>
          <w:spacing w:val="37"/>
        </w:rPr>
        <w:t xml:space="preserve"> </w:t>
      </w:r>
      <w:r w:rsidRPr="000A6C93">
        <w:t>..........................</w:t>
      </w:r>
      <w:r w:rsidRPr="000A6C93">
        <w:rPr>
          <w:spacing w:val="-2"/>
        </w:rPr>
        <w:t xml:space="preserve"> </w:t>
      </w:r>
      <w:r w:rsidRPr="000A6C93">
        <w:t>Clé RIB</w:t>
      </w:r>
      <w:r w:rsidRPr="000A6C93">
        <w:rPr>
          <w:spacing w:val="-1"/>
        </w:rPr>
        <w:t xml:space="preserve"> </w:t>
      </w:r>
      <w:r w:rsidRPr="000A6C93">
        <w:t>:</w:t>
      </w:r>
      <w:r w:rsidRPr="000A6C93">
        <w:rPr>
          <w:spacing w:val="-11"/>
        </w:rPr>
        <w:t xml:space="preserve"> </w:t>
      </w:r>
      <w:r w:rsidRPr="000A6C93">
        <w:rPr>
          <w:spacing w:val="-2"/>
        </w:rPr>
        <w:t>....</w:t>
      </w:r>
    </w:p>
    <w:p w14:paraId="5AFDD44F" w14:textId="77777777" w:rsidR="0019706F" w:rsidRPr="000A6C93" w:rsidRDefault="0019706F" w:rsidP="0019706F">
      <w:pPr>
        <w:pStyle w:val="Corpsdetexte"/>
        <w:spacing w:before="6"/>
        <w:ind w:left="1385"/>
      </w:pPr>
      <w:r w:rsidRPr="000A6C93">
        <w:t>IBAN</w:t>
      </w:r>
      <w:r w:rsidRPr="000A6C93">
        <w:rPr>
          <w:spacing w:val="30"/>
        </w:rPr>
        <w:t xml:space="preserve"> </w:t>
      </w:r>
      <w:r w:rsidRPr="000A6C93">
        <w:t>:</w:t>
      </w:r>
      <w:r w:rsidRPr="000A6C93">
        <w:rPr>
          <w:spacing w:val="43"/>
        </w:rPr>
        <w:t xml:space="preserve">  </w:t>
      </w:r>
      <w:r w:rsidRPr="000A6C93">
        <w:rPr>
          <w:spacing w:val="-2"/>
        </w:rPr>
        <w:t>............................................................................................................................................</w:t>
      </w:r>
    </w:p>
    <w:p w14:paraId="56C6C565" w14:textId="77777777" w:rsidR="0019706F" w:rsidRPr="000A6C93" w:rsidRDefault="0019706F" w:rsidP="0019706F">
      <w:pPr>
        <w:pStyle w:val="Corpsdetexte"/>
        <w:spacing w:before="6"/>
        <w:ind w:left="1385"/>
      </w:pPr>
      <w:r w:rsidRPr="000A6C93">
        <w:t>BIC</w:t>
      </w:r>
      <w:r w:rsidRPr="000A6C93">
        <w:rPr>
          <w:spacing w:val="31"/>
        </w:rPr>
        <w:t xml:space="preserve"> </w:t>
      </w:r>
      <w:r w:rsidRPr="000A6C93">
        <w:t>:</w:t>
      </w:r>
      <w:r w:rsidRPr="000A6C93">
        <w:rPr>
          <w:spacing w:val="49"/>
        </w:rPr>
        <w:t xml:space="preserve">  </w:t>
      </w:r>
      <w:r w:rsidRPr="000A6C93">
        <w:rPr>
          <w:spacing w:val="-2"/>
        </w:rPr>
        <w:t>...............................................................................................................................................</w:t>
      </w:r>
    </w:p>
    <w:p w14:paraId="3E5AC441" w14:textId="2036620E" w:rsidR="00930ED1" w:rsidRPr="000A6C93" w:rsidRDefault="00930ED1">
      <w:pPr>
        <w:pStyle w:val="Corpsdetexte"/>
        <w:rPr>
          <w:sz w:val="24"/>
        </w:rPr>
      </w:pPr>
    </w:p>
    <w:p w14:paraId="30F9F26F" w14:textId="77777777" w:rsidR="00121FCB" w:rsidRPr="000A6C93" w:rsidRDefault="00121FCB" w:rsidP="00121FCB">
      <w:pPr>
        <w:pStyle w:val="Paragraphedeliste"/>
        <w:numPr>
          <w:ilvl w:val="0"/>
          <w:numId w:val="9"/>
        </w:numPr>
        <w:tabs>
          <w:tab w:val="left" w:pos="1386"/>
        </w:tabs>
      </w:pPr>
      <w:r w:rsidRPr="000A6C93">
        <w:rPr>
          <w:i/>
        </w:rPr>
        <w:t>Ouvert</w:t>
      </w:r>
      <w:r w:rsidRPr="000A6C93">
        <w:rPr>
          <w:i/>
          <w:spacing w:val="10"/>
        </w:rPr>
        <w:t xml:space="preserve"> </w:t>
      </w:r>
      <w:r w:rsidRPr="000A6C93">
        <w:rPr>
          <w:i/>
        </w:rPr>
        <w:t>au</w:t>
      </w:r>
      <w:r w:rsidRPr="000A6C93">
        <w:rPr>
          <w:i/>
          <w:spacing w:val="10"/>
        </w:rPr>
        <w:t xml:space="preserve"> </w:t>
      </w:r>
      <w:r w:rsidRPr="000A6C93">
        <w:rPr>
          <w:i/>
        </w:rPr>
        <w:t>nom</w:t>
      </w:r>
      <w:r w:rsidRPr="000A6C93">
        <w:rPr>
          <w:i/>
          <w:spacing w:val="9"/>
        </w:rPr>
        <w:t xml:space="preserve"> </w:t>
      </w:r>
      <w:r w:rsidRPr="000A6C93">
        <w:rPr>
          <w:i/>
        </w:rPr>
        <w:t>de</w:t>
      </w:r>
      <w:r w:rsidRPr="000A6C93">
        <w:rPr>
          <w:i/>
          <w:spacing w:val="10"/>
        </w:rPr>
        <w:t xml:space="preserve"> </w:t>
      </w:r>
      <w:r w:rsidRPr="000A6C93">
        <w:rPr>
          <w:i/>
        </w:rPr>
        <w:t>:</w:t>
      </w:r>
      <w:r w:rsidRPr="000A6C93">
        <w:rPr>
          <w:i/>
          <w:spacing w:val="40"/>
        </w:rPr>
        <w:t xml:space="preserve">  </w:t>
      </w:r>
      <w:r w:rsidRPr="000A6C93">
        <w:rPr>
          <w:spacing w:val="-2"/>
        </w:rPr>
        <w:t>........................................................................................................................</w:t>
      </w:r>
    </w:p>
    <w:p w14:paraId="7FD65A9F" w14:textId="77777777" w:rsidR="00121FCB" w:rsidRPr="000A6C93" w:rsidRDefault="00121FCB" w:rsidP="00121FCB">
      <w:pPr>
        <w:pStyle w:val="Corpsdetexte"/>
        <w:spacing w:before="5"/>
        <w:ind w:left="1385"/>
      </w:pPr>
      <w:proofErr w:type="gramStart"/>
      <w:r w:rsidRPr="000A6C93">
        <w:t>pour</w:t>
      </w:r>
      <w:proofErr w:type="gramEnd"/>
      <w:r w:rsidRPr="000A6C93">
        <w:rPr>
          <w:spacing w:val="4"/>
        </w:rPr>
        <w:t xml:space="preserve"> </w:t>
      </w:r>
      <w:r w:rsidRPr="000A6C93">
        <w:t>les</w:t>
      </w:r>
      <w:r w:rsidRPr="000A6C93">
        <w:rPr>
          <w:spacing w:val="5"/>
        </w:rPr>
        <w:t xml:space="preserve"> </w:t>
      </w:r>
      <w:r w:rsidRPr="000A6C93">
        <w:t>prestations</w:t>
      </w:r>
      <w:r w:rsidRPr="000A6C93">
        <w:rPr>
          <w:spacing w:val="5"/>
        </w:rPr>
        <w:t xml:space="preserve"> </w:t>
      </w:r>
      <w:r w:rsidRPr="000A6C93">
        <w:t>suivantes</w:t>
      </w:r>
      <w:r w:rsidRPr="000A6C93">
        <w:rPr>
          <w:spacing w:val="8"/>
        </w:rPr>
        <w:t xml:space="preserve"> </w:t>
      </w:r>
      <w:r w:rsidRPr="000A6C93">
        <w:t>:</w:t>
      </w:r>
      <w:r w:rsidRPr="000A6C93">
        <w:rPr>
          <w:spacing w:val="27"/>
        </w:rPr>
        <w:t xml:space="preserve">  </w:t>
      </w:r>
      <w:r w:rsidRPr="000A6C93">
        <w:rPr>
          <w:spacing w:val="-2"/>
        </w:rPr>
        <w:t>......................................................................................................</w:t>
      </w:r>
    </w:p>
    <w:p w14:paraId="5D5F7ED8" w14:textId="77777777" w:rsidR="00121FCB" w:rsidRPr="000A6C93" w:rsidRDefault="00121FCB" w:rsidP="00121FCB">
      <w:pPr>
        <w:pStyle w:val="Corpsdetexte"/>
        <w:spacing w:before="7"/>
        <w:ind w:left="1385"/>
      </w:pPr>
      <w:r w:rsidRPr="000A6C93">
        <w:t>Domiciliation</w:t>
      </w:r>
      <w:r w:rsidRPr="000A6C93">
        <w:rPr>
          <w:spacing w:val="32"/>
        </w:rPr>
        <w:t xml:space="preserve"> </w:t>
      </w:r>
      <w:r w:rsidRPr="000A6C93">
        <w:t>:</w:t>
      </w:r>
      <w:r w:rsidRPr="000A6C93">
        <w:rPr>
          <w:spacing w:val="60"/>
          <w:w w:val="150"/>
        </w:rPr>
        <w:t xml:space="preserve"> </w:t>
      </w:r>
      <w:r w:rsidRPr="000A6C93">
        <w:rPr>
          <w:spacing w:val="-2"/>
        </w:rPr>
        <w:t>................................................................................................................................</w:t>
      </w:r>
    </w:p>
    <w:p w14:paraId="339212B0" w14:textId="77777777" w:rsidR="00121FCB" w:rsidRPr="000A6C93" w:rsidRDefault="00121FCB" w:rsidP="00121FCB">
      <w:pPr>
        <w:pStyle w:val="Corpsdetexte"/>
        <w:spacing w:before="6"/>
        <w:ind w:left="1385"/>
      </w:pPr>
      <w:r w:rsidRPr="000A6C93">
        <w:t>Code</w:t>
      </w:r>
      <w:r w:rsidRPr="000A6C93">
        <w:rPr>
          <w:spacing w:val="-1"/>
        </w:rPr>
        <w:t xml:space="preserve"> </w:t>
      </w:r>
      <w:r w:rsidRPr="000A6C93">
        <w:t>banque :</w:t>
      </w:r>
      <w:r w:rsidRPr="000A6C93">
        <w:rPr>
          <w:spacing w:val="-4"/>
        </w:rPr>
        <w:t xml:space="preserve"> </w:t>
      </w:r>
      <w:r w:rsidRPr="000A6C93">
        <w:t>.............. Code guichet</w:t>
      </w:r>
      <w:r w:rsidRPr="000A6C93">
        <w:rPr>
          <w:spacing w:val="1"/>
        </w:rPr>
        <w:t xml:space="preserve"> </w:t>
      </w:r>
      <w:r w:rsidRPr="000A6C93">
        <w:t>:</w:t>
      </w:r>
      <w:r w:rsidRPr="000A6C93">
        <w:rPr>
          <w:spacing w:val="-18"/>
        </w:rPr>
        <w:t xml:space="preserve"> </w:t>
      </w:r>
      <w:r w:rsidRPr="000A6C93">
        <w:t>...............N°</w:t>
      </w:r>
      <w:r w:rsidRPr="000A6C93">
        <w:rPr>
          <w:spacing w:val="-2"/>
        </w:rPr>
        <w:t xml:space="preserve"> </w:t>
      </w:r>
      <w:r w:rsidRPr="000A6C93">
        <w:t>de</w:t>
      </w:r>
      <w:r w:rsidRPr="000A6C93">
        <w:rPr>
          <w:spacing w:val="-1"/>
        </w:rPr>
        <w:t xml:space="preserve"> </w:t>
      </w:r>
      <w:r w:rsidRPr="000A6C93">
        <w:t>compte</w:t>
      </w:r>
      <w:r w:rsidRPr="000A6C93">
        <w:rPr>
          <w:spacing w:val="1"/>
        </w:rPr>
        <w:t xml:space="preserve"> </w:t>
      </w:r>
      <w:r w:rsidRPr="000A6C93">
        <w:t>:</w:t>
      </w:r>
      <w:r w:rsidRPr="000A6C93">
        <w:rPr>
          <w:spacing w:val="37"/>
        </w:rPr>
        <w:t xml:space="preserve"> </w:t>
      </w:r>
      <w:r w:rsidRPr="000A6C93">
        <w:t>..........................</w:t>
      </w:r>
      <w:r w:rsidRPr="000A6C93">
        <w:rPr>
          <w:spacing w:val="-2"/>
        </w:rPr>
        <w:t xml:space="preserve"> </w:t>
      </w:r>
      <w:r w:rsidRPr="000A6C93">
        <w:t>Clé RIB</w:t>
      </w:r>
      <w:r w:rsidRPr="000A6C93">
        <w:rPr>
          <w:spacing w:val="-1"/>
        </w:rPr>
        <w:t xml:space="preserve"> </w:t>
      </w:r>
      <w:r w:rsidRPr="000A6C93">
        <w:t>:</w:t>
      </w:r>
      <w:r w:rsidRPr="000A6C93">
        <w:rPr>
          <w:spacing w:val="-11"/>
        </w:rPr>
        <w:t xml:space="preserve"> </w:t>
      </w:r>
      <w:r w:rsidRPr="000A6C93">
        <w:rPr>
          <w:spacing w:val="-2"/>
        </w:rPr>
        <w:t>....</w:t>
      </w:r>
    </w:p>
    <w:p w14:paraId="05E3CB33" w14:textId="77777777" w:rsidR="00121FCB" w:rsidRPr="000A6C93" w:rsidRDefault="00121FCB" w:rsidP="00121FCB">
      <w:pPr>
        <w:pStyle w:val="Corpsdetexte"/>
        <w:spacing w:before="6"/>
        <w:ind w:left="1385"/>
      </w:pPr>
      <w:r w:rsidRPr="000A6C93">
        <w:t>IBAN</w:t>
      </w:r>
      <w:r w:rsidRPr="000A6C93">
        <w:rPr>
          <w:spacing w:val="30"/>
        </w:rPr>
        <w:t xml:space="preserve"> </w:t>
      </w:r>
      <w:r w:rsidRPr="000A6C93">
        <w:t>:</w:t>
      </w:r>
      <w:r w:rsidRPr="000A6C93">
        <w:rPr>
          <w:spacing w:val="43"/>
        </w:rPr>
        <w:t xml:space="preserve">  </w:t>
      </w:r>
      <w:r w:rsidRPr="000A6C93">
        <w:rPr>
          <w:spacing w:val="-2"/>
        </w:rPr>
        <w:t>............................................................................................................................................</w:t>
      </w:r>
    </w:p>
    <w:p w14:paraId="0EF70E2A" w14:textId="77777777" w:rsidR="00121FCB" w:rsidRPr="000A6C93" w:rsidRDefault="00121FCB" w:rsidP="00121FCB">
      <w:pPr>
        <w:pStyle w:val="Corpsdetexte"/>
        <w:spacing w:before="6"/>
        <w:ind w:left="1385"/>
      </w:pPr>
      <w:r w:rsidRPr="000A6C93">
        <w:t>BIC</w:t>
      </w:r>
      <w:r w:rsidRPr="000A6C93">
        <w:rPr>
          <w:spacing w:val="31"/>
        </w:rPr>
        <w:t xml:space="preserve"> </w:t>
      </w:r>
      <w:r w:rsidRPr="000A6C93">
        <w:t>:</w:t>
      </w:r>
      <w:r w:rsidRPr="000A6C93">
        <w:rPr>
          <w:spacing w:val="49"/>
        </w:rPr>
        <w:t xml:space="preserve">  </w:t>
      </w:r>
      <w:r w:rsidRPr="000A6C93">
        <w:rPr>
          <w:spacing w:val="-2"/>
        </w:rPr>
        <w:t>...............................................................................................................................................</w:t>
      </w:r>
    </w:p>
    <w:p w14:paraId="3B27D68B" w14:textId="77777777" w:rsidR="00930ED1" w:rsidRPr="000A6C93" w:rsidRDefault="00906C0B">
      <w:pPr>
        <w:pStyle w:val="Corpsdetexte"/>
        <w:spacing w:before="199" w:line="244" w:lineRule="auto"/>
        <w:ind w:left="818" w:right="1156" w:firstLine="283"/>
        <w:jc w:val="both"/>
      </w:pPr>
      <w:r w:rsidRPr="000A6C93">
        <w:t>J’affirme (nous affirmons) sous peine de résiliation du marché à mes (nos) torts exclusifs que la (les) société(s) pour laquelle (lesquelles) j’interviens (nous intervenons) ne tombe(nt) pas sous le coup des interdictions découlant de l’article 8 de l’Ordonnance nº 2005-649 du 6 juin 2005.</w:t>
      </w:r>
    </w:p>
    <w:p w14:paraId="025E5FAD" w14:textId="77777777" w:rsidR="00930ED1" w:rsidRPr="000A6C93" w:rsidRDefault="00930ED1">
      <w:pPr>
        <w:spacing w:line="244" w:lineRule="auto"/>
        <w:jc w:val="both"/>
        <w:sectPr w:rsidR="00930ED1" w:rsidRPr="000A6C93">
          <w:pgSz w:w="11910" w:h="16850"/>
          <w:pgMar w:top="1540" w:right="260" w:bottom="1080" w:left="600" w:header="864" w:footer="900" w:gutter="0"/>
          <w:cols w:space="720"/>
        </w:sectPr>
      </w:pPr>
    </w:p>
    <w:p w14:paraId="798926C4" w14:textId="278989C2" w:rsidR="00930ED1" w:rsidRPr="000A6C93" w:rsidRDefault="00464C76">
      <w:pPr>
        <w:spacing w:before="97"/>
        <w:ind w:left="818"/>
        <w:rPr>
          <w:b/>
        </w:rPr>
      </w:pPr>
      <w:r>
        <w:rPr>
          <w:noProof/>
        </w:rPr>
        <w:lastRenderedPageBreak/>
        <mc:AlternateContent>
          <mc:Choice Requires="wps">
            <w:drawing>
              <wp:anchor distT="0" distB="0" distL="0" distR="0" simplePos="0" relativeHeight="487593984" behindDoc="1" locked="0" layoutInCell="1" allowOverlap="1" wp14:anchorId="3544AD02" wp14:editId="0BE33C36">
                <wp:simplePos x="0" y="0"/>
                <wp:positionH relativeFrom="page">
                  <wp:posOffset>882650</wp:posOffset>
                </wp:positionH>
                <wp:positionV relativeFrom="paragraph">
                  <wp:posOffset>234950</wp:posOffset>
                </wp:positionV>
                <wp:extent cx="5798185" cy="27940"/>
                <wp:effectExtent l="0" t="0" r="0" b="0"/>
                <wp:wrapTopAndBottom/>
                <wp:docPr id="49"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27940"/>
                        </a:xfrm>
                        <a:custGeom>
                          <a:avLst/>
                          <a:gdLst>
                            <a:gd name="T0" fmla="+- 0 10521 1390"/>
                            <a:gd name="T1" fmla="*/ T0 w 9131"/>
                            <a:gd name="T2" fmla="+- 0 399 370"/>
                            <a:gd name="T3" fmla="*/ 399 h 44"/>
                            <a:gd name="T4" fmla="+- 0 1390 1390"/>
                            <a:gd name="T5" fmla="*/ T4 w 9131"/>
                            <a:gd name="T6" fmla="+- 0 399 370"/>
                            <a:gd name="T7" fmla="*/ 399 h 44"/>
                            <a:gd name="T8" fmla="+- 0 1390 1390"/>
                            <a:gd name="T9" fmla="*/ T8 w 9131"/>
                            <a:gd name="T10" fmla="+- 0 413 370"/>
                            <a:gd name="T11" fmla="*/ 413 h 44"/>
                            <a:gd name="T12" fmla="+- 0 10521 1390"/>
                            <a:gd name="T13" fmla="*/ T12 w 9131"/>
                            <a:gd name="T14" fmla="+- 0 413 370"/>
                            <a:gd name="T15" fmla="*/ 413 h 44"/>
                            <a:gd name="T16" fmla="+- 0 10521 1390"/>
                            <a:gd name="T17" fmla="*/ T16 w 9131"/>
                            <a:gd name="T18" fmla="+- 0 399 370"/>
                            <a:gd name="T19" fmla="*/ 399 h 44"/>
                            <a:gd name="T20" fmla="+- 0 10521 1390"/>
                            <a:gd name="T21" fmla="*/ T20 w 9131"/>
                            <a:gd name="T22" fmla="+- 0 370 370"/>
                            <a:gd name="T23" fmla="*/ 370 h 44"/>
                            <a:gd name="T24" fmla="+- 0 1390 1390"/>
                            <a:gd name="T25" fmla="*/ T24 w 9131"/>
                            <a:gd name="T26" fmla="+- 0 370 370"/>
                            <a:gd name="T27" fmla="*/ 370 h 44"/>
                            <a:gd name="T28" fmla="+- 0 1390 1390"/>
                            <a:gd name="T29" fmla="*/ T28 w 9131"/>
                            <a:gd name="T30" fmla="+- 0 384 370"/>
                            <a:gd name="T31" fmla="*/ 384 h 44"/>
                            <a:gd name="T32" fmla="+- 0 10521 1390"/>
                            <a:gd name="T33" fmla="*/ T32 w 9131"/>
                            <a:gd name="T34" fmla="+- 0 384 370"/>
                            <a:gd name="T35" fmla="*/ 384 h 44"/>
                            <a:gd name="T36" fmla="+- 0 10521 1390"/>
                            <a:gd name="T37" fmla="*/ T36 w 9131"/>
                            <a:gd name="T38" fmla="+- 0 370 370"/>
                            <a:gd name="T39" fmla="*/ 370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44">
                              <a:moveTo>
                                <a:pt x="9131" y="29"/>
                              </a:moveTo>
                              <a:lnTo>
                                <a:pt x="0" y="29"/>
                              </a:lnTo>
                              <a:lnTo>
                                <a:pt x="0" y="43"/>
                              </a:lnTo>
                              <a:lnTo>
                                <a:pt x="9131" y="43"/>
                              </a:lnTo>
                              <a:lnTo>
                                <a:pt x="9131" y="29"/>
                              </a:lnTo>
                              <a:close/>
                              <a:moveTo>
                                <a:pt x="9131" y="0"/>
                              </a:moveTo>
                              <a:lnTo>
                                <a:pt x="0" y="0"/>
                              </a:lnTo>
                              <a:lnTo>
                                <a:pt x="0" y="14"/>
                              </a:lnTo>
                              <a:lnTo>
                                <a:pt x="9131" y="14"/>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0812B" id="docshape23" o:spid="_x0000_s1026" style="position:absolute;margin-left:69.5pt;margin-top:18.5pt;width:456.55pt;height:2.2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3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" path="m9131,29l,29,,43r9131,l9131,29xm9131,l,,,14r9131,l9131,xe" fillcolor="black" stroked="f">
                <v:path arrowok="t" o:connecttype="custom" o:connectlocs="5798185,253365;0,253365;0,262255;5798185,262255;5798185,253365;5798185,234950;0,234950;0,243840;5798185,243840;5798185,234950" o:connectangles="0,0,0,0,0,0,0,0,0,0"/>
                <w10:wrap type="topAndBottom" anchorx="page"/>
              </v:shape>
            </w:pict>
          </mc:Fallback>
        </mc:AlternateContent>
      </w:r>
      <w:r w:rsidR="00906C0B" w:rsidRPr="000A6C93">
        <w:rPr>
          <w:b/>
        </w:rPr>
        <w:t>ENGAGEMENT</w:t>
      </w:r>
      <w:r w:rsidR="00906C0B" w:rsidRPr="000A6C93">
        <w:rPr>
          <w:b/>
          <w:spacing w:val="-8"/>
        </w:rPr>
        <w:t xml:space="preserve"> </w:t>
      </w:r>
      <w:r w:rsidR="00906C0B" w:rsidRPr="000A6C93">
        <w:rPr>
          <w:b/>
        </w:rPr>
        <w:t>DU</w:t>
      </w:r>
      <w:r w:rsidR="00906C0B" w:rsidRPr="000A6C93">
        <w:rPr>
          <w:b/>
          <w:spacing w:val="-8"/>
        </w:rPr>
        <w:t xml:space="preserve"> </w:t>
      </w:r>
      <w:r w:rsidR="00906C0B" w:rsidRPr="000A6C93">
        <w:rPr>
          <w:b/>
          <w:spacing w:val="-2"/>
        </w:rPr>
        <w:t>CANDIDAT</w:t>
      </w:r>
    </w:p>
    <w:p w14:paraId="1DA132E1" w14:textId="77777777" w:rsidR="00930ED1" w:rsidRPr="000A6C93" w:rsidRDefault="00930ED1">
      <w:pPr>
        <w:pStyle w:val="Corpsdetexte"/>
        <w:spacing w:before="8"/>
        <w:rPr>
          <w:b/>
          <w:sz w:val="21"/>
        </w:rPr>
      </w:pPr>
    </w:p>
    <w:tbl>
      <w:tblPr>
        <w:tblStyle w:val="TableNormal"/>
        <w:tblW w:w="0" w:type="auto"/>
        <w:tblInd w:w="1705" w:type="dxa"/>
        <w:tblLayout w:type="fixed"/>
        <w:tblLook w:val="01E0" w:firstRow="1" w:lastRow="1" w:firstColumn="1" w:lastColumn="1" w:noHBand="0" w:noVBand="0"/>
      </w:tblPr>
      <w:tblGrid>
        <w:gridCol w:w="3655"/>
        <w:gridCol w:w="3660"/>
      </w:tblGrid>
      <w:tr w:rsidR="000A6C93" w:rsidRPr="000A6C93" w14:paraId="3FFEA3C2" w14:textId="77777777">
        <w:trPr>
          <w:trHeight w:val="254"/>
        </w:trPr>
        <w:tc>
          <w:tcPr>
            <w:tcW w:w="3655" w:type="dxa"/>
          </w:tcPr>
          <w:p w14:paraId="4C29AE17" w14:textId="77777777" w:rsidR="00930ED1" w:rsidRPr="000A6C93" w:rsidRDefault="00906C0B">
            <w:pPr>
              <w:pStyle w:val="TableParagraph"/>
              <w:spacing w:line="234" w:lineRule="exact"/>
              <w:ind w:left="75" w:right="1023"/>
              <w:jc w:val="center"/>
              <w:rPr>
                <w:i/>
              </w:rPr>
            </w:pPr>
            <w:r w:rsidRPr="000A6C93">
              <w:rPr>
                <w:i/>
              </w:rPr>
              <w:t>Fait</w:t>
            </w:r>
            <w:r w:rsidRPr="000A6C93">
              <w:rPr>
                <w:i/>
                <w:spacing w:val="1"/>
              </w:rPr>
              <w:t xml:space="preserve"> </w:t>
            </w:r>
            <w:r w:rsidRPr="000A6C93">
              <w:rPr>
                <w:i/>
              </w:rPr>
              <w:t>en un seul</w:t>
            </w:r>
            <w:r w:rsidRPr="000A6C93">
              <w:rPr>
                <w:i/>
                <w:spacing w:val="1"/>
              </w:rPr>
              <w:t xml:space="preserve"> </w:t>
            </w:r>
            <w:r w:rsidRPr="000A6C93">
              <w:rPr>
                <w:i/>
                <w:spacing w:val="-2"/>
              </w:rPr>
              <w:t>original</w:t>
            </w:r>
          </w:p>
        </w:tc>
        <w:tc>
          <w:tcPr>
            <w:tcW w:w="3660" w:type="dxa"/>
          </w:tcPr>
          <w:p w14:paraId="760885B7" w14:textId="77777777" w:rsidR="00930ED1" w:rsidRPr="000A6C93" w:rsidRDefault="00906C0B">
            <w:pPr>
              <w:pStyle w:val="TableParagraph"/>
              <w:spacing w:line="234" w:lineRule="exact"/>
              <w:ind w:left="996" w:right="45"/>
              <w:jc w:val="center"/>
              <w:rPr>
                <w:b/>
              </w:rPr>
            </w:pPr>
            <w:r w:rsidRPr="000A6C93">
              <w:rPr>
                <w:b/>
              </w:rPr>
              <w:t xml:space="preserve">Signature du </w:t>
            </w:r>
            <w:r w:rsidRPr="000A6C93">
              <w:rPr>
                <w:b/>
                <w:spacing w:val="-2"/>
              </w:rPr>
              <w:t>candidat</w:t>
            </w:r>
          </w:p>
        </w:tc>
      </w:tr>
      <w:tr w:rsidR="000A6C93" w:rsidRPr="000A6C93" w14:paraId="1EB6ABC1" w14:textId="77777777">
        <w:trPr>
          <w:trHeight w:val="256"/>
        </w:trPr>
        <w:tc>
          <w:tcPr>
            <w:tcW w:w="3655" w:type="dxa"/>
          </w:tcPr>
          <w:p w14:paraId="26DD2112" w14:textId="77777777" w:rsidR="00930ED1" w:rsidRPr="000A6C93" w:rsidRDefault="00906C0B">
            <w:pPr>
              <w:pStyle w:val="TableParagraph"/>
              <w:spacing w:line="237" w:lineRule="exact"/>
              <w:ind w:left="77" w:right="1021"/>
              <w:jc w:val="center"/>
            </w:pPr>
            <w:r w:rsidRPr="000A6C93">
              <w:t>A</w:t>
            </w:r>
            <w:r w:rsidRPr="000A6C93">
              <w:rPr>
                <w:spacing w:val="-1"/>
              </w:rPr>
              <w:t xml:space="preserve"> </w:t>
            </w:r>
            <w:r w:rsidRPr="000A6C93">
              <w:rPr>
                <w:spacing w:val="-2"/>
              </w:rPr>
              <w:t>..........................................</w:t>
            </w:r>
          </w:p>
        </w:tc>
        <w:tc>
          <w:tcPr>
            <w:tcW w:w="3660" w:type="dxa"/>
          </w:tcPr>
          <w:p w14:paraId="0C4A6FFB" w14:textId="77777777" w:rsidR="00930ED1" w:rsidRPr="000A6C93" w:rsidRDefault="00906C0B">
            <w:pPr>
              <w:pStyle w:val="TableParagraph"/>
              <w:spacing w:line="237" w:lineRule="exact"/>
              <w:ind w:left="996" w:right="47"/>
              <w:jc w:val="center"/>
              <w:rPr>
                <w:i/>
              </w:rPr>
            </w:pPr>
            <w:r w:rsidRPr="000A6C93">
              <w:rPr>
                <w:i/>
              </w:rPr>
              <w:t>Porter</w:t>
            </w:r>
            <w:r w:rsidRPr="000A6C93">
              <w:rPr>
                <w:i/>
                <w:spacing w:val="-1"/>
              </w:rPr>
              <w:t xml:space="preserve"> </w:t>
            </w:r>
            <w:r w:rsidRPr="000A6C93">
              <w:rPr>
                <w:i/>
              </w:rPr>
              <w:t xml:space="preserve">la mention </w:t>
            </w:r>
            <w:r w:rsidRPr="000A6C93">
              <w:rPr>
                <w:i/>
                <w:spacing w:val="-2"/>
              </w:rPr>
              <w:t>manuscrite</w:t>
            </w:r>
          </w:p>
        </w:tc>
      </w:tr>
      <w:tr w:rsidR="00930ED1" w:rsidRPr="000A6C93" w14:paraId="54174BCC" w14:textId="77777777">
        <w:trPr>
          <w:trHeight w:val="251"/>
        </w:trPr>
        <w:tc>
          <w:tcPr>
            <w:tcW w:w="3655" w:type="dxa"/>
          </w:tcPr>
          <w:p w14:paraId="60E7CE19" w14:textId="77777777" w:rsidR="00930ED1" w:rsidRPr="000A6C93" w:rsidRDefault="00906C0B">
            <w:pPr>
              <w:pStyle w:val="TableParagraph"/>
              <w:spacing w:line="232" w:lineRule="exact"/>
              <w:ind w:left="77" w:right="1023"/>
              <w:jc w:val="center"/>
            </w:pPr>
            <w:r w:rsidRPr="000A6C93">
              <w:t xml:space="preserve">Le </w:t>
            </w:r>
            <w:r w:rsidRPr="000A6C93">
              <w:rPr>
                <w:spacing w:val="-2"/>
              </w:rPr>
              <w:t>..........................................</w:t>
            </w:r>
          </w:p>
        </w:tc>
        <w:tc>
          <w:tcPr>
            <w:tcW w:w="3660" w:type="dxa"/>
          </w:tcPr>
          <w:p w14:paraId="37DA7DC2" w14:textId="77777777" w:rsidR="00930ED1" w:rsidRPr="000A6C93" w:rsidRDefault="00906C0B">
            <w:pPr>
              <w:pStyle w:val="TableParagraph"/>
              <w:spacing w:line="232" w:lineRule="exact"/>
              <w:ind w:left="995" w:right="47"/>
              <w:jc w:val="center"/>
              <w:rPr>
                <w:i/>
              </w:rPr>
            </w:pPr>
            <w:r w:rsidRPr="000A6C93">
              <w:rPr>
                <w:i/>
              </w:rPr>
              <w:t>Lu</w:t>
            </w:r>
            <w:r w:rsidRPr="000A6C93">
              <w:rPr>
                <w:i/>
                <w:spacing w:val="-2"/>
              </w:rPr>
              <w:t xml:space="preserve"> </w:t>
            </w:r>
            <w:r w:rsidRPr="000A6C93">
              <w:rPr>
                <w:i/>
              </w:rPr>
              <w:t>et</w:t>
            </w:r>
            <w:r w:rsidRPr="000A6C93">
              <w:rPr>
                <w:i/>
                <w:spacing w:val="1"/>
              </w:rPr>
              <w:t xml:space="preserve"> </w:t>
            </w:r>
            <w:r w:rsidRPr="000A6C93">
              <w:rPr>
                <w:i/>
                <w:spacing w:val="-2"/>
              </w:rPr>
              <w:t>approuvé</w:t>
            </w:r>
          </w:p>
        </w:tc>
      </w:tr>
    </w:tbl>
    <w:p w14:paraId="1CC3C686" w14:textId="77777777" w:rsidR="00930ED1" w:rsidRPr="000A6C93" w:rsidRDefault="00930ED1">
      <w:pPr>
        <w:pStyle w:val="Corpsdetexte"/>
        <w:rPr>
          <w:b/>
          <w:sz w:val="24"/>
        </w:rPr>
      </w:pPr>
    </w:p>
    <w:p w14:paraId="1DA3CE5C" w14:textId="77777777" w:rsidR="00930ED1" w:rsidRPr="000A6C93" w:rsidRDefault="00930ED1">
      <w:pPr>
        <w:pStyle w:val="Corpsdetexte"/>
        <w:rPr>
          <w:b/>
          <w:sz w:val="24"/>
        </w:rPr>
      </w:pPr>
    </w:p>
    <w:p w14:paraId="3030646F" w14:textId="77777777" w:rsidR="00930ED1" w:rsidRPr="000A6C93" w:rsidRDefault="00930ED1">
      <w:pPr>
        <w:pStyle w:val="Corpsdetexte"/>
        <w:rPr>
          <w:b/>
          <w:sz w:val="24"/>
        </w:rPr>
      </w:pPr>
    </w:p>
    <w:p w14:paraId="4B89B4F7" w14:textId="77777777" w:rsidR="00930ED1" w:rsidRPr="000A6C93" w:rsidRDefault="00930ED1">
      <w:pPr>
        <w:pStyle w:val="Corpsdetexte"/>
        <w:rPr>
          <w:b/>
          <w:sz w:val="24"/>
        </w:rPr>
      </w:pPr>
    </w:p>
    <w:p w14:paraId="7CF03BDF" w14:textId="77777777" w:rsidR="00930ED1" w:rsidRPr="000A6C93" w:rsidRDefault="00930ED1">
      <w:pPr>
        <w:pStyle w:val="Corpsdetexte"/>
        <w:rPr>
          <w:b/>
          <w:sz w:val="24"/>
        </w:rPr>
      </w:pPr>
    </w:p>
    <w:p w14:paraId="2735D98B" w14:textId="77777777" w:rsidR="00930ED1" w:rsidRPr="000A6C93" w:rsidRDefault="00930ED1">
      <w:pPr>
        <w:pStyle w:val="Corpsdetexte"/>
        <w:rPr>
          <w:b/>
          <w:sz w:val="24"/>
        </w:rPr>
      </w:pPr>
    </w:p>
    <w:p w14:paraId="57E762F7" w14:textId="77777777" w:rsidR="00930ED1" w:rsidRPr="000A6C93" w:rsidRDefault="00930ED1">
      <w:pPr>
        <w:pStyle w:val="Corpsdetexte"/>
        <w:rPr>
          <w:b/>
          <w:sz w:val="24"/>
        </w:rPr>
      </w:pPr>
    </w:p>
    <w:p w14:paraId="62CC83C8" w14:textId="77777777" w:rsidR="00930ED1" w:rsidRPr="000A6C93" w:rsidRDefault="00930ED1">
      <w:pPr>
        <w:pStyle w:val="Corpsdetexte"/>
        <w:spacing w:before="11"/>
        <w:rPr>
          <w:b/>
          <w:sz w:val="35"/>
        </w:rPr>
      </w:pPr>
    </w:p>
    <w:p w14:paraId="5AE878A1" w14:textId="4DDBA771" w:rsidR="00930ED1" w:rsidRPr="000A6C93" w:rsidRDefault="00464C76">
      <w:pPr>
        <w:ind w:left="818"/>
        <w:rPr>
          <w:b/>
        </w:rPr>
      </w:pPr>
      <w:r>
        <w:rPr>
          <w:noProof/>
        </w:rPr>
        <mc:AlternateContent>
          <mc:Choice Requires="wps">
            <w:drawing>
              <wp:anchor distT="0" distB="0" distL="0" distR="0" simplePos="0" relativeHeight="487594496" behindDoc="1" locked="0" layoutInCell="1" allowOverlap="1" wp14:anchorId="26ADF9B9" wp14:editId="0328C35E">
                <wp:simplePos x="0" y="0"/>
                <wp:positionH relativeFrom="page">
                  <wp:posOffset>882650</wp:posOffset>
                </wp:positionH>
                <wp:positionV relativeFrom="paragraph">
                  <wp:posOffset>173355</wp:posOffset>
                </wp:positionV>
                <wp:extent cx="5798185" cy="27940"/>
                <wp:effectExtent l="0" t="0" r="0" b="0"/>
                <wp:wrapTopAndBottom/>
                <wp:docPr id="48"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27940"/>
                        </a:xfrm>
                        <a:custGeom>
                          <a:avLst/>
                          <a:gdLst>
                            <a:gd name="T0" fmla="+- 0 10521 1390"/>
                            <a:gd name="T1" fmla="*/ T0 w 9131"/>
                            <a:gd name="T2" fmla="+- 0 301 273"/>
                            <a:gd name="T3" fmla="*/ 301 h 44"/>
                            <a:gd name="T4" fmla="+- 0 1390 1390"/>
                            <a:gd name="T5" fmla="*/ T4 w 9131"/>
                            <a:gd name="T6" fmla="+- 0 301 273"/>
                            <a:gd name="T7" fmla="*/ 301 h 44"/>
                            <a:gd name="T8" fmla="+- 0 1390 1390"/>
                            <a:gd name="T9" fmla="*/ T8 w 9131"/>
                            <a:gd name="T10" fmla="+- 0 316 273"/>
                            <a:gd name="T11" fmla="*/ 316 h 44"/>
                            <a:gd name="T12" fmla="+- 0 10521 1390"/>
                            <a:gd name="T13" fmla="*/ T12 w 9131"/>
                            <a:gd name="T14" fmla="+- 0 316 273"/>
                            <a:gd name="T15" fmla="*/ 316 h 44"/>
                            <a:gd name="T16" fmla="+- 0 10521 1390"/>
                            <a:gd name="T17" fmla="*/ T16 w 9131"/>
                            <a:gd name="T18" fmla="+- 0 301 273"/>
                            <a:gd name="T19" fmla="*/ 301 h 44"/>
                            <a:gd name="T20" fmla="+- 0 10521 1390"/>
                            <a:gd name="T21" fmla="*/ T20 w 9131"/>
                            <a:gd name="T22" fmla="+- 0 273 273"/>
                            <a:gd name="T23" fmla="*/ 273 h 44"/>
                            <a:gd name="T24" fmla="+- 0 1390 1390"/>
                            <a:gd name="T25" fmla="*/ T24 w 9131"/>
                            <a:gd name="T26" fmla="+- 0 273 273"/>
                            <a:gd name="T27" fmla="*/ 273 h 44"/>
                            <a:gd name="T28" fmla="+- 0 1390 1390"/>
                            <a:gd name="T29" fmla="*/ T28 w 9131"/>
                            <a:gd name="T30" fmla="+- 0 287 273"/>
                            <a:gd name="T31" fmla="*/ 287 h 44"/>
                            <a:gd name="T32" fmla="+- 0 10521 1390"/>
                            <a:gd name="T33" fmla="*/ T32 w 9131"/>
                            <a:gd name="T34" fmla="+- 0 287 273"/>
                            <a:gd name="T35" fmla="*/ 287 h 44"/>
                            <a:gd name="T36" fmla="+- 0 10521 1390"/>
                            <a:gd name="T37" fmla="*/ T36 w 9131"/>
                            <a:gd name="T38" fmla="+- 0 273 273"/>
                            <a:gd name="T39" fmla="*/ 273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44">
                              <a:moveTo>
                                <a:pt x="9131" y="28"/>
                              </a:moveTo>
                              <a:lnTo>
                                <a:pt x="0" y="28"/>
                              </a:lnTo>
                              <a:lnTo>
                                <a:pt x="0" y="43"/>
                              </a:lnTo>
                              <a:lnTo>
                                <a:pt x="9131" y="43"/>
                              </a:lnTo>
                              <a:lnTo>
                                <a:pt x="9131" y="28"/>
                              </a:lnTo>
                              <a:close/>
                              <a:moveTo>
                                <a:pt x="9131" y="0"/>
                              </a:moveTo>
                              <a:lnTo>
                                <a:pt x="0" y="0"/>
                              </a:lnTo>
                              <a:lnTo>
                                <a:pt x="0" y="14"/>
                              </a:lnTo>
                              <a:lnTo>
                                <a:pt x="9131" y="14"/>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EF0EA" id="docshape24" o:spid="_x0000_s1026" style="position:absolute;margin-left:69.5pt;margin-top:13.65pt;width:456.55pt;height:2.2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3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" path="m9131,28l,28,,43r9131,l9131,28xm9131,l,,,14r9131,l9131,xe" fillcolor="black" stroked="f">
                <v:path arrowok="t" o:connecttype="custom" o:connectlocs="5798185,191135;0,191135;0,200660;5798185,200660;5798185,191135;5798185,173355;0,173355;0,182245;5798185,182245;5798185,173355" o:connectangles="0,0,0,0,0,0,0,0,0,0"/>
                <w10:wrap type="topAndBottom" anchorx="page"/>
              </v:shape>
            </w:pict>
          </mc:Fallback>
        </mc:AlternateContent>
      </w:r>
      <w:r w:rsidR="00906C0B" w:rsidRPr="000A6C93">
        <w:rPr>
          <w:b/>
        </w:rPr>
        <w:t>ACCEPTATION</w:t>
      </w:r>
      <w:r w:rsidR="00906C0B" w:rsidRPr="000A6C93">
        <w:rPr>
          <w:b/>
          <w:spacing w:val="-4"/>
        </w:rPr>
        <w:t xml:space="preserve"> </w:t>
      </w:r>
      <w:r w:rsidR="00906C0B" w:rsidRPr="000A6C93">
        <w:rPr>
          <w:b/>
        </w:rPr>
        <w:t>DE</w:t>
      </w:r>
      <w:r w:rsidR="00906C0B" w:rsidRPr="000A6C93">
        <w:rPr>
          <w:b/>
          <w:spacing w:val="-4"/>
        </w:rPr>
        <w:t xml:space="preserve"> </w:t>
      </w:r>
      <w:r w:rsidR="00906C0B" w:rsidRPr="000A6C93">
        <w:rPr>
          <w:b/>
        </w:rPr>
        <w:t>L’OFFRE</w:t>
      </w:r>
      <w:r w:rsidR="00906C0B" w:rsidRPr="000A6C93">
        <w:rPr>
          <w:b/>
          <w:spacing w:val="-4"/>
        </w:rPr>
        <w:t xml:space="preserve"> </w:t>
      </w:r>
      <w:r w:rsidR="00906C0B" w:rsidRPr="000A6C93">
        <w:rPr>
          <w:b/>
        </w:rPr>
        <w:t>PAR</w:t>
      </w:r>
      <w:r w:rsidR="00906C0B" w:rsidRPr="000A6C93">
        <w:rPr>
          <w:b/>
          <w:spacing w:val="-2"/>
        </w:rPr>
        <w:t xml:space="preserve"> </w:t>
      </w:r>
      <w:r w:rsidR="00906C0B" w:rsidRPr="000A6C93">
        <w:rPr>
          <w:b/>
        </w:rPr>
        <w:t>LE</w:t>
      </w:r>
      <w:r w:rsidR="00906C0B" w:rsidRPr="000A6C93">
        <w:rPr>
          <w:b/>
          <w:spacing w:val="-4"/>
        </w:rPr>
        <w:t xml:space="preserve"> </w:t>
      </w:r>
      <w:r w:rsidR="00906C0B" w:rsidRPr="000A6C93">
        <w:rPr>
          <w:b/>
        </w:rPr>
        <w:t>POUVOIR</w:t>
      </w:r>
      <w:r w:rsidR="00906C0B" w:rsidRPr="000A6C93">
        <w:rPr>
          <w:b/>
          <w:spacing w:val="-3"/>
        </w:rPr>
        <w:t xml:space="preserve"> </w:t>
      </w:r>
      <w:r w:rsidR="00906C0B" w:rsidRPr="000A6C93">
        <w:rPr>
          <w:b/>
          <w:spacing w:val="-2"/>
        </w:rPr>
        <w:t>ADJUDICATEUR</w:t>
      </w:r>
    </w:p>
    <w:p w14:paraId="2368A4B0" w14:textId="77777777" w:rsidR="00930ED1" w:rsidRPr="000A6C93" w:rsidRDefault="00930ED1">
      <w:pPr>
        <w:pStyle w:val="Corpsdetexte"/>
        <w:spacing w:before="8"/>
        <w:rPr>
          <w:b/>
          <w:sz w:val="21"/>
        </w:rPr>
      </w:pPr>
    </w:p>
    <w:tbl>
      <w:tblPr>
        <w:tblStyle w:val="TableNormal"/>
        <w:tblW w:w="0" w:type="auto"/>
        <w:tblInd w:w="1112" w:type="dxa"/>
        <w:tblLayout w:type="fixed"/>
        <w:tblLook w:val="01E0" w:firstRow="1" w:lastRow="1" w:firstColumn="1" w:lastColumn="1" w:noHBand="0" w:noVBand="0"/>
      </w:tblPr>
      <w:tblGrid>
        <w:gridCol w:w="4082"/>
        <w:gridCol w:w="4749"/>
      </w:tblGrid>
      <w:tr w:rsidR="000A6C93" w:rsidRPr="000A6C93" w14:paraId="4801BA2E" w14:textId="77777777">
        <w:trPr>
          <w:trHeight w:val="772"/>
        </w:trPr>
        <w:tc>
          <w:tcPr>
            <w:tcW w:w="4082" w:type="dxa"/>
          </w:tcPr>
          <w:p w14:paraId="0082B282" w14:textId="77777777" w:rsidR="00930ED1" w:rsidRPr="000A6C93" w:rsidRDefault="00906C0B">
            <w:pPr>
              <w:pStyle w:val="TableParagraph"/>
              <w:spacing w:line="244" w:lineRule="auto"/>
              <w:ind w:left="1614" w:hanging="1565"/>
              <w:rPr>
                <w:i/>
              </w:rPr>
            </w:pPr>
            <w:r w:rsidRPr="000A6C93">
              <w:rPr>
                <w:i/>
              </w:rPr>
              <w:t>Est</w:t>
            </w:r>
            <w:r w:rsidRPr="000A6C93">
              <w:rPr>
                <w:i/>
                <w:spacing w:val="-1"/>
              </w:rPr>
              <w:t xml:space="preserve"> </w:t>
            </w:r>
            <w:r w:rsidRPr="000A6C93">
              <w:rPr>
                <w:i/>
              </w:rPr>
              <w:t>acceptée</w:t>
            </w:r>
            <w:r w:rsidRPr="000A6C93">
              <w:rPr>
                <w:i/>
                <w:spacing w:val="-2"/>
              </w:rPr>
              <w:t xml:space="preserve"> </w:t>
            </w:r>
            <w:r w:rsidRPr="000A6C93">
              <w:rPr>
                <w:i/>
              </w:rPr>
              <w:t>la</w:t>
            </w:r>
            <w:r w:rsidRPr="000A6C93">
              <w:rPr>
                <w:i/>
                <w:spacing w:val="-2"/>
              </w:rPr>
              <w:t xml:space="preserve"> </w:t>
            </w:r>
            <w:r w:rsidRPr="000A6C93">
              <w:rPr>
                <w:i/>
              </w:rPr>
              <w:t>présente</w:t>
            </w:r>
            <w:r w:rsidRPr="000A6C93">
              <w:rPr>
                <w:i/>
                <w:spacing w:val="-2"/>
              </w:rPr>
              <w:t xml:space="preserve"> </w:t>
            </w:r>
            <w:r w:rsidRPr="000A6C93">
              <w:rPr>
                <w:i/>
              </w:rPr>
              <w:t>offre</w:t>
            </w:r>
            <w:r w:rsidRPr="000A6C93">
              <w:rPr>
                <w:i/>
                <w:spacing w:val="80"/>
              </w:rPr>
              <w:t xml:space="preserve"> </w:t>
            </w:r>
            <w:r w:rsidRPr="000A6C93">
              <w:rPr>
                <w:i/>
              </w:rPr>
              <w:t>pour</w:t>
            </w:r>
            <w:r w:rsidRPr="000A6C93">
              <w:rPr>
                <w:i/>
                <w:spacing w:val="-2"/>
              </w:rPr>
              <w:t xml:space="preserve"> </w:t>
            </w:r>
            <w:r w:rsidRPr="000A6C93">
              <w:rPr>
                <w:i/>
              </w:rPr>
              <w:t xml:space="preserve">valoir </w:t>
            </w:r>
            <w:r w:rsidRPr="000A6C93">
              <w:rPr>
                <w:i/>
                <w:spacing w:val="-2"/>
              </w:rPr>
              <w:t>marché</w:t>
            </w:r>
          </w:p>
        </w:tc>
        <w:tc>
          <w:tcPr>
            <w:tcW w:w="4749" w:type="dxa"/>
          </w:tcPr>
          <w:p w14:paraId="3106CC0A" w14:textId="77777777" w:rsidR="00930ED1" w:rsidRPr="000A6C93" w:rsidRDefault="00906C0B">
            <w:pPr>
              <w:pStyle w:val="TableParagraph"/>
              <w:spacing w:line="244" w:lineRule="auto"/>
              <w:ind w:left="243" w:right="48"/>
              <w:jc w:val="center"/>
              <w:rPr>
                <w:b/>
              </w:rPr>
            </w:pPr>
            <w:r w:rsidRPr="000A6C93">
              <w:rPr>
                <w:b/>
              </w:rPr>
              <w:t>Signature du représentant du pouvoir adjudicateur</w:t>
            </w:r>
            <w:r w:rsidRPr="000A6C93">
              <w:rPr>
                <w:b/>
                <w:spacing w:val="-2"/>
              </w:rPr>
              <w:t xml:space="preserve"> </w:t>
            </w:r>
            <w:r w:rsidRPr="000A6C93">
              <w:rPr>
                <w:b/>
              </w:rPr>
              <w:t>habilité</w:t>
            </w:r>
            <w:r w:rsidRPr="000A6C93">
              <w:rPr>
                <w:b/>
                <w:spacing w:val="-2"/>
              </w:rPr>
              <w:t xml:space="preserve"> </w:t>
            </w:r>
            <w:r w:rsidRPr="000A6C93">
              <w:rPr>
                <w:b/>
              </w:rPr>
              <w:t>par</w:t>
            </w:r>
            <w:r w:rsidRPr="000A6C93">
              <w:rPr>
                <w:b/>
                <w:spacing w:val="-2"/>
              </w:rPr>
              <w:t xml:space="preserve"> </w:t>
            </w:r>
            <w:r w:rsidRPr="000A6C93">
              <w:rPr>
                <w:b/>
              </w:rPr>
              <w:t>la</w:t>
            </w:r>
            <w:r w:rsidRPr="000A6C93">
              <w:rPr>
                <w:b/>
                <w:spacing w:val="-2"/>
              </w:rPr>
              <w:t xml:space="preserve"> </w:t>
            </w:r>
            <w:r w:rsidRPr="000A6C93">
              <w:rPr>
                <w:b/>
              </w:rPr>
              <w:t>décision</w:t>
            </w:r>
            <w:r w:rsidRPr="000A6C93">
              <w:rPr>
                <w:b/>
                <w:spacing w:val="-2"/>
              </w:rPr>
              <w:t xml:space="preserve"> </w:t>
            </w:r>
            <w:r w:rsidRPr="000A6C93">
              <w:rPr>
                <w:b/>
              </w:rPr>
              <w:t>en</w:t>
            </w:r>
            <w:r w:rsidRPr="000A6C93">
              <w:rPr>
                <w:b/>
                <w:spacing w:val="-2"/>
              </w:rPr>
              <w:t xml:space="preserve"> </w:t>
            </w:r>
            <w:r w:rsidRPr="000A6C93">
              <w:rPr>
                <w:b/>
              </w:rPr>
              <w:t>date</w:t>
            </w:r>
            <w:r w:rsidRPr="000A6C93">
              <w:rPr>
                <w:b/>
                <w:spacing w:val="-2"/>
              </w:rPr>
              <w:t xml:space="preserve"> </w:t>
            </w:r>
            <w:r w:rsidRPr="000A6C93">
              <w:rPr>
                <w:b/>
              </w:rPr>
              <w:t>du</w:t>
            </w:r>
          </w:p>
          <w:p w14:paraId="6CCE78EB" w14:textId="77777777" w:rsidR="00930ED1" w:rsidRPr="000A6C93" w:rsidRDefault="00906C0B">
            <w:pPr>
              <w:pStyle w:val="TableParagraph"/>
              <w:spacing w:line="238" w:lineRule="exact"/>
              <w:ind w:left="240" w:right="48"/>
              <w:jc w:val="center"/>
              <w:rPr>
                <w:b/>
              </w:rPr>
            </w:pPr>
            <w:r w:rsidRPr="000A6C93">
              <w:rPr>
                <w:b/>
                <w:spacing w:val="-2"/>
              </w:rPr>
              <w:t>....................</w:t>
            </w:r>
          </w:p>
        </w:tc>
      </w:tr>
      <w:tr w:rsidR="000A6C93" w:rsidRPr="000A6C93" w14:paraId="6C11E486" w14:textId="77777777">
        <w:trPr>
          <w:trHeight w:val="256"/>
        </w:trPr>
        <w:tc>
          <w:tcPr>
            <w:tcW w:w="4082" w:type="dxa"/>
          </w:tcPr>
          <w:p w14:paraId="0550610A" w14:textId="77777777" w:rsidR="00930ED1" w:rsidRPr="000A6C93" w:rsidRDefault="00906C0B">
            <w:pPr>
              <w:pStyle w:val="TableParagraph"/>
              <w:spacing w:line="237" w:lineRule="exact"/>
              <w:ind w:left="681"/>
            </w:pPr>
            <w:r w:rsidRPr="000A6C93">
              <w:t>A</w:t>
            </w:r>
            <w:r w:rsidRPr="000A6C93">
              <w:rPr>
                <w:spacing w:val="-1"/>
              </w:rPr>
              <w:t xml:space="preserve"> </w:t>
            </w:r>
            <w:r w:rsidRPr="000A6C93">
              <w:rPr>
                <w:spacing w:val="-2"/>
              </w:rPr>
              <w:t>..........................................</w:t>
            </w:r>
          </w:p>
        </w:tc>
        <w:tc>
          <w:tcPr>
            <w:tcW w:w="4749" w:type="dxa"/>
          </w:tcPr>
          <w:p w14:paraId="77A76671" w14:textId="77777777" w:rsidR="00930ED1" w:rsidRPr="000A6C93" w:rsidRDefault="00930ED1">
            <w:pPr>
              <w:pStyle w:val="TableParagraph"/>
              <w:rPr>
                <w:sz w:val="18"/>
              </w:rPr>
            </w:pPr>
          </w:p>
        </w:tc>
      </w:tr>
      <w:tr w:rsidR="00930ED1" w:rsidRPr="000A6C93" w14:paraId="76DEDCB7" w14:textId="77777777">
        <w:trPr>
          <w:trHeight w:val="251"/>
        </w:trPr>
        <w:tc>
          <w:tcPr>
            <w:tcW w:w="4082" w:type="dxa"/>
          </w:tcPr>
          <w:p w14:paraId="0578E30B" w14:textId="77777777" w:rsidR="00930ED1" w:rsidRPr="000A6C93" w:rsidRDefault="00906C0B">
            <w:pPr>
              <w:pStyle w:val="TableParagraph"/>
              <w:spacing w:line="232" w:lineRule="exact"/>
              <w:ind w:left="642"/>
            </w:pPr>
            <w:r w:rsidRPr="000A6C93">
              <w:t xml:space="preserve">Le </w:t>
            </w:r>
            <w:r w:rsidRPr="000A6C93">
              <w:rPr>
                <w:spacing w:val="-2"/>
              </w:rPr>
              <w:t>..........................................</w:t>
            </w:r>
          </w:p>
        </w:tc>
        <w:tc>
          <w:tcPr>
            <w:tcW w:w="4749" w:type="dxa"/>
          </w:tcPr>
          <w:p w14:paraId="09AAC1F0" w14:textId="77777777" w:rsidR="00930ED1" w:rsidRPr="000A6C93" w:rsidRDefault="00930ED1">
            <w:pPr>
              <w:pStyle w:val="TableParagraph"/>
              <w:rPr>
                <w:sz w:val="18"/>
              </w:rPr>
            </w:pPr>
          </w:p>
        </w:tc>
      </w:tr>
    </w:tbl>
    <w:p w14:paraId="5EC65216" w14:textId="77777777" w:rsidR="00930ED1" w:rsidRPr="000A6C93" w:rsidRDefault="00930ED1">
      <w:pPr>
        <w:pStyle w:val="Corpsdetexte"/>
        <w:rPr>
          <w:b/>
          <w:sz w:val="24"/>
        </w:rPr>
      </w:pPr>
    </w:p>
    <w:p w14:paraId="79480EB3" w14:textId="77777777" w:rsidR="00930ED1" w:rsidRPr="000A6C93" w:rsidRDefault="00930ED1">
      <w:pPr>
        <w:pStyle w:val="Corpsdetexte"/>
        <w:rPr>
          <w:b/>
          <w:sz w:val="24"/>
        </w:rPr>
      </w:pPr>
    </w:p>
    <w:p w14:paraId="5C68DAC4" w14:textId="77777777" w:rsidR="00930ED1" w:rsidRPr="000A6C93" w:rsidRDefault="00930ED1">
      <w:pPr>
        <w:pStyle w:val="Corpsdetexte"/>
        <w:rPr>
          <w:b/>
          <w:sz w:val="24"/>
        </w:rPr>
      </w:pPr>
    </w:p>
    <w:p w14:paraId="3D9D8737" w14:textId="77777777" w:rsidR="00930ED1" w:rsidRPr="000A6C93" w:rsidRDefault="00930ED1">
      <w:pPr>
        <w:pStyle w:val="Corpsdetexte"/>
        <w:rPr>
          <w:b/>
          <w:sz w:val="24"/>
        </w:rPr>
      </w:pPr>
    </w:p>
    <w:p w14:paraId="5F59260A" w14:textId="77777777" w:rsidR="00930ED1" w:rsidRPr="000A6C93" w:rsidRDefault="00930ED1">
      <w:pPr>
        <w:pStyle w:val="Corpsdetexte"/>
        <w:rPr>
          <w:b/>
          <w:sz w:val="24"/>
        </w:rPr>
      </w:pPr>
    </w:p>
    <w:p w14:paraId="7A153E66" w14:textId="77777777" w:rsidR="00930ED1" w:rsidRPr="000A6C93" w:rsidRDefault="00930ED1">
      <w:pPr>
        <w:pStyle w:val="Corpsdetexte"/>
        <w:rPr>
          <w:b/>
          <w:sz w:val="24"/>
        </w:rPr>
      </w:pPr>
    </w:p>
    <w:p w14:paraId="1C07B70F" w14:textId="77777777" w:rsidR="00930ED1" w:rsidRPr="000A6C93" w:rsidRDefault="00930ED1">
      <w:pPr>
        <w:pStyle w:val="Corpsdetexte"/>
        <w:rPr>
          <w:b/>
          <w:sz w:val="24"/>
        </w:rPr>
      </w:pPr>
    </w:p>
    <w:p w14:paraId="6F06726B" w14:textId="77777777" w:rsidR="00930ED1" w:rsidRPr="000A6C93" w:rsidRDefault="00930ED1">
      <w:pPr>
        <w:pStyle w:val="Corpsdetexte"/>
        <w:spacing w:before="7"/>
        <w:rPr>
          <w:b/>
          <w:sz w:val="35"/>
        </w:rPr>
      </w:pPr>
    </w:p>
    <w:p w14:paraId="65606702" w14:textId="77777777" w:rsidR="00930ED1" w:rsidRPr="000A6C93" w:rsidRDefault="00906C0B">
      <w:pPr>
        <w:pStyle w:val="Corpsdetexte"/>
        <w:ind w:left="818"/>
      </w:pPr>
      <w:r w:rsidRPr="000A6C93">
        <w:t>Elle</w:t>
      </w:r>
      <w:r w:rsidRPr="000A6C93">
        <w:rPr>
          <w:spacing w:val="-1"/>
        </w:rPr>
        <w:t xml:space="preserve"> </w:t>
      </w:r>
      <w:r w:rsidRPr="000A6C93">
        <w:t>est</w:t>
      </w:r>
      <w:r w:rsidRPr="000A6C93">
        <w:rPr>
          <w:spacing w:val="1"/>
        </w:rPr>
        <w:t xml:space="preserve"> </w:t>
      </w:r>
      <w:r w:rsidRPr="000A6C93">
        <w:t>complétée par</w:t>
      </w:r>
      <w:r w:rsidRPr="000A6C93">
        <w:rPr>
          <w:spacing w:val="1"/>
        </w:rPr>
        <w:t xml:space="preserve"> </w:t>
      </w:r>
      <w:r w:rsidRPr="000A6C93">
        <w:t>les annexes suivantes</w:t>
      </w:r>
      <w:r w:rsidRPr="000A6C93">
        <w:rPr>
          <w:vertAlign w:val="superscript"/>
        </w:rPr>
        <w:t>2</w:t>
      </w:r>
      <w:r w:rsidRPr="000A6C93">
        <w:t xml:space="preserve"> </w:t>
      </w:r>
      <w:r w:rsidRPr="000A6C93">
        <w:rPr>
          <w:spacing w:val="-10"/>
        </w:rPr>
        <w:t>:</w:t>
      </w:r>
    </w:p>
    <w:p w14:paraId="3E5CA68C" w14:textId="77777777" w:rsidR="00930ED1" w:rsidRPr="000A6C93" w:rsidRDefault="00930ED1">
      <w:pPr>
        <w:pStyle w:val="Corpsdetexte"/>
        <w:spacing w:before="1"/>
        <w:rPr>
          <w:sz w:val="15"/>
        </w:rPr>
      </w:pPr>
    </w:p>
    <w:p w14:paraId="036E1524" w14:textId="2A41A68A" w:rsidR="00930ED1" w:rsidRPr="000A6C93" w:rsidRDefault="00464C76">
      <w:pPr>
        <w:pStyle w:val="Corpsdetexte"/>
        <w:spacing w:before="92"/>
        <w:ind w:left="1133"/>
      </w:pPr>
      <w:r>
        <w:rPr>
          <w:noProof/>
        </w:rPr>
        <mc:AlternateContent>
          <mc:Choice Requires="wps">
            <w:drawing>
              <wp:anchor distT="0" distB="0" distL="114300" distR="114300" simplePos="0" relativeHeight="15736320" behindDoc="0" locked="0" layoutInCell="1" allowOverlap="1" wp14:anchorId="7B51F96F" wp14:editId="36D526E3">
                <wp:simplePos x="0" y="0"/>
                <wp:positionH relativeFrom="page">
                  <wp:posOffset>914400</wp:posOffset>
                </wp:positionH>
                <wp:positionV relativeFrom="paragraph">
                  <wp:posOffset>71755</wp:posOffset>
                </wp:positionV>
                <wp:extent cx="135890" cy="135890"/>
                <wp:effectExtent l="0" t="0" r="0" b="0"/>
                <wp:wrapNone/>
                <wp:docPr id="47"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9E7B2" id="docshape25" o:spid="_x0000_s1026" style="position:absolute;margin-left:1in;margin-top:5.65pt;width:10.7pt;height:10.7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" filled="f" strokeweight=".72pt">
                <w10:wrap anchorx="page"/>
              </v:rect>
            </w:pict>
          </mc:Fallback>
        </mc:AlternateContent>
      </w:r>
      <w:r w:rsidR="00906C0B" w:rsidRPr="000A6C93">
        <w:t>Annexe</w:t>
      </w:r>
      <w:r w:rsidR="00906C0B" w:rsidRPr="000A6C93">
        <w:rPr>
          <w:spacing w:val="-1"/>
        </w:rPr>
        <w:t xml:space="preserve"> </w:t>
      </w:r>
      <w:r w:rsidR="00906C0B" w:rsidRPr="000A6C93">
        <w:t>n°…</w:t>
      </w:r>
      <w:r w:rsidR="00906C0B" w:rsidRPr="000A6C93">
        <w:rPr>
          <w:spacing w:val="-1"/>
        </w:rPr>
        <w:t xml:space="preserve"> </w:t>
      </w:r>
      <w:r w:rsidR="00906C0B" w:rsidRPr="000A6C93">
        <w:t>relative</w:t>
      </w:r>
      <w:r w:rsidR="00906C0B" w:rsidRPr="000A6C93">
        <w:rPr>
          <w:spacing w:val="-1"/>
        </w:rPr>
        <w:t xml:space="preserve"> </w:t>
      </w:r>
      <w:r w:rsidR="00906C0B" w:rsidRPr="000A6C93">
        <w:t>à la</w:t>
      </w:r>
      <w:r w:rsidR="00906C0B" w:rsidRPr="000A6C93">
        <w:rPr>
          <w:spacing w:val="-1"/>
        </w:rPr>
        <w:t xml:space="preserve"> </w:t>
      </w:r>
      <w:r w:rsidR="00906C0B" w:rsidRPr="000A6C93">
        <w:t>présentation</w:t>
      </w:r>
      <w:r w:rsidR="00906C0B" w:rsidRPr="000A6C93">
        <w:rPr>
          <w:spacing w:val="-1"/>
        </w:rPr>
        <w:t xml:space="preserve"> </w:t>
      </w:r>
      <w:r w:rsidR="00906C0B" w:rsidRPr="000A6C93">
        <w:t>d’un sous-traitant (ou</w:t>
      </w:r>
      <w:r w:rsidR="00906C0B" w:rsidRPr="000A6C93">
        <w:rPr>
          <w:spacing w:val="-1"/>
        </w:rPr>
        <w:t xml:space="preserve"> </w:t>
      </w:r>
      <w:r w:rsidR="00906C0B" w:rsidRPr="000A6C93">
        <w:t>DC4)</w:t>
      </w:r>
      <w:r w:rsidR="00906C0B" w:rsidRPr="000A6C93">
        <w:rPr>
          <w:spacing w:val="2"/>
        </w:rPr>
        <w:t xml:space="preserve"> </w:t>
      </w:r>
      <w:r w:rsidR="00906C0B" w:rsidRPr="000A6C93">
        <w:rPr>
          <w:spacing w:val="-10"/>
        </w:rPr>
        <w:t>;</w:t>
      </w:r>
    </w:p>
    <w:p w14:paraId="312DB61C" w14:textId="77777777" w:rsidR="00930ED1" w:rsidRPr="000A6C93" w:rsidRDefault="00930ED1">
      <w:pPr>
        <w:pStyle w:val="Corpsdetexte"/>
        <w:spacing w:before="1"/>
        <w:rPr>
          <w:sz w:val="15"/>
        </w:rPr>
      </w:pPr>
    </w:p>
    <w:p w14:paraId="41B01435" w14:textId="6EAD5361" w:rsidR="00930ED1" w:rsidRPr="000A6C93" w:rsidRDefault="00464C76">
      <w:pPr>
        <w:pStyle w:val="Corpsdetexte"/>
        <w:spacing w:before="92"/>
        <w:ind w:left="1133"/>
      </w:pPr>
      <w:r>
        <w:rPr>
          <w:noProof/>
        </w:rPr>
        <mc:AlternateContent>
          <mc:Choice Requires="wps">
            <w:drawing>
              <wp:anchor distT="0" distB="0" distL="114300" distR="114300" simplePos="0" relativeHeight="15736832" behindDoc="0" locked="0" layoutInCell="1" allowOverlap="1" wp14:anchorId="12DAFF41" wp14:editId="44C5ADE7">
                <wp:simplePos x="0" y="0"/>
                <wp:positionH relativeFrom="page">
                  <wp:posOffset>914400</wp:posOffset>
                </wp:positionH>
                <wp:positionV relativeFrom="paragraph">
                  <wp:posOffset>71755</wp:posOffset>
                </wp:positionV>
                <wp:extent cx="135890" cy="135890"/>
                <wp:effectExtent l="0" t="0" r="0" b="0"/>
                <wp:wrapNone/>
                <wp:docPr id="46"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AEBAF" id="docshape26" o:spid="_x0000_s1026" style="position:absolute;margin-left:1in;margin-top:5.65pt;width:10.7pt;height:10.7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" filled="f" strokeweight=".72pt">
                <w10:wrap anchorx="page"/>
              </v:rect>
            </w:pict>
          </mc:Fallback>
        </mc:AlternateContent>
      </w:r>
      <w:r w:rsidR="00906C0B" w:rsidRPr="000A6C93">
        <w:t>Annexe</w:t>
      </w:r>
      <w:r w:rsidR="00906C0B" w:rsidRPr="000A6C93">
        <w:rPr>
          <w:spacing w:val="-1"/>
        </w:rPr>
        <w:t xml:space="preserve"> </w:t>
      </w:r>
      <w:r w:rsidR="00906C0B" w:rsidRPr="000A6C93">
        <w:t>n°… relative à</w:t>
      </w:r>
      <w:r w:rsidR="00906C0B" w:rsidRPr="000A6C93">
        <w:rPr>
          <w:spacing w:val="54"/>
        </w:rPr>
        <w:t xml:space="preserve"> </w:t>
      </w:r>
      <w:r w:rsidR="00906C0B" w:rsidRPr="000A6C93">
        <w:t>la désignation et répartition des cotraitants</w:t>
      </w:r>
      <w:r w:rsidR="00906C0B" w:rsidRPr="000A6C93">
        <w:rPr>
          <w:spacing w:val="-1"/>
        </w:rPr>
        <w:t xml:space="preserve"> </w:t>
      </w:r>
      <w:r w:rsidR="00906C0B" w:rsidRPr="000A6C93">
        <w:t xml:space="preserve">en cas de </w:t>
      </w:r>
      <w:r w:rsidR="00906C0B" w:rsidRPr="000A6C93">
        <w:rPr>
          <w:spacing w:val="-2"/>
        </w:rPr>
        <w:t>groupement</w:t>
      </w:r>
    </w:p>
    <w:p w14:paraId="1B040C66" w14:textId="77777777" w:rsidR="00930ED1" w:rsidRPr="000A6C93" w:rsidRDefault="00930ED1">
      <w:pPr>
        <w:pStyle w:val="Corpsdetexte"/>
        <w:spacing w:before="1"/>
        <w:rPr>
          <w:sz w:val="15"/>
        </w:rPr>
      </w:pPr>
    </w:p>
    <w:p w14:paraId="07222598" w14:textId="68DE19D6" w:rsidR="00930ED1" w:rsidRPr="000A6C93" w:rsidRDefault="00464C76">
      <w:pPr>
        <w:pStyle w:val="Corpsdetexte"/>
        <w:spacing w:before="91"/>
        <w:ind w:left="1133"/>
      </w:pPr>
      <w:r>
        <w:rPr>
          <w:noProof/>
        </w:rPr>
        <mc:AlternateContent>
          <mc:Choice Requires="wps">
            <w:drawing>
              <wp:anchor distT="0" distB="0" distL="114300" distR="114300" simplePos="0" relativeHeight="15738368" behindDoc="0" locked="0" layoutInCell="1" allowOverlap="1" wp14:anchorId="58CC1194" wp14:editId="36189A24">
                <wp:simplePos x="0" y="0"/>
                <wp:positionH relativeFrom="page">
                  <wp:posOffset>914400</wp:posOffset>
                </wp:positionH>
                <wp:positionV relativeFrom="paragraph">
                  <wp:posOffset>71120</wp:posOffset>
                </wp:positionV>
                <wp:extent cx="135890" cy="135890"/>
                <wp:effectExtent l="0" t="0" r="0" b="0"/>
                <wp:wrapNone/>
                <wp:docPr id="45" name="docshape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AAFE7" id="docshape29" o:spid="_x0000_s1026" style="position:absolute;margin-left:1in;margin-top:5.6pt;width:10.7pt;height:10.7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" filled="f" strokeweight=".72pt">
                <w10:wrap anchorx="page"/>
              </v:rect>
            </w:pict>
          </mc:Fallback>
        </mc:AlternateContent>
      </w:r>
      <w:r w:rsidR="00906C0B" w:rsidRPr="000A6C93">
        <w:t>Autres</w:t>
      </w:r>
      <w:r w:rsidR="00906C0B" w:rsidRPr="000A6C93">
        <w:rPr>
          <w:spacing w:val="-1"/>
        </w:rPr>
        <w:t xml:space="preserve"> </w:t>
      </w:r>
      <w:r w:rsidR="00906C0B" w:rsidRPr="000A6C93">
        <w:t>annexes (A</w:t>
      </w:r>
      <w:r w:rsidR="00906C0B" w:rsidRPr="000A6C93">
        <w:rPr>
          <w:spacing w:val="-2"/>
        </w:rPr>
        <w:t xml:space="preserve"> </w:t>
      </w:r>
      <w:r w:rsidR="00906C0B" w:rsidRPr="000A6C93">
        <w:t>préciser)</w:t>
      </w:r>
      <w:r w:rsidR="00906C0B" w:rsidRPr="000A6C93">
        <w:rPr>
          <w:spacing w:val="4"/>
        </w:rPr>
        <w:t xml:space="preserve"> </w:t>
      </w:r>
      <w:r w:rsidR="00906C0B" w:rsidRPr="000A6C93">
        <w:rPr>
          <w:spacing w:val="-10"/>
        </w:rPr>
        <w:t>:</w:t>
      </w:r>
    </w:p>
    <w:p w14:paraId="4408FC07" w14:textId="77777777" w:rsidR="00930ED1" w:rsidRPr="000A6C93" w:rsidRDefault="00930ED1">
      <w:pPr>
        <w:pStyle w:val="Corpsdetexte"/>
        <w:rPr>
          <w:sz w:val="20"/>
        </w:rPr>
      </w:pPr>
    </w:p>
    <w:p w14:paraId="27B98125" w14:textId="77777777" w:rsidR="00930ED1" w:rsidRPr="000A6C93" w:rsidRDefault="00930ED1">
      <w:pPr>
        <w:pStyle w:val="Corpsdetexte"/>
        <w:rPr>
          <w:sz w:val="20"/>
        </w:rPr>
      </w:pPr>
    </w:p>
    <w:p w14:paraId="129C31CD" w14:textId="77777777" w:rsidR="00930ED1" w:rsidRPr="000A6C93" w:rsidRDefault="00930ED1">
      <w:pPr>
        <w:pStyle w:val="Corpsdetexte"/>
        <w:rPr>
          <w:sz w:val="20"/>
        </w:rPr>
      </w:pPr>
    </w:p>
    <w:p w14:paraId="0D2F3249" w14:textId="77777777" w:rsidR="00930ED1" w:rsidRPr="000A6C93" w:rsidRDefault="00930ED1">
      <w:pPr>
        <w:pStyle w:val="Corpsdetexte"/>
        <w:rPr>
          <w:sz w:val="20"/>
        </w:rPr>
      </w:pPr>
    </w:p>
    <w:p w14:paraId="66A8BF75" w14:textId="76C6D7FC" w:rsidR="00930ED1" w:rsidRDefault="00930ED1">
      <w:pPr>
        <w:pStyle w:val="Corpsdetexte"/>
        <w:rPr>
          <w:sz w:val="20"/>
        </w:rPr>
      </w:pPr>
    </w:p>
    <w:p w14:paraId="4558E68B" w14:textId="7E91300B" w:rsidR="0075173F" w:rsidRDefault="0075173F">
      <w:pPr>
        <w:pStyle w:val="Corpsdetexte"/>
        <w:rPr>
          <w:sz w:val="20"/>
        </w:rPr>
      </w:pPr>
    </w:p>
    <w:p w14:paraId="22ED1620" w14:textId="7C76947A" w:rsidR="0075173F" w:rsidRDefault="0075173F">
      <w:pPr>
        <w:pStyle w:val="Corpsdetexte"/>
        <w:rPr>
          <w:sz w:val="20"/>
        </w:rPr>
      </w:pPr>
    </w:p>
    <w:p w14:paraId="6C2AF7C4" w14:textId="47700653" w:rsidR="0075173F" w:rsidRDefault="0075173F">
      <w:pPr>
        <w:pStyle w:val="Corpsdetexte"/>
        <w:rPr>
          <w:sz w:val="20"/>
        </w:rPr>
      </w:pPr>
    </w:p>
    <w:p w14:paraId="2FAF7C30" w14:textId="7A3C15B3" w:rsidR="0075173F" w:rsidRDefault="0075173F">
      <w:pPr>
        <w:pStyle w:val="Corpsdetexte"/>
        <w:rPr>
          <w:sz w:val="20"/>
        </w:rPr>
      </w:pPr>
    </w:p>
    <w:p w14:paraId="6E19732E" w14:textId="61648EFD" w:rsidR="0075173F" w:rsidRDefault="0075173F">
      <w:pPr>
        <w:pStyle w:val="Corpsdetexte"/>
        <w:rPr>
          <w:sz w:val="20"/>
        </w:rPr>
      </w:pPr>
    </w:p>
    <w:p w14:paraId="69CE73AC" w14:textId="30387FAD" w:rsidR="0075173F" w:rsidRDefault="0075173F">
      <w:pPr>
        <w:pStyle w:val="Corpsdetexte"/>
        <w:rPr>
          <w:sz w:val="20"/>
        </w:rPr>
      </w:pPr>
    </w:p>
    <w:p w14:paraId="0286E2CC" w14:textId="77777777" w:rsidR="0075173F" w:rsidRPr="000A6C93" w:rsidRDefault="0075173F">
      <w:pPr>
        <w:pStyle w:val="Corpsdetexte"/>
        <w:rPr>
          <w:sz w:val="20"/>
        </w:rPr>
      </w:pPr>
    </w:p>
    <w:p w14:paraId="72C5DA65" w14:textId="77777777" w:rsidR="00930ED1" w:rsidRPr="000A6C93" w:rsidRDefault="00930ED1">
      <w:pPr>
        <w:pStyle w:val="Corpsdetexte"/>
        <w:rPr>
          <w:sz w:val="20"/>
        </w:rPr>
      </w:pPr>
    </w:p>
    <w:p w14:paraId="2B584E4D" w14:textId="77777777" w:rsidR="00930ED1" w:rsidRPr="000A6C93" w:rsidRDefault="00930ED1">
      <w:pPr>
        <w:pStyle w:val="Corpsdetexte"/>
        <w:rPr>
          <w:sz w:val="20"/>
        </w:rPr>
      </w:pPr>
    </w:p>
    <w:p w14:paraId="75C0B251" w14:textId="77777777" w:rsidR="00930ED1" w:rsidRPr="000A6C93" w:rsidRDefault="00930ED1">
      <w:pPr>
        <w:pStyle w:val="Corpsdetexte"/>
        <w:rPr>
          <w:sz w:val="20"/>
        </w:rPr>
      </w:pPr>
    </w:p>
    <w:p w14:paraId="7C85BF2A" w14:textId="77777777" w:rsidR="00930ED1" w:rsidRPr="000A6C93" w:rsidRDefault="00930ED1">
      <w:pPr>
        <w:pStyle w:val="Corpsdetexte"/>
        <w:rPr>
          <w:sz w:val="20"/>
        </w:rPr>
      </w:pPr>
    </w:p>
    <w:p w14:paraId="3203A445" w14:textId="77777777" w:rsidR="00930ED1" w:rsidRPr="000A6C93" w:rsidRDefault="00930ED1">
      <w:pPr>
        <w:pStyle w:val="Corpsdetexte"/>
        <w:rPr>
          <w:sz w:val="20"/>
        </w:rPr>
      </w:pPr>
    </w:p>
    <w:p w14:paraId="50C1C834" w14:textId="5FA25829" w:rsidR="00930ED1" w:rsidRPr="000A6C93" w:rsidRDefault="00464C76">
      <w:pPr>
        <w:pStyle w:val="Corpsdetexte"/>
        <w:spacing w:before="10"/>
        <w:rPr>
          <w:sz w:val="15"/>
        </w:rPr>
      </w:pPr>
      <w:r>
        <w:rPr>
          <w:noProof/>
        </w:rPr>
        <mc:AlternateContent>
          <mc:Choice Requires="wps">
            <w:drawing>
              <wp:anchor distT="0" distB="0" distL="0" distR="0" simplePos="0" relativeHeight="487595008" behindDoc="1" locked="0" layoutInCell="1" allowOverlap="1" wp14:anchorId="27CB514E" wp14:editId="6A79D9B8">
                <wp:simplePos x="0" y="0"/>
                <wp:positionH relativeFrom="page">
                  <wp:posOffset>901065</wp:posOffset>
                </wp:positionH>
                <wp:positionV relativeFrom="paragraph">
                  <wp:posOffset>131445</wp:posOffset>
                </wp:positionV>
                <wp:extent cx="1828800" cy="7620"/>
                <wp:effectExtent l="0" t="0" r="0" b="0"/>
                <wp:wrapTopAndBottom/>
                <wp:docPr id="44" name="docshape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C21631" id="docshape30" o:spid="_x0000_s1026" style="position:absolute;margin-left:70.95pt;margin-top:10.35pt;width:2in;height:.6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" fillcolor="black" stroked="f">
                <w10:wrap type="topAndBottom" anchorx="page"/>
              </v:rect>
            </w:pict>
          </mc:Fallback>
        </mc:AlternateContent>
      </w:r>
    </w:p>
    <w:p w14:paraId="352A4444" w14:textId="77777777" w:rsidR="00930ED1" w:rsidRPr="000A6C93" w:rsidRDefault="00906C0B">
      <w:pPr>
        <w:spacing w:before="100"/>
        <w:ind w:left="818"/>
        <w:rPr>
          <w:sz w:val="16"/>
        </w:rPr>
      </w:pPr>
      <w:r w:rsidRPr="000A6C93">
        <w:rPr>
          <w:sz w:val="16"/>
          <w:vertAlign w:val="superscript"/>
        </w:rPr>
        <w:t>2</w:t>
      </w:r>
      <w:r w:rsidRPr="000A6C93">
        <w:rPr>
          <w:spacing w:val="-1"/>
          <w:sz w:val="16"/>
        </w:rPr>
        <w:t xml:space="preserve"> </w:t>
      </w:r>
      <w:r w:rsidRPr="000A6C93">
        <w:rPr>
          <w:sz w:val="16"/>
        </w:rPr>
        <w:t>Cocher</w:t>
      </w:r>
      <w:r w:rsidRPr="000A6C93">
        <w:rPr>
          <w:spacing w:val="-1"/>
          <w:sz w:val="16"/>
        </w:rPr>
        <w:t xml:space="preserve"> </w:t>
      </w:r>
      <w:r w:rsidRPr="000A6C93">
        <w:rPr>
          <w:sz w:val="16"/>
        </w:rPr>
        <w:t>la</w:t>
      </w:r>
      <w:r w:rsidRPr="000A6C93">
        <w:rPr>
          <w:spacing w:val="1"/>
          <w:sz w:val="16"/>
        </w:rPr>
        <w:t xml:space="preserve"> </w:t>
      </w:r>
      <w:r w:rsidRPr="000A6C93">
        <w:rPr>
          <w:sz w:val="16"/>
        </w:rPr>
        <w:t>case</w:t>
      </w:r>
      <w:r w:rsidRPr="000A6C93">
        <w:rPr>
          <w:spacing w:val="-2"/>
          <w:sz w:val="16"/>
        </w:rPr>
        <w:t xml:space="preserve"> correspondante</w:t>
      </w:r>
    </w:p>
    <w:p w14:paraId="3189A238" w14:textId="77777777" w:rsidR="00930ED1" w:rsidRPr="000A6C93" w:rsidRDefault="00930ED1">
      <w:pPr>
        <w:rPr>
          <w:sz w:val="16"/>
        </w:rPr>
        <w:sectPr w:rsidR="00930ED1" w:rsidRPr="000A6C93">
          <w:pgSz w:w="11910" w:h="16850"/>
          <w:pgMar w:top="1540" w:right="260" w:bottom="1080" w:left="600" w:header="864" w:footer="900" w:gutter="0"/>
          <w:cols w:space="720"/>
        </w:sectPr>
      </w:pPr>
    </w:p>
    <w:p w14:paraId="08211D0F" w14:textId="5B3053B5" w:rsidR="00930ED1" w:rsidRPr="000A6C93" w:rsidRDefault="00464C76">
      <w:pPr>
        <w:spacing w:before="97"/>
        <w:ind w:left="818"/>
        <w:rPr>
          <w:b/>
        </w:rPr>
      </w:pPr>
      <w:r>
        <w:rPr>
          <w:noProof/>
        </w:rPr>
        <w:lastRenderedPageBreak/>
        <mc:AlternateContent>
          <mc:Choice Requires="wps">
            <w:drawing>
              <wp:anchor distT="0" distB="0" distL="0" distR="0" simplePos="0" relativeHeight="487598080" behindDoc="1" locked="0" layoutInCell="1" allowOverlap="1" wp14:anchorId="3DFADE73" wp14:editId="1F24A08F">
                <wp:simplePos x="0" y="0"/>
                <wp:positionH relativeFrom="page">
                  <wp:posOffset>882650</wp:posOffset>
                </wp:positionH>
                <wp:positionV relativeFrom="paragraph">
                  <wp:posOffset>234950</wp:posOffset>
                </wp:positionV>
                <wp:extent cx="5798185" cy="27940"/>
                <wp:effectExtent l="0" t="0" r="0" b="0"/>
                <wp:wrapTopAndBottom/>
                <wp:docPr id="43"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27940"/>
                        </a:xfrm>
                        <a:custGeom>
                          <a:avLst/>
                          <a:gdLst>
                            <a:gd name="T0" fmla="+- 0 10521 1390"/>
                            <a:gd name="T1" fmla="*/ T0 w 9131"/>
                            <a:gd name="T2" fmla="+- 0 399 370"/>
                            <a:gd name="T3" fmla="*/ 399 h 44"/>
                            <a:gd name="T4" fmla="+- 0 1390 1390"/>
                            <a:gd name="T5" fmla="*/ T4 w 9131"/>
                            <a:gd name="T6" fmla="+- 0 399 370"/>
                            <a:gd name="T7" fmla="*/ 399 h 44"/>
                            <a:gd name="T8" fmla="+- 0 1390 1390"/>
                            <a:gd name="T9" fmla="*/ T8 w 9131"/>
                            <a:gd name="T10" fmla="+- 0 413 370"/>
                            <a:gd name="T11" fmla="*/ 413 h 44"/>
                            <a:gd name="T12" fmla="+- 0 10521 1390"/>
                            <a:gd name="T13" fmla="*/ T12 w 9131"/>
                            <a:gd name="T14" fmla="+- 0 413 370"/>
                            <a:gd name="T15" fmla="*/ 413 h 44"/>
                            <a:gd name="T16" fmla="+- 0 10521 1390"/>
                            <a:gd name="T17" fmla="*/ T16 w 9131"/>
                            <a:gd name="T18" fmla="+- 0 399 370"/>
                            <a:gd name="T19" fmla="*/ 399 h 44"/>
                            <a:gd name="T20" fmla="+- 0 10521 1390"/>
                            <a:gd name="T21" fmla="*/ T20 w 9131"/>
                            <a:gd name="T22" fmla="+- 0 370 370"/>
                            <a:gd name="T23" fmla="*/ 370 h 44"/>
                            <a:gd name="T24" fmla="+- 0 1390 1390"/>
                            <a:gd name="T25" fmla="*/ T24 w 9131"/>
                            <a:gd name="T26" fmla="+- 0 370 370"/>
                            <a:gd name="T27" fmla="*/ 370 h 44"/>
                            <a:gd name="T28" fmla="+- 0 1390 1390"/>
                            <a:gd name="T29" fmla="*/ T28 w 9131"/>
                            <a:gd name="T30" fmla="+- 0 384 370"/>
                            <a:gd name="T31" fmla="*/ 384 h 44"/>
                            <a:gd name="T32" fmla="+- 0 10521 1390"/>
                            <a:gd name="T33" fmla="*/ T32 w 9131"/>
                            <a:gd name="T34" fmla="+- 0 384 370"/>
                            <a:gd name="T35" fmla="*/ 384 h 44"/>
                            <a:gd name="T36" fmla="+- 0 10521 1390"/>
                            <a:gd name="T37" fmla="*/ T36 w 9131"/>
                            <a:gd name="T38" fmla="+- 0 370 370"/>
                            <a:gd name="T39" fmla="*/ 370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44">
                              <a:moveTo>
                                <a:pt x="9131" y="29"/>
                              </a:moveTo>
                              <a:lnTo>
                                <a:pt x="0" y="29"/>
                              </a:lnTo>
                              <a:lnTo>
                                <a:pt x="0" y="43"/>
                              </a:lnTo>
                              <a:lnTo>
                                <a:pt x="9131" y="43"/>
                              </a:lnTo>
                              <a:lnTo>
                                <a:pt x="9131" y="29"/>
                              </a:lnTo>
                              <a:close/>
                              <a:moveTo>
                                <a:pt x="9131" y="0"/>
                              </a:moveTo>
                              <a:lnTo>
                                <a:pt x="0" y="0"/>
                              </a:lnTo>
                              <a:lnTo>
                                <a:pt x="0" y="14"/>
                              </a:lnTo>
                              <a:lnTo>
                                <a:pt x="9131" y="14"/>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96415" id="docshape31" o:spid="_x0000_s1026" style="position:absolute;margin-left:69.5pt;margin-top:18.5pt;width:456.55pt;height:2.2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3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" path="m9131,29l,29,,43r9131,l9131,29xm9131,l,,,14r9131,l9131,xe" fillcolor="black" stroked="f">
                <v:path arrowok="t" o:connecttype="custom" o:connectlocs="5798185,253365;0,253365;0,262255;5798185,262255;5798185,253365;5798185,234950;0,234950;0,243840;5798185,243840;5798185,234950" o:connectangles="0,0,0,0,0,0,0,0,0,0"/>
                <w10:wrap type="topAndBottom" anchorx="page"/>
              </v:shape>
            </w:pict>
          </mc:Fallback>
        </mc:AlternateContent>
      </w:r>
      <w:r w:rsidR="00906C0B" w:rsidRPr="000A6C93">
        <w:rPr>
          <w:b/>
        </w:rPr>
        <w:t>NOTIFICATION</w:t>
      </w:r>
      <w:r w:rsidR="00906C0B" w:rsidRPr="000A6C93">
        <w:rPr>
          <w:b/>
          <w:spacing w:val="-4"/>
        </w:rPr>
        <w:t xml:space="preserve"> </w:t>
      </w:r>
      <w:r w:rsidR="00906C0B" w:rsidRPr="000A6C93">
        <w:rPr>
          <w:b/>
        </w:rPr>
        <w:t>DU</w:t>
      </w:r>
      <w:r w:rsidR="00906C0B" w:rsidRPr="000A6C93">
        <w:rPr>
          <w:b/>
          <w:spacing w:val="-4"/>
        </w:rPr>
        <w:t xml:space="preserve"> </w:t>
      </w:r>
      <w:r w:rsidR="00906C0B" w:rsidRPr="000A6C93">
        <w:rPr>
          <w:b/>
        </w:rPr>
        <w:t>MARCHE</w:t>
      </w:r>
      <w:r w:rsidR="00906C0B" w:rsidRPr="000A6C93">
        <w:rPr>
          <w:b/>
          <w:spacing w:val="49"/>
        </w:rPr>
        <w:t xml:space="preserve"> </w:t>
      </w:r>
      <w:r w:rsidR="00906C0B" w:rsidRPr="000A6C93">
        <w:rPr>
          <w:b/>
        </w:rPr>
        <w:t>AU</w:t>
      </w:r>
      <w:r w:rsidR="00906C0B" w:rsidRPr="000A6C93">
        <w:rPr>
          <w:b/>
          <w:spacing w:val="-3"/>
        </w:rPr>
        <w:t xml:space="preserve"> </w:t>
      </w:r>
      <w:r w:rsidR="00906C0B" w:rsidRPr="000A6C93">
        <w:rPr>
          <w:b/>
        </w:rPr>
        <w:t>TITULAIRE</w:t>
      </w:r>
      <w:r w:rsidR="00906C0B" w:rsidRPr="000A6C93">
        <w:rPr>
          <w:b/>
          <w:spacing w:val="-5"/>
        </w:rPr>
        <w:t xml:space="preserve"> </w:t>
      </w:r>
      <w:r w:rsidR="00906C0B" w:rsidRPr="000A6C93">
        <w:rPr>
          <w:b/>
        </w:rPr>
        <w:t>(Date</w:t>
      </w:r>
      <w:r w:rsidR="00906C0B" w:rsidRPr="000A6C93">
        <w:rPr>
          <w:b/>
          <w:spacing w:val="-2"/>
        </w:rPr>
        <w:t xml:space="preserve"> </w:t>
      </w:r>
      <w:r w:rsidR="00906C0B" w:rsidRPr="000A6C93">
        <w:rPr>
          <w:b/>
        </w:rPr>
        <w:t>d’effet</w:t>
      </w:r>
      <w:r w:rsidR="00906C0B" w:rsidRPr="000A6C93">
        <w:rPr>
          <w:b/>
          <w:spacing w:val="-2"/>
        </w:rPr>
        <w:t xml:space="preserve"> </w:t>
      </w:r>
      <w:r w:rsidR="00906C0B" w:rsidRPr="000A6C93">
        <w:rPr>
          <w:b/>
        </w:rPr>
        <w:t>du</w:t>
      </w:r>
      <w:r w:rsidR="00906C0B" w:rsidRPr="000A6C93">
        <w:rPr>
          <w:b/>
          <w:spacing w:val="-3"/>
        </w:rPr>
        <w:t xml:space="preserve"> </w:t>
      </w:r>
      <w:r w:rsidR="00906C0B" w:rsidRPr="000A6C93">
        <w:rPr>
          <w:b/>
          <w:spacing w:val="-2"/>
        </w:rPr>
        <w:t>marché)</w:t>
      </w:r>
    </w:p>
    <w:p w14:paraId="79646C56" w14:textId="77777777" w:rsidR="00930ED1" w:rsidRPr="000A6C93" w:rsidRDefault="00930ED1">
      <w:pPr>
        <w:pStyle w:val="Corpsdetexte"/>
        <w:spacing w:before="4"/>
        <w:rPr>
          <w:b/>
          <w:sz w:val="23"/>
        </w:rPr>
      </w:pPr>
    </w:p>
    <w:tbl>
      <w:tblPr>
        <w:tblStyle w:val="TableNormal"/>
        <w:tblW w:w="0" w:type="auto"/>
        <w:tblInd w:w="776" w:type="dxa"/>
        <w:tblLayout w:type="fixed"/>
        <w:tblLook w:val="01E0" w:firstRow="1" w:lastRow="1" w:firstColumn="1" w:lastColumn="1" w:noHBand="0" w:noVBand="0"/>
      </w:tblPr>
      <w:tblGrid>
        <w:gridCol w:w="7225"/>
      </w:tblGrid>
      <w:tr w:rsidR="000A6C93" w:rsidRPr="000A6C93" w14:paraId="4F37AD37" w14:textId="77777777">
        <w:trPr>
          <w:trHeight w:val="756"/>
        </w:trPr>
        <w:tc>
          <w:tcPr>
            <w:tcW w:w="7225" w:type="dxa"/>
          </w:tcPr>
          <w:p w14:paraId="1C9D1FAC" w14:textId="77777777" w:rsidR="00930ED1" w:rsidRPr="000A6C93" w:rsidRDefault="00906C0B">
            <w:pPr>
              <w:pStyle w:val="TableParagraph"/>
              <w:spacing w:line="244" w:lineRule="exact"/>
              <w:ind w:left="50"/>
              <w:rPr>
                <w:i/>
              </w:rPr>
            </w:pPr>
            <w:r w:rsidRPr="000A6C93">
              <w:rPr>
                <w:i/>
              </w:rPr>
              <w:t>En</w:t>
            </w:r>
            <w:r w:rsidRPr="000A6C93">
              <w:rPr>
                <w:i/>
                <w:spacing w:val="-1"/>
              </w:rPr>
              <w:t xml:space="preserve"> </w:t>
            </w:r>
            <w:r w:rsidRPr="000A6C93">
              <w:rPr>
                <w:i/>
              </w:rPr>
              <w:t>cas de remise contre récépissé</w:t>
            </w:r>
            <w:r w:rsidRPr="000A6C93">
              <w:rPr>
                <w:i/>
                <w:spacing w:val="3"/>
              </w:rPr>
              <w:t xml:space="preserve"> </w:t>
            </w:r>
            <w:r w:rsidRPr="000A6C93">
              <w:rPr>
                <w:i/>
                <w:spacing w:val="-10"/>
              </w:rPr>
              <w:t>:</w:t>
            </w:r>
          </w:p>
          <w:p w14:paraId="52D4C9D9" w14:textId="77777777" w:rsidR="00930ED1" w:rsidRPr="000A6C93" w:rsidRDefault="00906C0B">
            <w:pPr>
              <w:pStyle w:val="TableParagraph"/>
              <w:spacing w:before="6"/>
              <w:ind w:left="50"/>
              <w:rPr>
                <w:i/>
              </w:rPr>
            </w:pPr>
            <w:r w:rsidRPr="000A6C93">
              <w:rPr>
                <w:i/>
              </w:rPr>
              <w:t>Le titulaire</w:t>
            </w:r>
            <w:r w:rsidRPr="000A6C93">
              <w:rPr>
                <w:i/>
                <w:spacing w:val="1"/>
              </w:rPr>
              <w:t xml:space="preserve"> </w:t>
            </w:r>
            <w:r w:rsidRPr="000A6C93">
              <w:rPr>
                <w:i/>
              </w:rPr>
              <w:t>signera</w:t>
            </w:r>
            <w:r w:rsidRPr="000A6C93">
              <w:rPr>
                <w:i/>
                <w:spacing w:val="1"/>
              </w:rPr>
              <w:t xml:space="preserve"> </w:t>
            </w:r>
            <w:r w:rsidRPr="000A6C93">
              <w:rPr>
                <w:i/>
              </w:rPr>
              <w:t>la</w:t>
            </w:r>
            <w:r w:rsidRPr="000A6C93">
              <w:rPr>
                <w:i/>
                <w:spacing w:val="1"/>
              </w:rPr>
              <w:t xml:space="preserve"> </w:t>
            </w:r>
            <w:r w:rsidRPr="000A6C93">
              <w:rPr>
                <w:i/>
              </w:rPr>
              <w:t>formule</w:t>
            </w:r>
            <w:r w:rsidRPr="000A6C93">
              <w:rPr>
                <w:i/>
                <w:spacing w:val="1"/>
              </w:rPr>
              <w:t xml:space="preserve"> </w:t>
            </w:r>
            <w:r w:rsidRPr="000A6C93">
              <w:rPr>
                <w:i/>
              </w:rPr>
              <w:t>ci-dessous</w:t>
            </w:r>
            <w:r w:rsidRPr="000A6C93">
              <w:rPr>
                <w:i/>
                <w:spacing w:val="2"/>
              </w:rPr>
              <w:t xml:space="preserve"> </w:t>
            </w:r>
            <w:r w:rsidRPr="000A6C93">
              <w:rPr>
                <w:i/>
                <w:spacing w:val="-10"/>
              </w:rPr>
              <w:t>:</w:t>
            </w:r>
          </w:p>
          <w:p w14:paraId="485064CB" w14:textId="77777777" w:rsidR="00930ED1" w:rsidRPr="000A6C93" w:rsidRDefault="00906C0B">
            <w:pPr>
              <w:pStyle w:val="TableParagraph"/>
              <w:spacing w:before="6" w:line="226" w:lineRule="exact"/>
              <w:ind w:left="50"/>
              <w:rPr>
                <w:i/>
              </w:rPr>
            </w:pPr>
            <w:r w:rsidRPr="000A6C93">
              <w:rPr>
                <w:i/>
              </w:rPr>
              <w:t>«</w:t>
            </w:r>
            <w:r w:rsidRPr="000A6C93">
              <w:rPr>
                <w:i/>
                <w:spacing w:val="55"/>
              </w:rPr>
              <w:t xml:space="preserve"> </w:t>
            </w:r>
            <w:r w:rsidRPr="000A6C93">
              <w:rPr>
                <w:i/>
              </w:rPr>
              <w:t>Reçu à titre de notification une copie du présent</w:t>
            </w:r>
            <w:r w:rsidRPr="000A6C93">
              <w:rPr>
                <w:i/>
                <w:spacing w:val="1"/>
              </w:rPr>
              <w:t xml:space="preserve"> </w:t>
            </w:r>
            <w:r w:rsidRPr="000A6C93">
              <w:rPr>
                <w:i/>
              </w:rPr>
              <w:t>marché</w:t>
            </w:r>
            <w:r w:rsidRPr="000A6C93">
              <w:rPr>
                <w:i/>
                <w:spacing w:val="6"/>
              </w:rPr>
              <w:t xml:space="preserve"> </w:t>
            </w:r>
            <w:r w:rsidRPr="000A6C93">
              <w:rPr>
                <w:i/>
                <w:spacing w:val="-10"/>
              </w:rPr>
              <w:t>»</w:t>
            </w:r>
          </w:p>
        </w:tc>
      </w:tr>
      <w:tr w:rsidR="000A6C93" w:rsidRPr="000A6C93" w14:paraId="75DA4100" w14:textId="77777777">
        <w:trPr>
          <w:trHeight w:val="273"/>
        </w:trPr>
        <w:tc>
          <w:tcPr>
            <w:tcW w:w="7225" w:type="dxa"/>
          </w:tcPr>
          <w:p w14:paraId="25FCFF48" w14:textId="77777777" w:rsidR="00930ED1" w:rsidRPr="000A6C93" w:rsidRDefault="00906C0B">
            <w:pPr>
              <w:pStyle w:val="TableParagraph"/>
              <w:tabs>
                <w:tab w:val="left" w:pos="4237"/>
                <w:tab w:val="right" w:leader="dot" w:pos="7174"/>
              </w:tabs>
              <w:spacing w:before="12" w:line="240" w:lineRule="exact"/>
              <w:ind w:left="50"/>
            </w:pPr>
            <w:r w:rsidRPr="000A6C93">
              <w:t>A</w:t>
            </w:r>
            <w:r w:rsidRPr="000A6C93">
              <w:rPr>
                <w:spacing w:val="-1"/>
              </w:rPr>
              <w:t xml:space="preserve"> </w:t>
            </w:r>
            <w:r w:rsidRPr="000A6C93">
              <w:rPr>
                <w:spacing w:val="-2"/>
              </w:rPr>
              <w:t>………………………………………</w:t>
            </w:r>
            <w:r w:rsidRPr="000A6C93">
              <w:tab/>
            </w:r>
            <w:proofErr w:type="gramStart"/>
            <w:r w:rsidRPr="000A6C93">
              <w:rPr>
                <w:spacing w:val="-5"/>
              </w:rPr>
              <w:t>le</w:t>
            </w:r>
            <w:proofErr w:type="gramEnd"/>
            <w:r w:rsidRPr="000A6C93">
              <w:tab/>
            </w:r>
            <w:r w:rsidRPr="000A6C93">
              <w:rPr>
                <w:spacing w:val="-10"/>
                <w:vertAlign w:val="superscript"/>
              </w:rPr>
              <w:t>3</w:t>
            </w:r>
          </w:p>
        </w:tc>
      </w:tr>
      <w:tr w:rsidR="00930ED1" w:rsidRPr="000A6C93" w14:paraId="01E076FD" w14:textId="77777777">
        <w:trPr>
          <w:trHeight w:val="251"/>
        </w:trPr>
        <w:tc>
          <w:tcPr>
            <w:tcW w:w="7225" w:type="dxa"/>
          </w:tcPr>
          <w:p w14:paraId="50FC80A7" w14:textId="77777777" w:rsidR="00930ED1" w:rsidRPr="000A6C93" w:rsidRDefault="00906C0B">
            <w:pPr>
              <w:pStyle w:val="TableParagraph"/>
              <w:spacing w:line="232" w:lineRule="exact"/>
              <w:ind w:left="50"/>
            </w:pPr>
            <w:r w:rsidRPr="000A6C93">
              <w:rPr>
                <w:spacing w:val="-2"/>
              </w:rPr>
              <w:t>Signature</w:t>
            </w:r>
          </w:p>
        </w:tc>
      </w:tr>
    </w:tbl>
    <w:p w14:paraId="1B41861A" w14:textId="77777777" w:rsidR="00930ED1" w:rsidRPr="000A6C93" w:rsidRDefault="00930ED1">
      <w:pPr>
        <w:pStyle w:val="Corpsdetexte"/>
        <w:rPr>
          <w:b/>
          <w:sz w:val="24"/>
        </w:rPr>
      </w:pPr>
    </w:p>
    <w:p w14:paraId="3BC26425" w14:textId="77777777" w:rsidR="00930ED1" w:rsidRPr="000A6C93" w:rsidRDefault="00930ED1">
      <w:pPr>
        <w:pStyle w:val="Corpsdetexte"/>
        <w:rPr>
          <w:b/>
          <w:sz w:val="24"/>
        </w:rPr>
      </w:pPr>
    </w:p>
    <w:p w14:paraId="2B88C1F9" w14:textId="77777777" w:rsidR="00930ED1" w:rsidRPr="000A6C93" w:rsidRDefault="00930ED1">
      <w:pPr>
        <w:pStyle w:val="Corpsdetexte"/>
        <w:rPr>
          <w:b/>
          <w:sz w:val="24"/>
        </w:rPr>
      </w:pPr>
    </w:p>
    <w:p w14:paraId="388641D4" w14:textId="77777777" w:rsidR="00930ED1" w:rsidRPr="000A6C93" w:rsidRDefault="00930ED1">
      <w:pPr>
        <w:pStyle w:val="Corpsdetexte"/>
        <w:rPr>
          <w:b/>
          <w:sz w:val="24"/>
        </w:rPr>
      </w:pPr>
    </w:p>
    <w:p w14:paraId="119829BA" w14:textId="77777777" w:rsidR="00930ED1" w:rsidRPr="000A6C93" w:rsidRDefault="00930ED1">
      <w:pPr>
        <w:pStyle w:val="Corpsdetexte"/>
        <w:rPr>
          <w:b/>
          <w:sz w:val="24"/>
        </w:rPr>
      </w:pPr>
    </w:p>
    <w:p w14:paraId="15857188" w14:textId="77777777" w:rsidR="00930ED1" w:rsidRPr="000A6C93" w:rsidRDefault="00930ED1">
      <w:pPr>
        <w:pStyle w:val="Corpsdetexte"/>
        <w:rPr>
          <w:b/>
          <w:sz w:val="24"/>
        </w:rPr>
      </w:pPr>
    </w:p>
    <w:p w14:paraId="3B612148" w14:textId="77777777" w:rsidR="00930ED1" w:rsidRPr="000A6C93" w:rsidRDefault="00930ED1">
      <w:pPr>
        <w:pStyle w:val="Corpsdetexte"/>
        <w:rPr>
          <w:b/>
          <w:sz w:val="24"/>
        </w:rPr>
      </w:pPr>
    </w:p>
    <w:p w14:paraId="1846ADD0" w14:textId="77777777" w:rsidR="00930ED1" w:rsidRPr="000A6C93" w:rsidRDefault="00930ED1">
      <w:pPr>
        <w:pStyle w:val="Corpsdetexte"/>
        <w:spacing w:before="6"/>
        <w:rPr>
          <w:b/>
          <w:sz w:val="35"/>
        </w:rPr>
      </w:pPr>
    </w:p>
    <w:p w14:paraId="6A86B231" w14:textId="1035CE53" w:rsidR="00930ED1" w:rsidRPr="000A6C93" w:rsidRDefault="00906C0B">
      <w:pPr>
        <w:ind w:left="818"/>
        <w:rPr>
          <w:i/>
        </w:rPr>
      </w:pPr>
      <w:r w:rsidRPr="000A6C93">
        <w:rPr>
          <w:i/>
        </w:rPr>
        <w:t>En</w:t>
      </w:r>
      <w:r w:rsidRPr="000A6C93">
        <w:rPr>
          <w:i/>
          <w:spacing w:val="-2"/>
        </w:rPr>
        <w:t xml:space="preserve"> </w:t>
      </w:r>
      <w:r w:rsidRPr="000A6C93">
        <w:rPr>
          <w:i/>
        </w:rPr>
        <w:t>cas</w:t>
      </w:r>
      <w:r w:rsidRPr="000A6C93">
        <w:rPr>
          <w:i/>
          <w:spacing w:val="-1"/>
        </w:rPr>
        <w:t xml:space="preserve"> </w:t>
      </w:r>
      <w:r w:rsidRPr="000A6C93">
        <w:rPr>
          <w:i/>
        </w:rPr>
        <w:t>d’envoi en</w:t>
      </w:r>
      <w:r w:rsidRPr="000A6C93">
        <w:rPr>
          <w:i/>
          <w:spacing w:val="-1"/>
        </w:rPr>
        <w:t xml:space="preserve"> </w:t>
      </w:r>
      <w:r w:rsidRPr="000A6C93">
        <w:rPr>
          <w:i/>
        </w:rPr>
        <w:t>LR/AR</w:t>
      </w:r>
      <w:r w:rsidRPr="000A6C93">
        <w:rPr>
          <w:i/>
          <w:spacing w:val="-1"/>
        </w:rPr>
        <w:t xml:space="preserve"> </w:t>
      </w:r>
      <w:r w:rsidRPr="000A6C93">
        <w:rPr>
          <w:i/>
        </w:rPr>
        <w:t>(Lettre</w:t>
      </w:r>
      <w:r w:rsidRPr="000A6C93">
        <w:rPr>
          <w:i/>
          <w:spacing w:val="-1"/>
        </w:rPr>
        <w:t xml:space="preserve"> </w:t>
      </w:r>
      <w:r w:rsidRPr="000A6C93">
        <w:rPr>
          <w:i/>
        </w:rPr>
        <w:t>recommandé</w:t>
      </w:r>
      <w:r w:rsidRPr="000A6C93">
        <w:rPr>
          <w:i/>
          <w:spacing w:val="-1"/>
        </w:rPr>
        <w:t xml:space="preserve"> </w:t>
      </w:r>
      <w:r w:rsidRPr="000A6C93">
        <w:rPr>
          <w:i/>
        </w:rPr>
        <w:t>avec</w:t>
      </w:r>
      <w:r w:rsidRPr="000A6C93">
        <w:rPr>
          <w:i/>
          <w:spacing w:val="-1"/>
        </w:rPr>
        <w:t xml:space="preserve"> </w:t>
      </w:r>
      <w:r w:rsidRPr="000A6C93">
        <w:rPr>
          <w:i/>
        </w:rPr>
        <w:t>accusé</w:t>
      </w:r>
      <w:r w:rsidRPr="000A6C93">
        <w:rPr>
          <w:i/>
          <w:spacing w:val="-1"/>
        </w:rPr>
        <w:t xml:space="preserve"> </w:t>
      </w:r>
      <w:r w:rsidRPr="000A6C93">
        <w:rPr>
          <w:i/>
        </w:rPr>
        <w:t>de</w:t>
      </w:r>
      <w:r w:rsidRPr="000A6C93">
        <w:rPr>
          <w:i/>
          <w:spacing w:val="-1"/>
        </w:rPr>
        <w:t xml:space="preserve"> </w:t>
      </w:r>
      <w:r w:rsidRPr="000A6C93">
        <w:rPr>
          <w:i/>
          <w:spacing w:val="-2"/>
        </w:rPr>
        <w:t>réception)</w:t>
      </w:r>
      <w:r w:rsidR="00D940DA">
        <w:rPr>
          <w:i/>
          <w:spacing w:val="-2"/>
        </w:rPr>
        <w:t xml:space="preserve"> </w:t>
      </w:r>
      <w:r w:rsidRPr="000A6C93">
        <w:rPr>
          <w:i/>
          <w:spacing w:val="-2"/>
        </w:rPr>
        <w:t>:</w:t>
      </w:r>
    </w:p>
    <w:p w14:paraId="4C6EF364" w14:textId="77777777" w:rsidR="00930ED1" w:rsidRPr="000A6C93" w:rsidRDefault="00906C0B">
      <w:pPr>
        <w:spacing w:before="6" w:line="244" w:lineRule="auto"/>
        <w:ind w:left="818" w:right="1178"/>
        <w:rPr>
          <w:i/>
        </w:rPr>
      </w:pPr>
      <w:r w:rsidRPr="000A6C93">
        <w:rPr>
          <w:i/>
        </w:rPr>
        <w:t>Coller dans ce cadre l’avis de réception postal, daté et signé par le titulaire (valant date de notification du marché)</w:t>
      </w:r>
    </w:p>
    <w:p w14:paraId="577C2B41" w14:textId="77777777" w:rsidR="00930ED1" w:rsidRPr="000A6C93" w:rsidRDefault="00930ED1">
      <w:pPr>
        <w:pStyle w:val="Corpsdetexte"/>
        <w:rPr>
          <w:i/>
          <w:sz w:val="24"/>
        </w:rPr>
      </w:pPr>
    </w:p>
    <w:p w14:paraId="519433FB" w14:textId="77777777" w:rsidR="00930ED1" w:rsidRPr="000A6C93" w:rsidRDefault="00930ED1">
      <w:pPr>
        <w:pStyle w:val="Corpsdetexte"/>
        <w:rPr>
          <w:i/>
          <w:sz w:val="24"/>
        </w:rPr>
      </w:pPr>
    </w:p>
    <w:p w14:paraId="3D9AF615" w14:textId="77777777" w:rsidR="00930ED1" w:rsidRPr="000A6C93" w:rsidRDefault="00930ED1">
      <w:pPr>
        <w:pStyle w:val="Corpsdetexte"/>
        <w:rPr>
          <w:i/>
          <w:sz w:val="24"/>
        </w:rPr>
      </w:pPr>
    </w:p>
    <w:p w14:paraId="2EDEB29C" w14:textId="77777777" w:rsidR="00930ED1" w:rsidRPr="000A6C93" w:rsidRDefault="00930ED1">
      <w:pPr>
        <w:pStyle w:val="Corpsdetexte"/>
        <w:spacing w:before="2"/>
        <w:rPr>
          <w:i/>
          <w:sz w:val="31"/>
        </w:rPr>
      </w:pPr>
    </w:p>
    <w:bookmarkStart w:id="5" w:name="_Hlk104194888"/>
    <w:p w14:paraId="3076E33D" w14:textId="53B03D72" w:rsidR="00930ED1" w:rsidRPr="000A6C93" w:rsidRDefault="00464C76">
      <w:pPr>
        <w:ind w:left="818"/>
        <w:rPr>
          <w:b/>
        </w:rPr>
      </w:pPr>
      <w:r>
        <w:rPr>
          <w:noProof/>
        </w:rPr>
        <mc:AlternateContent>
          <mc:Choice Requires="wps">
            <w:drawing>
              <wp:anchor distT="0" distB="0" distL="0" distR="0" simplePos="0" relativeHeight="487598592" behindDoc="1" locked="0" layoutInCell="1" allowOverlap="1" wp14:anchorId="5C34B5B2" wp14:editId="6CF37A85">
                <wp:simplePos x="0" y="0"/>
                <wp:positionH relativeFrom="page">
                  <wp:posOffset>882650</wp:posOffset>
                </wp:positionH>
                <wp:positionV relativeFrom="paragraph">
                  <wp:posOffset>173355</wp:posOffset>
                </wp:positionV>
                <wp:extent cx="5798185" cy="27940"/>
                <wp:effectExtent l="0" t="0" r="0" b="0"/>
                <wp:wrapTopAndBottom/>
                <wp:docPr id="42"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8185" cy="27940"/>
                        </a:xfrm>
                        <a:custGeom>
                          <a:avLst/>
                          <a:gdLst>
                            <a:gd name="T0" fmla="+- 0 10521 1390"/>
                            <a:gd name="T1" fmla="*/ T0 w 9131"/>
                            <a:gd name="T2" fmla="+- 0 301 273"/>
                            <a:gd name="T3" fmla="*/ 301 h 44"/>
                            <a:gd name="T4" fmla="+- 0 1390 1390"/>
                            <a:gd name="T5" fmla="*/ T4 w 9131"/>
                            <a:gd name="T6" fmla="+- 0 301 273"/>
                            <a:gd name="T7" fmla="*/ 301 h 44"/>
                            <a:gd name="T8" fmla="+- 0 1390 1390"/>
                            <a:gd name="T9" fmla="*/ T8 w 9131"/>
                            <a:gd name="T10" fmla="+- 0 316 273"/>
                            <a:gd name="T11" fmla="*/ 316 h 44"/>
                            <a:gd name="T12" fmla="+- 0 10521 1390"/>
                            <a:gd name="T13" fmla="*/ T12 w 9131"/>
                            <a:gd name="T14" fmla="+- 0 316 273"/>
                            <a:gd name="T15" fmla="*/ 316 h 44"/>
                            <a:gd name="T16" fmla="+- 0 10521 1390"/>
                            <a:gd name="T17" fmla="*/ T16 w 9131"/>
                            <a:gd name="T18" fmla="+- 0 301 273"/>
                            <a:gd name="T19" fmla="*/ 301 h 44"/>
                            <a:gd name="T20" fmla="+- 0 10521 1390"/>
                            <a:gd name="T21" fmla="*/ T20 w 9131"/>
                            <a:gd name="T22" fmla="+- 0 273 273"/>
                            <a:gd name="T23" fmla="*/ 273 h 44"/>
                            <a:gd name="T24" fmla="+- 0 1390 1390"/>
                            <a:gd name="T25" fmla="*/ T24 w 9131"/>
                            <a:gd name="T26" fmla="+- 0 273 273"/>
                            <a:gd name="T27" fmla="*/ 273 h 44"/>
                            <a:gd name="T28" fmla="+- 0 1390 1390"/>
                            <a:gd name="T29" fmla="*/ T28 w 9131"/>
                            <a:gd name="T30" fmla="+- 0 287 273"/>
                            <a:gd name="T31" fmla="*/ 287 h 44"/>
                            <a:gd name="T32" fmla="+- 0 10521 1390"/>
                            <a:gd name="T33" fmla="*/ T32 w 9131"/>
                            <a:gd name="T34" fmla="+- 0 287 273"/>
                            <a:gd name="T35" fmla="*/ 287 h 44"/>
                            <a:gd name="T36" fmla="+- 0 10521 1390"/>
                            <a:gd name="T37" fmla="*/ T36 w 9131"/>
                            <a:gd name="T38" fmla="+- 0 273 273"/>
                            <a:gd name="T39" fmla="*/ 273 h 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131" h="44">
                              <a:moveTo>
                                <a:pt x="9131" y="28"/>
                              </a:moveTo>
                              <a:lnTo>
                                <a:pt x="0" y="28"/>
                              </a:lnTo>
                              <a:lnTo>
                                <a:pt x="0" y="43"/>
                              </a:lnTo>
                              <a:lnTo>
                                <a:pt x="9131" y="43"/>
                              </a:lnTo>
                              <a:lnTo>
                                <a:pt x="9131" y="28"/>
                              </a:lnTo>
                              <a:close/>
                              <a:moveTo>
                                <a:pt x="9131" y="0"/>
                              </a:moveTo>
                              <a:lnTo>
                                <a:pt x="0" y="0"/>
                              </a:lnTo>
                              <a:lnTo>
                                <a:pt x="0" y="14"/>
                              </a:lnTo>
                              <a:lnTo>
                                <a:pt x="9131" y="14"/>
                              </a:lnTo>
                              <a:lnTo>
                                <a:pt x="913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230D7" id="docshape32" o:spid="_x0000_s1026" style="position:absolute;margin-left:69.5pt;margin-top:13.65pt;width:456.55pt;height:2.2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3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" path="m9131,28l,28,,43r9131,l9131,28xm9131,l,,,14r9131,l9131,xe" fillcolor="black" stroked="f">
                <v:path arrowok="t" o:connecttype="custom" o:connectlocs="5798185,191135;0,191135;0,200660;5798185,200660;5798185,191135;5798185,173355;0,173355;0,182245;5798185,182245;5798185,173355" o:connectangles="0,0,0,0,0,0,0,0,0,0"/>
                <w10:wrap type="topAndBottom" anchorx="page"/>
              </v:shape>
            </w:pict>
          </mc:Fallback>
        </mc:AlternateContent>
      </w:r>
      <w:r w:rsidR="00906C0B" w:rsidRPr="000A6C93">
        <w:rPr>
          <w:b/>
        </w:rPr>
        <w:t>NANTISSEMENT</w:t>
      </w:r>
      <w:r w:rsidR="00906C0B" w:rsidRPr="000A6C93">
        <w:rPr>
          <w:b/>
          <w:spacing w:val="-5"/>
        </w:rPr>
        <w:t xml:space="preserve"> </w:t>
      </w:r>
      <w:r w:rsidR="00906C0B" w:rsidRPr="000A6C93">
        <w:rPr>
          <w:b/>
        </w:rPr>
        <w:t>OU</w:t>
      </w:r>
      <w:r w:rsidR="00906C0B" w:rsidRPr="000A6C93">
        <w:rPr>
          <w:b/>
          <w:spacing w:val="-5"/>
        </w:rPr>
        <w:t xml:space="preserve"> </w:t>
      </w:r>
      <w:r w:rsidR="00906C0B" w:rsidRPr="000A6C93">
        <w:rPr>
          <w:b/>
        </w:rPr>
        <w:t>CESSION</w:t>
      </w:r>
      <w:r w:rsidR="00906C0B" w:rsidRPr="000A6C93">
        <w:rPr>
          <w:b/>
          <w:spacing w:val="-5"/>
        </w:rPr>
        <w:t xml:space="preserve"> </w:t>
      </w:r>
      <w:r w:rsidR="00906C0B" w:rsidRPr="000A6C93">
        <w:rPr>
          <w:b/>
        </w:rPr>
        <w:t>DE</w:t>
      </w:r>
      <w:r w:rsidR="00906C0B" w:rsidRPr="000A6C93">
        <w:rPr>
          <w:b/>
          <w:spacing w:val="-5"/>
        </w:rPr>
        <w:t xml:space="preserve"> </w:t>
      </w:r>
      <w:r w:rsidR="00906C0B" w:rsidRPr="000A6C93">
        <w:rPr>
          <w:b/>
          <w:spacing w:val="-2"/>
        </w:rPr>
        <w:t>CREANCES</w:t>
      </w:r>
      <w:r w:rsidR="00906C0B" w:rsidRPr="000A6C93">
        <w:rPr>
          <w:b/>
          <w:spacing w:val="-2"/>
          <w:vertAlign w:val="superscript"/>
        </w:rPr>
        <w:t>4</w:t>
      </w:r>
    </w:p>
    <w:p w14:paraId="5BF86975" w14:textId="77777777" w:rsidR="00930ED1" w:rsidRPr="000A6C93" w:rsidRDefault="00930ED1">
      <w:pPr>
        <w:pStyle w:val="Corpsdetexte"/>
        <w:spacing w:before="1"/>
        <w:rPr>
          <w:b/>
          <w:sz w:val="15"/>
        </w:rPr>
      </w:pPr>
    </w:p>
    <w:p w14:paraId="63F2A696" w14:textId="66171538" w:rsidR="00930ED1" w:rsidRPr="000A6C93" w:rsidRDefault="00464C76">
      <w:pPr>
        <w:tabs>
          <w:tab w:val="left" w:pos="2662"/>
          <w:tab w:val="left" w:pos="3219"/>
          <w:tab w:val="left" w:pos="4468"/>
          <w:tab w:val="left" w:pos="5338"/>
          <w:tab w:val="left" w:pos="5883"/>
          <w:tab w:val="left" w:pos="6586"/>
          <w:tab w:val="left" w:leader="dot" w:pos="9792"/>
        </w:tabs>
        <w:spacing w:before="91"/>
        <w:ind w:left="1414"/>
      </w:pPr>
      <w:r>
        <w:rPr>
          <w:noProof/>
        </w:rPr>
        <mc:AlternateContent>
          <mc:Choice Requires="wps">
            <w:drawing>
              <wp:anchor distT="0" distB="0" distL="114300" distR="114300" simplePos="0" relativeHeight="15740416" behindDoc="0" locked="0" layoutInCell="1" allowOverlap="1" wp14:anchorId="6D2B5849" wp14:editId="3AD7063D">
                <wp:simplePos x="0" y="0"/>
                <wp:positionH relativeFrom="page">
                  <wp:posOffset>914400</wp:posOffset>
                </wp:positionH>
                <wp:positionV relativeFrom="paragraph">
                  <wp:posOffset>71120</wp:posOffset>
                </wp:positionV>
                <wp:extent cx="135890" cy="135890"/>
                <wp:effectExtent l="0" t="0" r="0" b="0"/>
                <wp:wrapNone/>
                <wp:docPr id="41"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42943" id="docshape33" o:spid="_x0000_s1026" style="position:absolute;margin-left:1in;margin-top:5.6pt;width:10.7pt;height:10.7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" filled="f" strokeweight=".72pt">
                <w10:wrap anchorx="page"/>
              </v:rect>
            </w:pict>
          </mc:Fallback>
        </mc:AlternateContent>
      </w:r>
      <w:r w:rsidR="00906C0B" w:rsidRPr="000A6C93">
        <w:rPr>
          <w:b/>
          <w:spacing w:val="-2"/>
        </w:rPr>
        <w:t>Certificat</w:t>
      </w:r>
      <w:r w:rsidR="00906C0B" w:rsidRPr="000A6C93">
        <w:rPr>
          <w:b/>
        </w:rPr>
        <w:tab/>
      </w:r>
      <w:r w:rsidR="00906C0B" w:rsidRPr="000A6C93">
        <w:rPr>
          <w:b/>
          <w:spacing w:val="-5"/>
        </w:rPr>
        <w:t>de</w:t>
      </w:r>
      <w:r w:rsidR="00906C0B" w:rsidRPr="000A6C93">
        <w:rPr>
          <w:b/>
        </w:rPr>
        <w:tab/>
      </w:r>
      <w:r w:rsidR="00906C0B" w:rsidRPr="000A6C93">
        <w:rPr>
          <w:b/>
          <w:spacing w:val="-2"/>
        </w:rPr>
        <w:t>cessibilité</w:t>
      </w:r>
      <w:r w:rsidR="00906C0B" w:rsidRPr="000A6C93">
        <w:rPr>
          <w:b/>
        </w:rPr>
        <w:tab/>
      </w:r>
      <w:r w:rsidR="00906C0B" w:rsidRPr="000A6C93">
        <w:rPr>
          <w:b/>
          <w:spacing w:val="-2"/>
        </w:rPr>
        <w:t>établi</w:t>
      </w:r>
      <w:r w:rsidR="00906C0B" w:rsidRPr="000A6C93">
        <w:rPr>
          <w:b/>
        </w:rPr>
        <w:tab/>
      </w:r>
      <w:r w:rsidR="00906C0B" w:rsidRPr="000A6C93">
        <w:rPr>
          <w:spacing w:val="-5"/>
        </w:rPr>
        <w:t>en</w:t>
      </w:r>
      <w:r w:rsidR="00906C0B" w:rsidRPr="000A6C93">
        <w:tab/>
      </w:r>
      <w:r w:rsidR="00906C0B" w:rsidRPr="000A6C93">
        <w:rPr>
          <w:spacing w:val="-4"/>
        </w:rPr>
        <w:t>date</w:t>
      </w:r>
      <w:r w:rsidR="00906C0B" w:rsidRPr="000A6C93">
        <w:tab/>
      </w:r>
      <w:proofErr w:type="gramStart"/>
      <w:r w:rsidR="00906C0B" w:rsidRPr="000A6C93">
        <w:rPr>
          <w:spacing w:val="-5"/>
        </w:rPr>
        <w:t>du</w:t>
      </w:r>
      <w:proofErr w:type="gramEnd"/>
      <w:r w:rsidR="00906C0B" w:rsidRPr="000A6C93">
        <w:tab/>
      </w:r>
      <w:r w:rsidR="00906C0B" w:rsidRPr="000A6C93">
        <w:rPr>
          <w:spacing w:val="-10"/>
        </w:rPr>
        <w:t>à</w:t>
      </w:r>
    </w:p>
    <w:p w14:paraId="6EEDB6B6" w14:textId="77777777" w:rsidR="00930ED1" w:rsidRPr="000A6C93" w:rsidRDefault="00906C0B">
      <w:pPr>
        <w:spacing w:before="6"/>
        <w:ind w:left="818"/>
      </w:pPr>
      <w:r w:rsidRPr="000A6C93">
        <w:rPr>
          <w:spacing w:val="-2"/>
        </w:rPr>
        <w:t>……………………………………</w:t>
      </w:r>
    </w:p>
    <w:p w14:paraId="30874560" w14:textId="77777777" w:rsidR="00930ED1" w:rsidRPr="000A6C93" w:rsidRDefault="00906C0B">
      <w:pPr>
        <w:spacing w:before="11"/>
        <w:ind w:left="1668"/>
        <w:rPr>
          <w:b/>
        </w:rPr>
      </w:pPr>
      <w:proofErr w:type="gramStart"/>
      <w:r w:rsidRPr="000A6C93">
        <w:rPr>
          <w:b/>
          <w:spacing w:val="-5"/>
        </w:rPr>
        <w:t>OU</w:t>
      </w:r>
      <w:proofErr w:type="gramEnd"/>
    </w:p>
    <w:p w14:paraId="507D4506" w14:textId="56F882B9" w:rsidR="00930ED1" w:rsidRPr="000A6C93" w:rsidRDefault="00464C76">
      <w:pPr>
        <w:spacing w:before="7" w:line="244" w:lineRule="auto"/>
        <w:ind w:left="818" w:right="582" w:firstLine="355"/>
      </w:pPr>
      <w:r>
        <w:rPr>
          <w:noProof/>
        </w:rPr>
        <mc:AlternateContent>
          <mc:Choice Requires="wps">
            <w:drawing>
              <wp:anchor distT="0" distB="0" distL="114300" distR="114300" simplePos="0" relativeHeight="486992384" behindDoc="1" locked="0" layoutInCell="1" allowOverlap="1" wp14:anchorId="32E6D491" wp14:editId="302001F9">
                <wp:simplePos x="0" y="0"/>
                <wp:positionH relativeFrom="page">
                  <wp:posOffset>914400</wp:posOffset>
                </wp:positionH>
                <wp:positionV relativeFrom="paragraph">
                  <wp:posOffset>17780</wp:posOffset>
                </wp:positionV>
                <wp:extent cx="135890" cy="135890"/>
                <wp:effectExtent l="0" t="0" r="0" b="0"/>
                <wp:wrapNone/>
                <wp:docPr id="40"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7109A" id="docshape34" o:spid="_x0000_s1026" style="position:absolute;margin-left:1in;margin-top:1.4pt;width:10.7pt;height:10.7pt;z-index:-16324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" filled="f" strokeweight=".72pt">
                <w10:wrap anchorx="page"/>
              </v:rect>
            </w:pict>
          </mc:Fallback>
        </mc:AlternateContent>
      </w:r>
      <w:r w:rsidR="00906C0B" w:rsidRPr="000A6C93">
        <w:rPr>
          <w:b/>
        </w:rPr>
        <w:t>Copie</w:t>
      </w:r>
      <w:r w:rsidR="00906C0B" w:rsidRPr="000A6C93">
        <w:rPr>
          <w:b/>
          <w:spacing w:val="40"/>
        </w:rPr>
        <w:t xml:space="preserve"> </w:t>
      </w:r>
      <w:r w:rsidR="00906C0B" w:rsidRPr="000A6C93">
        <w:rPr>
          <w:b/>
        </w:rPr>
        <w:t>délivrée</w:t>
      </w:r>
      <w:r w:rsidR="00906C0B" w:rsidRPr="000A6C93">
        <w:rPr>
          <w:b/>
          <w:spacing w:val="40"/>
        </w:rPr>
        <w:t xml:space="preserve"> </w:t>
      </w:r>
      <w:r w:rsidR="00906C0B" w:rsidRPr="000A6C93">
        <w:rPr>
          <w:b/>
        </w:rPr>
        <w:t>en</w:t>
      </w:r>
      <w:r w:rsidR="00906C0B" w:rsidRPr="000A6C93">
        <w:rPr>
          <w:b/>
          <w:spacing w:val="38"/>
        </w:rPr>
        <w:t xml:space="preserve"> </w:t>
      </w:r>
      <w:r w:rsidR="00906C0B" w:rsidRPr="000A6C93">
        <w:rPr>
          <w:b/>
        </w:rPr>
        <w:t>unique</w:t>
      </w:r>
      <w:r w:rsidR="00906C0B" w:rsidRPr="000A6C93">
        <w:rPr>
          <w:b/>
          <w:spacing w:val="38"/>
        </w:rPr>
        <w:t xml:space="preserve"> </w:t>
      </w:r>
      <w:r w:rsidR="00906C0B" w:rsidRPr="000A6C93">
        <w:rPr>
          <w:b/>
        </w:rPr>
        <w:t>exemplaire</w:t>
      </w:r>
      <w:r w:rsidR="00906C0B" w:rsidRPr="000A6C93">
        <w:rPr>
          <w:b/>
          <w:spacing w:val="40"/>
        </w:rPr>
        <w:t xml:space="preserve"> </w:t>
      </w:r>
      <w:r w:rsidR="00906C0B" w:rsidRPr="000A6C93">
        <w:t>pour</w:t>
      </w:r>
      <w:r w:rsidR="00906C0B" w:rsidRPr="000A6C93">
        <w:rPr>
          <w:spacing w:val="39"/>
        </w:rPr>
        <w:t xml:space="preserve"> </w:t>
      </w:r>
      <w:r w:rsidR="00906C0B" w:rsidRPr="000A6C93">
        <w:t>être</w:t>
      </w:r>
      <w:r w:rsidR="00906C0B" w:rsidRPr="000A6C93">
        <w:rPr>
          <w:spacing w:val="38"/>
        </w:rPr>
        <w:t xml:space="preserve"> </w:t>
      </w:r>
      <w:r w:rsidR="00906C0B" w:rsidRPr="000A6C93">
        <w:t>remise</w:t>
      </w:r>
      <w:r w:rsidR="00906C0B" w:rsidRPr="000A6C93">
        <w:rPr>
          <w:spacing w:val="39"/>
        </w:rPr>
        <w:t xml:space="preserve"> </w:t>
      </w:r>
      <w:r w:rsidR="00906C0B" w:rsidRPr="000A6C93">
        <w:t>à</w:t>
      </w:r>
      <w:r w:rsidR="00906C0B" w:rsidRPr="000A6C93">
        <w:rPr>
          <w:spacing w:val="38"/>
        </w:rPr>
        <w:t xml:space="preserve"> </w:t>
      </w:r>
      <w:r w:rsidR="00906C0B" w:rsidRPr="000A6C93">
        <w:t>l’établissement</w:t>
      </w:r>
      <w:r w:rsidR="00906C0B" w:rsidRPr="000A6C93">
        <w:rPr>
          <w:spacing w:val="39"/>
        </w:rPr>
        <w:t xml:space="preserve"> </w:t>
      </w:r>
      <w:r w:rsidR="00906C0B" w:rsidRPr="000A6C93">
        <w:t>de</w:t>
      </w:r>
      <w:r w:rsidR="00906C0B" w:rsidRPr="000A6C93">
        <w:rPr>
          <w:spacing w:val="38"/>
        </w:rPr>
        <w:t xml:space="preserve"> </w:t>
      </w:r>
      <w:r w:rsidR="00906C0B" w:rsidRPr="000A6C93">
        <w:t>crédit</w:t>
      </w:r>
      <w:r w:rsidR="00906C0B" w:rsidRPr="000A6C93">
        <w:rPr>
          <w:spacing w:val="39"/>
        </w:rPr>
        <w:t xml:space="preserve"> </w:t>
      </w:r>
      <w:r w:rsidR="00906C0B" w:rsidRPr="000A6C93">
        <w:t>en</w:t>
      </w:r>
      <w:r w:rsidR="00906C0B" w:rsidRPr="000A6C93">
        <w:rPr>
          <w:spacing w:val="38"/>
        </w:rPr>
        <w:t xml:space="preserve"> </w:t>
      </w:r>
      <w:r w:rsidR="00906C0B" w:rsidRPr="000A6C93">
        <w:t>cas</w:t>
      </w:r>
      <w:r w:rsidR="00906C0B" w:rsidRPr="000A6C93">
        <w:rPr>
          <w:spacing w:val="38"/>
        </w:rPr>
        <w:t xml:space="preserve"> </w:t>
      </w:r>
      <w:r w:rsidR="00906C0B" w:rsidRPr="000A6C93">
        <w:t>de cession ou de nantissement de créance de :</w:t>
      </w:r>
    </w:p>
    <w:p w14:paraId="70CDC627" w14:textId="67C7440F" w:rsidR="00930ED1" w:rsidRPr="000A6C93" w:rsidRDefault="00464C76">
      <w:pPr>
        <w:pStyle w:val="Paragraphedeliste"/>
        <w:numPr>
          <w:ilvl w:val="0"/>
          <w:numId w:val="8"/>
        </w:numPr>
        <w:tabs>
          <w:tab w:val="left" w:pos="1298"/>
          <w:tab w:val="left" w:pos="1299"/>
        </w:tabs>
        <w:spacing w:before="2"/>
        <w:ind w:hanging="481"/>
      </w:pPr>
      <w:r>
        <w:rPr>
          <w:noProof/>
        </w:rPr>
        <mc:AlternateContent>
          <mc:Choice Requires="wps">
            <w:drawing>
              <wp:anchor distT="0" distB="0" distL="114300" distR="114300" simplePos="0" relativeHeight="486992896" behindDoc="1" locked="0" layoutInCell="1" allowOverlap="1" wp14:anchorId="5C7595D1" wp14:editId="5C0FDE12">
                <wp:simplePos x="0" y="0"/>
                <wp:positionH relativeFrom="page">
                  <wp:posOffset>1019810</wp:posOffset>
                </wp:positionH>
                <wp:positionV relativeFrom="paragraph">
                  <wp:posOffset>14605</wp:posOffset>
                </wp:positionV>
                <wp:extent cx="135890" cy="135890"/>
                <wp:effectExtent l="0" t="0" r="0" b="0"/>
                <wp:wrapNone/>
                <wp:docPr id="39"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19EE9" id="docshape35" o:spid="_x0000_s1026" style="position:absolute;margin-left:80.3pt;margin-top:1.15pt;width:10.7pt;height:10.7pt;z-index:-16323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" filled="f" strokeweight=".72pt">
                <w10:wrap anchorx="page"/>
              </v:rect>
            </w:pict>
          </mc:Fallback>
        </mc:AlternateContent>
      </w:r>
      <w:r w:rsidR="00906C0B" w:rsidRPr="000A6C93">
        <w:t>La</w:t>
      </w:r>
      <w:r w:rsidR="00906C0B" w:rsidRPr="000A6C93">
        <w:rPr>
          <w:spacing w:val="-1"/>
        </w:rPr>
        <w:t xml:space="preserve"> </w:t>
      </w:r>
      <w:r w:rsidR="00906C0B" w:rsidRPr="000A6C93">
        <w:t>totalité du marché</w:t>
      </w:r>
      <w:r w:rsidR="00906C0B" w:rsidRPr="000A6C93">
        <w:rPr>
          <w:spacing w:val="-1"/>
        </w:rPr>
        <w:t xml:space="preserve"> </w:t>
      </w:r>
      <w:r w:rsidR="00906C0B" w:rsidRPr="000A6C93">
        <w:t>dont</w:t>
      </w:r>
      <w:r w:rsidR="00906C0B" w:rsidRPr="000A6C93">
        <w:rPr>
          <w:spacing w:val="1"/>
        </w:rPr>
        <w:t xml:space="preserve"> </w:t>
      </w:r>
      <w:r w:rsidR="00906C0B" w:rsidRPr="000A6C93">
        <w:t>le montant est</w:t>
      </w:r>
      <w:r w:rsidR="00906C0B" w:rsidRPr="000A6C93">
        <w:rPr>
          <w:spacing w:val="1"/>
        </w:rPr>
        <w:t xml:space="preserve"> </w:t>
      </w:r>
      <w:r w:rsidR="00906C0B" w:rsidRPr="000A6C93">
        <w:t>de</w:t>
      </w:r>
      <w:r w:rsidR="00906C0B" w:rsidRPr="000A6C93">
        <w:rPr>
          <w:spacing w:val="3"/>
        </w:rPr>
        <w:t xml:space="preserve"> </w:t>
      </w:r>
      <w:r w:rsidR="00906C0B" w:rsidRPr="000A6C93">
        <w:rPr>
          <w:i/>
        </w:rPr>
        <w:t>(indiquer le</w:t>
      </w:r>
      <w:r w:rsidR="00906C0B" w:rsidRPr="000A6C93">
        <w:rPr>
          <w:i/>
          <w:spacing w:val="-1"/>
        </w:rPr>
        <w:t xml:space="preserve"> </w:t>
      </w:r>
      <w:r w:rsidR="00906C0B" w:rsidRPr="000A6C93">
        <w:rPr>
          <w:i/>
        </w:rPr>
        <w:t>montant</w:t>
      </w:r>
      <w:r w:rsidR="00906C0B" w:rsidRPr="000A6C93">
        <w:rPr>
          <w:i/>
          <w:spacing w:val="1"/>
        </w:rPr>
        <w:t xml:space="preserve"> </w:t>
      </w:r>
      <w:r w:rsidR="00906C0B" w:rsidRPr="000A6C93">
        <w:rPr>
          <w:i/>
        </w:rPr>
        <w:t>en chiffres</w:t>
      </w:r>
      <w:r w:rsidR="00906C0B" w:rsidRPr="000A6C93">
        <w:rPr>
          <w:i/>
          <w:spacing w:val="-1"/>
        </w:rPr>
        <w:t xml:space="preserve"> </w:t>
      </w:r>
      <w:r w:rsidR="00906C0B" w:rsidRPr="000A6C93">
        <w:rPr>
          <w:i/>
        </w:rPr>
        <w:t>et</w:t>
      </w:r>
      <w:r w:rsidR="00906C0B" w:rsidRPr="000A6C93">
        <w:rPr>
          <w:i/>
          <w:spacing w:val="1"/>
        </w:rPr>
        <w:t xml:space="preserve"> </w:t>
      </w:r>
      <w:r w:rsidR="00906C0B" w:rsidRPr="000A6C93">
        <w:rPr>
          <w:i/>
        </w:rPr>
        <w:t>en lettres)</w:t>
      </w:r>
      <w:r w:rsidR="00906C0B" w:rsidRPr="000A6C93">
        <w:rPr>
          <w:i/>
          <w:spacing w:val="2"/>
        </w:rPr>
        <w:t xml:space="preserve"> </w:t>
      </w:r>
      <w:r w:rsidR="00906C0B" w:rsidRPr="000A6C93">
        <w:t>:</w:t>
      </w:r>
      <w:r w:rsidR="00906C0B" w:rsidRPr="000A6C93">
        <w:rPr>
          <w:spacing w:val="28"/>
        </w:rPr>
        <w:t xml:space="preserve">  </w:t>
      </w:r>
      <w:r w:rsidR="00906C0B" w:rsidRPr="000A6C93">
        <w:rPr>
          <w:spacing w:val="-2"/>
        </w:rPr>
        <w:t>.......</w:t>
      </w:r>
    </w:p>
    <w:p w14:paraId="2137B13E" w14:textId="77777777" w:rsidR="00930ED1" w:rsidRPr="000A6C93" w:rsidRDefault="00906C0B">
      <w:pPr>
        <w:spacing w:before="6"/>
        <w:ind w:left="835"/>
      </w:pPr>
      <w:r w:rsidRPr="000A6C93">
        <w:rPr>
          <w:spacing w:val="-2"/>
        </w:rPr>
        <w:t>....................................................................................................................................................................</w:t>
      </w:r>
    </w:p>
    <w:p w14:paraId="709760BA" w14:textId="573538C9" w:rsidR="00930ED1" w:rsidRPr="000A6C93" w:rsidRDefault="00464C76">
      <w:pPr>
        <w:pStyle w:val="Paragraphedeliste"/>
        <w:numPr>
          <w:ilvl w:val="0"/>
          <w:numId w:val="8"/>
        </w:numPr>
        <w:tabs>
          <w:tab w:val="left" w:pos="1298"/>
          <w:tab w:val="left" w:pos="1299"/>
          <w:tab w:val="left" w:leader="dot" w:pos="5213"/>
        </w:tabs>
        <w:spacing w:before="6"/>
        <w:ind w:hanging="481"/>
        <w:rPr>
          <w:i/>
        </w:rPr>
      </w:pPr>
      <w:r>
        <w:rPr>
          <w:noProof/>
        </w:rPr>
        <mc:AlternateContent>
          <mc:Choice Requires="wps">
            <w:drawing>
              <wp:anchor distT="0" distB="0" distL="114300" distR="114300" simplePos="0" relativeHeight="486993408" behindDoc="1" locked="0" layoutInCell="1" allowOverlap="1" wp14:anchorId="26015648" wp14:editId="11ADE4F5">
                <wp:simplePos x="0" y="0"/>
                <wp:positionH relativeFrom="page">
                  <wp:posOffset>1019810</wp:posOffset>
                </wp:positionH>
                <wp:positionV relativeFrom="paragraph">
                  <wp:posOffset>17145</wp:posOffset>
                </wp:positionV>
                <wp:extent cx="135890" cy="135890"/>
                <wp:effectExtent l="0" t="0" r="0" b="0"/>
                <wp:wrapNone/>
                <wp:docPr id="38" name="docshape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9AD39" id="docshape36" o:spid="_x0000_s1026" style="position:absolute;margin-left:80.3pt;margin-top:1.35pt;width:10.7pt;height:10.7pt;z-index:-16323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" filled="f" strokeweight=".72pt">
                <w10:wrap anchorx="page"/>
              </v:rect>
            </w:pict>
          </mc:Fallback>
        </mc:AlternateContent>
      </w:r>
      <w:r w:rsidR="00906C0B" w:rsidRPr="000A6C93">
        <w:t>La</w:t>
      </w:r>
      <w:r w:rsidR="00906C0B" w:rsidRPr="000A6C93">
        <w:rPr>
          <w:spacing w:val="-4"/>
        </w:rPr>
        <w:t xml:space="preserve"> </w:t>
      </w:r>
      <w:r w:rsidR="00906C0B" w:rsidRPr="000A6C93">
        <w:t>totalité</w:t>
      </w:r>
      <w:r w:rsidR="00906C0B" w:rsidRPr="000A6C93">
        <w:rPr>
          <w:spacing w:val="-1"/>
        </w:rPr>
        <w:t xml:space="preserve"> </w:t>
      </w:r>
      <w:r w:rsidR="00906C0B" w:rsidRPr="000A6C93">
        <w:t>du</w:t>
      </w:r>
      <w:r w:rsidR="00906C0B" w:rsidRPr="000A6C93">
        <w:rPr>
          <w:spacing w:val="-1"/>
        </w:rPr>
        <w:t xml:space="preserve"> </w:t>
      </w:r>
      <w:r w:rsidR="00906C0B" w:rsidRPr="000A6C93">
        <w:t>bon</w:t>
      </w:r>
      <w:r w:rsidR="00906C0B" w:rsidRPr="000A6C93">
        <w:rPr>
          <w:spacing w:val="-1"/>
        </w:rPr>
        <w:t xml:space="preserve"> </w:t>
      </w:r>
      <w:r w:rsidR="00906C0B" w:rsidRPr="000A6C93">
        <w:t>de</w:t>
      </w:r>
      <w:r w:rsidR="00906C0B" w:rsidRPr="000A6C93">
        <w:rPr>
          <w:spacing w:val="-1"/>
        </w:rPr>
        <w:t xml:space="preserve"> </w:t>
      </w:r>
      <w:r w:rsidR="00906C0B" w:rsidRPr="000A6C93">
        <w:t>commande</w:t>
      </w:r>
      <w:r w:rsidR="00906C0B" w:rsidRPr="000A6C93">
        <w:rPr>
          <w:spacing w:val="-1"/>
        </w:rPr>
        <w:t xml:space="preserve"> </w:t>
      </w:r>
      <w:r w:rsidR="00906C0B" w:rsidRPr="000A6C93">
        <w:rPr>
          <w:spacing w:val="-5"/>
        </w:rPr>
        <w:t>n°</w:t>
      </w:r>
      <w:r w:rsidR="00906C0B" w:rsidRPr="000A6C93">
        <w:tab/>
        <w:t>afférent au marché</w:t>
      </w:r>
      <w:r w:rsidR="00906C0B" w:rsidRPr="000A6C93">
        <w:rPr>
          <w:spacing w:val="1"/>
        </w:rPr>
        <w:t xml:space="preserve"> </w:t>
      </w:r>
      <w:r w:rsidR="00906C0B" w:rsidRPr="000A6C93">
        <w:rPr>
          <w:i/>
        </w:rPr>
        <w:t>(indiquer le</w:t>
      </w:r>
      <w:r w:rsidR="00906C0B" w:rsidRPr="000A6C93">
        <w:rPr>
          <w:i/>
          <w:spacing w:val="-1"/>
        </w:rPr>
        <w:t xml:space="preserve"> </w:t>
      </w:r>
      <w:r w:rsidR="00906C0B" w:rsidRPr="000A6C93">
        <w:rPr>
          <w:i/>
        </w:rPr>
        <w:t>montant</w:t>
      </w:r>
      <w:r w:rsidR="00906C0B" w:rsidRPr="000A6C93">
        <w:rPr>
          <w:i/>
          <w:spacing w:val="1"/>
        </w:rPr>
        <w:t xml:space="preserve"> </w:t>
      </w:r>
      <w:r w:rsidR="00906C0B" w:rsidRPr="000A6C93">
        <w:rPr>
          <w:i/>
        </w:rPr>
        <w:t xml:space="preserve">en </w:t>
      </w:r>
      <w:r w:rsidR="00906C0B" w:rsidRPr="000A6C93">
        <w:rPr>
          <w:i/>
          <w:spacing w:val="-2"/>
        </w:rPr>
        <w:t>chiffres</w:t>
      </w:r>
    </w:p>
    <w:p w14:paraId="7A66AB2A" w14:textId="77777777" w:rsidR="00930ED1" w:rsidRPr="000A6C93" w:rsidRDefault="00906C0B">
      <w:pPr>
        <w:pStyle w:val="Corpsdetexte"/>
        <w:tabs>
          <w:tab w:val="left" w:pos="1994"/>
        </w:tabs>
        <w:spacing w:before="7"/>
        <w:ind w:left="818"/>
      </w:pPr>
      <w:proofErr w:type="gramStart"/>
      <w:r w:rsidRPr="000A6C93">
        <w:rPr>
          <w:i/>
        </w:rPr>
        <w:t>et</w:t>
      </w:r>
      <w:proofErr w:type="gramEnd"/>
      <w:r w:rsidRPr="000A6C93">
        <w:rPr>
          <w:i/>
        </w:rPr>
        <w:t xml:space="preserve"> lettres)</w:t>
      </w:r>
      <w:r w:rsidRPr="000A6C93">
        <w:rPr>
          <w:i/>
          <w:spacing w:val="-1"/>
        </w:rPr>
        <w:t xml:space="preserve"> </w:t>
      </w:r>
      <w:r w:rsidRPr="000A6C93">
        <w:rPr>
          <w:spacing w:val="-10"/>
        </w:rPr>
        <w:t>:</w:t>
      </w:r>
      <w:r w:rsidRPr="000A6C93">
        <w:tab/>
      </w:r>
      <w:r w:rsidRPr="000A6C93">
        <w:rPr>
          <w:spacing w:val="-2"/>
        </w:rPr>
        <w:t>...............................................................................................................................................</w:t>
      </w:r>
    </w:p>
    <w:p w14:paraId="4FC1642A" w14:textId="01C7E370" w:rsidR="00930ED1" w:rsidRPr="000A6C93" w:rsidRDefault="00464C76">
      <w:pPr>
        <w:pStyle w:val="Paragraphedeliste"/>
        <w:numPr>
          <w:ilvl w:val="0"/>
          <w:numId w:val="8"/>
        </w:numPr>
        <w:tabs>
          <w:tab w:val="left" w:pos="1298"/>
          <w:tab w:val="left" w:pos="1299"/>
        </w:tabs>
        <w:spacing w:before="6" w:line="244" w:lineRule="auto"/>
        <w:ind w:left="818" w:right="1154" w:firstLine="0"/>
      </w:pPr>
      <w:r>
        <w:rPr>
          <w:noProof/>
        </w:rPr>
        <mc:AlternateContent>
          <mc:Choice Requires="wps">
            <w:drawing>
              <wp:anchor distT="0" distB="0" distL="114300" distR="114300" simplePos="0" relativeHeight="486993920" behindDoc="1" locked="0" layoutInCell="1" allowOverlap="1" wp14:anchorId="1C57DC74" wp14:editId="24A8FB92">
                <wp:simplePos x="0" y="0"/>
                <wp:positionH relativeFrom="page">
                  <wp:posOffset>1019810</wp:posOffset>
                </wp:positionH>
                <wp:positionV relativeFrom="paragraph">
                  <wp:posOffset>17145</wp:posOffset>
                </wp:positionV>
                <wp:extent cx="135890" cy="135890"/>
                <wp:effectExtent l="0" t="0" r="0" b="0"/>
                <wp:wrapNone/>
                <wp:docPr id="37"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1BFC3" id="docshape37" o:spid="_x0000_s1026" style="position:absolute;margin-left:80.3pt;margin-top:1.35pt;width:10.7pt;height:10.7pt;z-index:-16322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" filled="f" strokeweight=".72pt">
                <w10:wrap anchorx="page"/>
              </v:rect>
            </w:pict>
          </mc:Fallback>
        </mc:AlternateContent>
      </w:r>
      <w:r w:rsidR="00906C0B" w:rsidRPr="000A6C93">
        <w:t xml:space="preserve">La partie des prestations que le titulaire n’envisage pas de confier à des sous-traitants bénéficiant du paiement direct, est évaluée à </w:t>
      </w:r>
      <w:r w:rsidR="00906C0B" w:rsidRPr="000A6C93">
        <w:rPr>
          <w:i/>
        </w:rPr>
        <w:t xml:space="preserve">(indiquer en chiffres et en lettres) </w:t>
      </w:r>
      <w:r w:rsidR="00906C0B" w:rsidRPr="000A6C93">
        <w:t>:</w:t>
      </w:r>
      <w:r w:rsidR="00906C0B" w:rsidRPr="000A6C93">
        <w:rPr>
          <w:spacing w:val="40"/>
        </w:rPr>
        <w:t xml:space="preserve"> </w:t>
      </w:r>
      <w:r w:rsidR="00906C0B" w:rsidRPr="000A6C93">
        <w:t>.....................................................</w:t>
      </w:r>
    </w:p>
    <w:p w14:paraId="492C8D7A" w14:textId="77777777" w:rsidR="00930ED1" w:rsidRPr="000A6C93" w:rsidRDefault="00906C0B">
      <w:pPr>
        <w:spacing w:before="3"/>
        <w:ind w:left="835"/>
      </w:pPr>
      <w:r w:rsidRPr="000A6C93">
        <w:rPr>
          <w:spacing w:val="-2"/>
        </w:rPr>
        <w:t>....................................................................................................................................................................</w:t>
      </w:r>
    </w:p>
    <w:p w14:paraId="4D3C6294" w14:textId="61D33C6B" w:rsidR="00930ED1" w:rsidRPr="000A6C93" w:rsidRDefault="00464C76">
      <w:pPr>
        <w:pStyle w:val="Paragraphedeliste"/>
        <w:numPr>
          <w:ilvl w:val="0"/>
          <w:numId w:val="8"/>
        </w:numPr>
        <w:tabs>
          <w:tab w:val="left" w:pos="1298"/>
          <w:tab w:val="left" w:pos="1299"/>
        </w:tabs>
        <w:spacing w:before="6"/>
        <w:ind w:hanging="481"/>
      </w:pPr>
      <w:r>
        <w:rPr>
          <w:noProof/>
        </w:rPr>
        <mc:AlternateContent>
          <mc:Choice Requires="wps">
            <w:drawing>
              <wp:anchor distT="0" distB="0" distL="114300" distR="114300" simplePos="0" relativeHeight="486994432" behindDoc="1" locked="0" layoutInCell="1" allowOverlap="1" wp14:anchorId="71B10EE0" wp14:editId="0AF7DC83">
                <wp:simplePos x="0" y="0"/>
                <wp:positionH relativeFrom="page">
                  <wp:posOffset>1019810</wp:posOffset>
                </wp:positionH>
                <wp:positionV relativeFrom="paragraph">
                  <wp:posOffset>17145</wp:posOffset>
                </wp:positionV>
                <wp:extent cx="135890" cy="135890"/>
                <wp:effectExtent l="0" t="0" r="0" b="0"/>
                <wp:wrapNone/>
                <wp:docPr id="36"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AAE64" id="docshape38" o:spid="_x0000_s1026" style="position:absolute;margin-left:80.3pt;margin-top:1.35pt;width:10.7pt;height:10.7pt;z-index:-16322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" filled="f" strokeweight=".72pt">
                <w10:wrap anchorx="page"/>
              </v:rect>
            </w:pict>
          </mc:Fallback>
        </mc:AlternateContent>
      </w:r>
      <w:r w:rsidR="00906C0B" w:rsidRPr="000A6C93">
        <w:t>La partie des prestations évaluée à</w:t>
      </w:r>
      <w:r w:rsidR="00906C0B" w:rsidRPr="000A6C93">
        <w:rPr>
          <w:spacing w:val="2"/>
        </w:rPr>
        <w:t xml:space="preserve"> </w:t>
      </w:r>
      <w:r w:rsidR="00906C0B" w:rsidRPr="000A6C93">
        <w:rPr>
          <w:i/>
        </w:rPr>
        <w:t>(indiquer le montant</w:t>
      </w:r>
      <w:r w:rsidR="00906C0B" w:rsidRPr="000A6C93">
        <w:rPr>
          <w:i/>
          <w:spacing w:val="1"/>
        </w:rPr>
        <w:t xml:space="preserve"> </w:t>
      </w:r>
      <w:r w:rsidR="00906C0B" w:rsidRPr="000A6C93">
        <w:rPr>
          <w:i/>
        </w:rPr>
        <w:t>en chiffres</w:t>
      </w:r>
      <w:r w:rsidR="00906C0B" w:rsidRPr="000A6C93">
        <w:rPr>
          <w:i/>
          <w:spacing w:val="1"/>
        </w:rPr>
        <w:t xml:space="preserve"> </w:t>
      </w:r>
      <w:r w:rsidR="00906C0B" w:rsidRPr="000A6C93">
        <w:rPr>
          <w:i/>
        </w:rPr>
        <w:t>et</w:t>
      </w:r>
      <w:r w:rsidR="00906C0B" w:rsidRPr="000A6C93">
        <w:rPr>
          <w:i/>
          <w:spacing w:val="1"/>
        </w:rPr>
        <w:t xml:space="preserve"> </w:t>
      </w:r>
      <w:r w:rsidR="00906C0B" w:rsidRPr="000A6C93">
        <w:rPr>
          <w:i/>
        </w:rPr>
        <w:t>en lettres)</w:t>
      </w:r>
      <w:r w:rsidR="00906C0B" w:rsidRPr="000A6C93">
        <w:rPr>
          <w:i/>
          <w:spacing w:val="3"/>
        </w:rPr>
        <w:t xml:space="preserve"> </w:t>
      </w:r>
      <w:r w:rsidR="00906C0B" w:rsidRPr="000A6C93">
        <w:t>:</w:t>
      </w:r>
      <w:r w:rsidR="00906C0B" w:rsidRPr="000A6C93">
        <w:rPr>
          <w:spacing w:val="79"/>
        </w:rPr>
        <w:t xml:space="preserve"> </w:t>
      </w:r>
      <w:r w:rsidR="00906C0B" w:rsidRPr="000A6C93">
        <w:rPr>
          <w:spacing w:val="-2"/>
        </w:rPr>
        <w:t>.......................</w:t>
      </w:r>
    </w:p>
    <w:p w14:paraId="209E98C4" w14:textId="77777777" w:rsidR="00930ED1" w:rsidRPr="000A6C93" w:rsidRDefault="00906C0B">
      <w:pPr>
        <w:spacing w:before="6"/>
        <w:ind w:left="835"/>
      </w:pPr>
      <w:r w:rsidRPr="000A6C93">
        <w:rPr>
          <w:spacing w:val="-2"/>
        </w:rPr>
        <w:t>....................................................................................................................................................................</w:t>
      </w:r>
    </w:p>
    <w:p w14:paraId="7F57583D" w14:textId="77777777" w:rsidR="00930ED1" w:rsidRPr="000A6C93" w:rsidRDefault="00906C0B">
      <w:pPr>
        <w:pStyle w:val="Corpsdetexte"/>
        <w:spacing w:before="6"/>
        <w:ind w:left="818"/>
      </w:pPr>
      <w:proofErr w:type="gramStart"/>
      <w:r w:rsidRPr="000A6C93">
        <w:t>et</w:t>
      </w:r>
      <w:proofErr w:type="gramEnd"/>
      <w:r w:rsidRPr="000A6C93">
        <w:rPr>
          <w:spacing w:val="13"/>
        </w:rPr>
        <w:t xml:space="preserve"> </w:t>
      </w:r>
      <w:r w:rsidRPr="000A6C93">
        <w:t>devant</w:t>
      </w:r>
      <w:r w:rsidRPr="000A6C93">
        <w:rPr>
          <w:spacing w:val="14"/>
        </w:rPr>
        <w:t xml:space="preserve"> </w:t>
      </w:r>
      <w:r w:rsidRPr="000A6C93">
        <w:t>être</w:t>
      </w:r>
      <w:r w:rsidRPr="000A6C93">
        <w:rPr>
          <w:spacing w:val="13"/>
        </w:rPr>
        <w:t xml:space="preserve"> </w:t>
      </w:r>
      <w:r w:rsidRPr="000A6C93">
        <w:t>exécutée</w:t>
      </w:r>
      <w:r w:rsidRPr="000A6C93">
        <w:rPr>
          <w:spacing w:val="12"/>
        </w:rPr>
        <w:t xml:space="preserve"> </w:t>
      </w:r>
      <w:r w:rsidRPr="000A6C93">
        <w:t>par</w:t>
      </w:r>
      <w:r w:rsidRPr="000A6C93">
        <w:rPr>
          <w:spacing w:val="53"/>
        </w:rPr>
        <w:t xml:space="preserve"> </w:t>
      </w:r>
      <w:r w:rsidRPr="000A6C93">
        <w:rPr>
          <w:spacing w:val="-2"/>
        </w:rPr>
        <w:t>........................................................................................................................</w:t>
      </w:r>
    </w:p>
    <w:p w14:paraId="4B7DABB3" w14:textId="2B65B41D" w:rsidR="004F3B0B" w:rsidRPr="000A6C93" w:rsidRDefault="004F3B0B" w:rsidP="004F3B0B">
      <w:pPr>
        <w:pStyle w:val="Corpsdetexte"/>
        <w:spacing w:before="92"/>
        <w:ind w:left="818"/>
        <w:rPr>
          <w:spacing w:val="-2"/>
        </w:rPr>
      </w:pPr>
      <w:r w:rsidRPr="000A6C93">
        <w:rPr>
          <w:noProof/>
        </w:rPr>
        <mc:AlternateContent>
          <mc:Choice Requires="wps">
            <w:drawing>
              <wp:anchor distT="0" distB="0" distL="114300" distR="114300" simplePos="0" relativeHeight="251663360" behindDoc="0" locked="0" layoutInCell="1" allowOverlap="1" wp14:anchorId="1D6E2F99" wp14:editId="7B590374">
                <wp:simplePos x="0" y="0"/>
                <wp:positionH relativeFrom="page">
                  <wp:posOffset>5859145</wp:posOffset>
                </wp:positionH>
                <wp:positionV relativeFrom="paragraph">
                  <wp:posOffset>75921</wp:posOffset>
                </wp:positionV>
                <wp:extent cx="135890" cy="13589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BE73E" id="Rectangle 6" o:spid="_x0000_s1026" style="position:absolute;margin-left:461.35pt;margin-top:6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" filled="f" strokeweight=".72pt">
                <w10:wrap anchorx="page"/>
              </v:rect>
            </w:pict>
          </mc:Fallback>
        </mc:AlternateContent>
      </w:r>
      <w:r w:rsidRPr="000A6C93">
        <w:rPr>
          <w:noProof/>
        </w:rPr>
        <mc:AlternateContent>
          <mc:Choice Requires="wps">
            <w:drawing>
              <wp:anchor distT="0" distB="0" distL="114300" distR="114300" simplePos="0" relativeHeight="251655168" behindDoc="0" locked="0" layoutInCell="1" allowOverlap="1" wp14:anchorId="11718811" wp14:editId="2CFF7DBA">
                <wp:simplePos x="0" y="0"/>
                <wp:positionH relativeFrom="page">
                  <wp:posOffset>3345815</wp:posOffset>
                </wp:positionH>
                <wp:positionV relativeFrom="paragraph">
                  <wp:posOffset>71755</wp:posOffset>
                </wp:positionV>
                <wp:extent cx="135890" cy="13589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B5204" id="Rectangle 5" o:spid="_x0000_s1026" style="position:absolute;margin-left:263.45pt;margin-top:5.65pt;width:10.7pt;height:10.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" filled="f" strokeweight=".72pt">
                <w10:wrap anchorx="page"/>
              </v:rect>
            </w:pict>
          </mc:Fallback>
        </mc:AlternateContent>
      </w:r>
      <w:proofErr w:type="gramStart"/>
      <w:r w:rsidRPr="000A6C93">
        <w:t>en</w:t>
      </w:r>
      <w:proofErr w:type="gramEnd"/>
      <w:r w:rsidRPr="000A6C93">
        <w:t xml:space="preserve"> qualité de</w:t>
      </w:r>
      <w:r w:rsidRPr="000A6C93">
        <w:rPr>
          <w:spacing w:val="1"/>
        </w:rPr>
        <w:t xml:space="preserve"> </w:t>
      </w:r>
      <w:r w:rsidRPr="000A6C93">
        <w:t>:</w:t>
      </w:r>
      <w:r w:rsidRPr="000A6C93">
        <w:rPr>
          <w:spacing w:val="-18"/>
        </w:rPr>
        <w:t xml:space="preserve"> </w:t>
      </w:r>
      <w:r w:rsidRPr="000A6C93">
        <w:rPr>
          <w:spacing w:val="-2"/>
        </w:rPr>
        <w:t>...........................................</w:t>
      </w:r>
      <w:r w:rsidRPr="000A6C93">
        <w:t xml:space="preserve"> </w:t>
      </w:r>
      <w:r w:rsidRPr="000A6C93">
        <w:tab/>
      </w:r>
      <w:proofErr w:type="gramStart"/>
      <w:r w:rsidRPr="000A6C93">
        <w:t>membre</w:t>
      </w:r>
      <w:proofErr w:type="gramEnd"/>
      <w:r w:rsidRPr="000A6C93">
        <w:rPr>
          <w:spacing w:val="-5"/>
        </w:rPr>
        <w:t xml:space="preserve"> </w:t>
      </w:r>
      <w:r w:rsidRPr="000A6C93">
        <w:t>d’un</w:t>
      </w:r>
      <w:r w:rsidRPr="000A6C93">
        <w:rPr>
          <w:spacing w:val="-5"/>
        </w:rPr>
        <w:t xml:space="preserve"> </w:t>
      </w:r>
      <w:r w:rsidRPr="000A6C93">
        <w:t>groupement</w:t>
      </w:r>
      <w:r w:rsidRPr="000A6C93">
        <w:rPr>
          <w:spacing w:val="-3"/>
        </w:rPr>
        <w:t xml:space="preserve"> </w:t>
      </w:r>
      <w:r w:rsidRPr="000A6C93">
        <w:rPr>
          <w:spacing w:val="-2"/>
        </w:rPr>
        <w:t xml:space="preserve">d’entreprise </w:t>
      </w:r>
      <w:r w:rsidRPr="000A6C93">
        <w:rPr>
          <w:spacing w:val="-2"/>
        </w:rPr>
        <w:tab/>
        <w:t xml:space="preserve">       sous-traitant</w:t>
      </w:r>
    </w:p>
    <w:p w14:paraId="77BB8344" w14:textId="6FA7B386" w:rsidR="004F3B0B" w:rsidRPr="000A6C93" w:rsidRDefault="004F3B0B" w:rsidP="004F3B0B">
      <w:pPr>
        <w:pStyle w:val="Corpsdetexte"/>
        <w:spacing w:before="92"/>
        <w:ind w:left="818"/>
        <w:rPr>
          <w:spacing w:val="-2"/>
        </w:rPr>
      </w:pPr>
    </w:p>
    <w:tbl>
      <w:tblPr>
        <w:tblStyle w:val="TableNormal"/>
        <w:tblW w:w="0" w:type="auto"/>
        <w:tblInd w:w="1887" w:type="dxa"/>
        <w:tblLayout w:type="fixed"/>
        <w:tblLook w:val="01E0" w:firstRow="1" w:lastRow="1" w:firstColumn="1" w:lastColumn="1" w:noHBand="0" w:noVBand="0"/>
      </w:tblPr>
      <w:tblGrid>
        <w:gridCol w:w="6949"/>
      </w:tblGrid>
      <w:tr w:rsidR="000A6C93" w:rsidRPr="000A6C93" w14:paraId="2A0D75BE" w14:textId="77777777" w:rsidTr="003E258E">
        <w:trPr>
          <w:trHeight w:val="279"/>
        </w:trPr>
        <w:tc>
          <w:tcPr>
            <w:tcW w:w="6949" w:type="dxa"/>
          </w:tcPr>
          <w:p w14:paraId="627127B7" w14:textId="77777777" w:rsidR="004F3B0B" w:rsidRPr="000A6C93" w:rsidRDefault="004F3B0B" w:rsidP="003E258E">
            <w:pPr>
              <w:pStyle w:val="TableParagraph"/>
              <w:tabs>
                <w:tab w:val="left" w:pos="4023"/>
                <w:tab w:val="right" w:leader="dot" w:pos="6848"/>
              </w:tabs>
              <w:spacing w:before="19" w:line="240" w:lineRule="exact"/>
              <w:jc w:val="center"/>
            </w:pPr>
            <w:r w:rsidRPr="000A6C93">
              <w:t>A</w:t>
            </w:r>
            <w:r w:rsidRPr="000A6C93">
              <w:rPr>
                <w:spacing w:val="-1"/>
              </w:rPr>
              <w:t xml:space="preserve"> </w:t>
            </w:r>
            <w:r w:rsidRPr="000A6C93">
              <w:rPr>
                <w:spacing w:val="-2"/>
              </w:rPr>
              <w:t>......................................……</w:t>
            </w:r>
            <w:proofErr w:type="gramStart"/>
            <w:r w:rsidRPr="000A6C93">
              <w:rPr>
                <w:spacing w:val="-2"/>
              </w:rPr>
              <w:t>…….</w:t>
            </w:r>
            <w:proofErr w:type="gramEnd"/>
            <w:r w:rsidRPr="000A6C93">
              <w:rPr>
                <w:spacing w:val="-2"/>
              </w:rPr>
              <w:t>.</w:t>
            </w:r>
            <w:r w:rsidRPr="000A6C93">
              <w:tab/>
            </w:r>
            <w:proofErr w:type="gramStart"/>
            <w:r w:rsidRPr="000A6C93">
              <w:rPr>
                <w:spacing w:val="-5"/>
              </w:rPr>
              <w:t>le</w:t>
            </w:r>
            <w:proofErr w:type="gramEnd"/>
            <w:r w:rsidRPr="000A6C93">
              <w:tab/>
            </w:r>
            <w:r w:rsidRPr="000A6C93">
              <w:rPr>
                <w:spacing w:val="-10"/>
                <w:vertAlign w:val="superscript"/>
              </w:rPr>
              <w:t>5</w:t>
            </w:r>
          </w:p>
        </w:tc>
      </w:tr>
      <w:tr w:rsidR="000A6C93" w:rsidRPr="000A6C93" w14:paraId="577477CE" w14:textId="77777777" w:rsidTr="003E258E">
        <w:trPr>
          <w:trHeight w:val="251"/>
        </w:trPr>
        <w:tc>
          <w:tcPr>
            <w:tcW w:w="6949" w:type="dxa"/>
          </w:tcPr>
          <w:p w14:paraId="616AC0D4" w14:textId="77777777" w:rsidR="004F3B0B" w:rsidRPr="000A6C93" w:rsidRDefault="004F3B0B" w:rsidP="003E258E">
            <w:pPr>
              <w:pStyle w:val="TableParagraph"/>
              <w:spacing w:line="232" w:lineRule="exact"/>
              <w:ind w:right="1"/>
              <w:jc w:val="center"/>
            </w:pPr>
            <w:r w:rsidRPr="000A6C93">
              <w:rPr>
                <w:spacing w:val="-2"/>
              </w:rPr>
              <w:t>Signature</w:t>
            </w:r>
          </w:p>
        </w:tc>
      </w:tr>
      <w:bookmarkEnd w:id="5"/>
    </w:tbl>
    <w:p w14:paraId="66066D42" w14:textId="32538166" w:rsidR="0019706F" w:rsidRPr="000A6C93" w:rsidRDefault="0019706F">
      <w:pPr>
        <w:pStyle w:val="Corpsdetexte"/>
        <w:rPr>
          <w:sz w:val="20"/>
        </w:rPr>
      </w:pPr>
    </w:p>
    <w:p w14:paraId="4898025E" w14:textId="77777777" w:rsidR="004F3B0B" w:rsidRPr="000A6C93" w:rsidRDefault="004F3B0B">
      <w:pPr>
        <w:pStyle w:val="Corpsdetexte"/>
        <w:rPr>
          <w:sz w:val="20"/>
        </w:rPr>
      </w:pPr>
    </w:p>
    <w:p w14:paraId="00C1CD6D" w14:textId="25F28AEB" w:rsidR="0019706F" w:rsidRPr="000A6C93" w:rsidRDefault="0019706F">
      <w:pPr>
        <w:pStyle w:val="Corpsdetexte"/>
        <w:rPr>
          <w:sz w:val="20"/>
        </w:rPr>
      </w:pPr>
    </w:p>
    <w:p w14:paraId="0F9B3593" w14:textId="4357EFA0" w:rsidR="00930ED1" w:rsidRPr="000A6C93" w:rsidRDefault="00464C76">
      <w:pPr>
        <w:pStyle w:val="Corpsdetexte"/>
        <w:spacing w:before="11"/>
        <w:rPr>
          <w:sz w:val="19"/>
        </w:rPr>
      </w:pPr>
      <w:r>
        <w:rPr>
          <w:noProof/>
        </w:rPr>
        <mc:AlternateContent>
          <mc:Choice Requires="wps">
            <w:drawing>
              <wp:anchor distT="0" distB="0" distL="0" distR="0" simplePos="0" relativeHeight="487599104" behindDoc="1" locked="0" layoutInCell="1" allowOverlap="1" wp14:anchorId="3094A52E" wp14:editId="4A19301F">
                <wp:simplePos x="0" y="0"/>
                <wp:positionH relativeFrom="page">
                  <wp:posOffset>901065</wp:posOffset>
                </wp:positionH>
                <wp:positionV relativeFrom="paragraph">
                  <wp:posOffset>161290</wp:posOffset>
                </wp:positionV>
                <wp:extent cx="1828800" cy="7620"/>
                <wp:effectExtent l="0" t="0" r="0" b="0"/>
                <wp:wrapTopAndBottom/>
                <wp:docPr id="35"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7FCEA" id="docshape39" o:spid="_x0000_s1026" style="position:absolute;margin-left:70.95pt;margin-top:12.7pt;width:2in;height:.6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" fillcolor="black" stroked="f">
                <w10:wrap type="topAndBottom" anchorx="page"/>
              </v:rect>
            </w:pict>
          </mc:Fallback>
        </mc:AlternateContent>
      </w:r>
    </w:p>
    <w:p w14:paraId="5062F86E" w14:textId="77777777" w:rsidR="00930ED1" w:rsidRPr="000A6C93" w:rsidRDefault="00906C0B" w:rsidP="004F3B0B">
      <w:pPr>
        <w:spacing w:before="100"/>
        <w:ind w:left="816"/>
        <w:contextualSpacing/>
        <w:rPr>
          <w:sz w:val="16"/>
        </w:rPr>
      </w:pPr>
      <w:r w:rsidRPr="000A6C93">
        <w:rPr>
          <w:sz w:val="16"/>
          <w:vertAlign w:val="superscript"/>
        </w:rPr>
        <w:t>3</w:t>
      </w:r>
      <w:r w:rsidRPr="000A6C93">
        <w:rPr>
          <w:spacing w:val="-1"/>
          <w:sz w:val="16"/>
        </w:rPr>
        <w:t xml:space="preserve"> </w:t>
      </w:r>
      <w:r w:rsidRPr="000A6C93">
        <w:rPr>
          <w:sz w:val="16"/>
        </w:rPr>
        <w:t>Date</w:t>
      </w:r>
      <w:r w:rsidRPr="000A6C93">
        <w:rPr>
          <w:spacing w:val="-2"/>
          <w:sz w:val="16"/>
        </w:rPr>
        <w:t xml:space="preserve"> </w:t>
      </w:r>
      <w:r w:rsidRPr="000A6C93">
        <w:rPr>
          <w:sz w:val="16"/>
        </w:rPr>
        <w:t>et</w:t>
      </w:r>
      <w:r w:rsidRPr="000A6C93">
        <w:rPr>
          <w:spacing w:val="1"/>
          <w:sz w:val="16"/>
        </w:rPr>
        <w:t xml:space="preserve"> </w:t>
      </w:r>
      <w:r w:rsidRPr="000A6C93">
        <w:rPr>
          <w:sz w:val="16"/>
        </w:rPr>
        <w:t>signature</w:t>
      </w:r>
      <w:r w:rsidRPr="000A6C93">
        <w:rPr>
          <w:spacing w:val="-2"/>
          <w:sz w:val="16"/>
        </w:rPr>
        <w:t xml:space="preserve"> originales</w:t>
      </w:r>
    </w:p>
    <w:p w14:paraId="7FE17E5B" w14:textId="77777777" w:rsidR="00930ED1" w:rsidRPr="000A6C93" w:rsidRDefault="00906C0B" w:rsidP="004F3B0B">
      <w:pPr>
        <w:spacing w:before="6"/>
        <w:ind w:left="816"/>
        <w:contextualSpacing/>
        <w:rPr>
          <w:sz w:val="16"/>
        </w:rPr>
      </w:pPr>
      <w:r w:rsidRPr="000A6C93">
        <w:rPr>
          <w:sz w:val="16"/>
          <w:vertAlign w:val="superscript"/>
        </w:rPr>
        <w:t>4</w:t>
      </w:r>
      <w:r w:rsidRPr="000A6C93">
        <w:rPr>
          <w:spacing w:val="-5"/>
          <w:sz w:val="16"/>
        </w:rPr>
        <w:t xml:space="preserve"> </w:t>
      </w:r>
      <w:r w:rsidRPr="000A6C93">
        <w:rPr>
          <w:sz w:val="16"/>
        </w:rPr>
        <w:t>Cochez</w:t>
      </w:r>
      <w:r w:rsidRPr="000A6C93">
        <w:rPr>
          <w:spacing w:val="-4"/>
          <w:sz w:val="16"/>
        </w:rPr>
        <w:t xml:space="preserve"> </w:t>
      </w:r>
      <w:r w:rsidRPr="000A6C93">
        <w:rPr>
          <w:sz w:val="16"/>
        </w:rPr>
        <w:t>la</w:t>
      </w:r>
      <w:r w:rsidRPr="000A6C93">
        <w:rPr>
          <w:spacing w:val="-1"/>
          <w:sz w:val="16"/>
        </w:rPr>
        <w:t xml:space="preserve"> </w:t>
      </w:r>
      <w:r w:rsidRPr="000A6C93">
        <w:rPr>
          <w:sz w:val="16"/>
        </w:rPr>
        <w:t>case</w:t>
      </w:r>
      <w:r w:rsidRPr="000A6C93">
        <w:rPr>
          <w:spacing w:val="-4"/>
          <w:sz w:val="16"/>
        </w:rPr>
        <w:t xml:space="preserve"> </w:t>
      </w:r>
      <w:r w:rsidRPr="000A6C93">
        <w:rPr>
          <w:sz w:val="16"/>
        </w:rPr>
        <w:t>qui</w:t>
      </w:r>
      <w:r w:rsidRPr="000A6C93">
        <w:rPr>
          <w:spacing w:val="-2"/>
          <w:sz w:val="16"/>
        </w:rPr>
        <w:t xml:space="preserve"> </w:t>
      </w:r>
      <w:r w:rsidRPr="000A6C93">
        <w:rPr>
          <w:sz w:val="16"/>
        </w:rPr>
        <w:t>correspond</w:t>
      </w:r>
      <w:r w:rsidRPr="000A6C93">
        <w:rPr>
          <w:spacing w:val="-1"/>
          <w:sz w:val="16"/>
        </w:rPr>
        <w:t xml:space="preserve"> </w:t>
      </w:r>
      <w:r w:rsidRPr="000A6C93">
        <w:rPr>
          <w:sz w:val="16"/>
        </w:rPr>
        <w:t>à</w:t>
      </w:r>
      <w:r w:rsidRPr="000A6C93">
        <w:rPr>
          <w:spacing w:val="-2"/>
          <w:sz w:val="16"/>
        </w:rPr>
        <w:t xml:space="preserve"> </w:t>
      </w:r>
      <w:r w:rsidRPr="000A6C93">
        <w:rPr>
          <w:sz w:val="16"/>
        </w:rPr>
        <w:t>votre</w:t>
      </w:r>
      <w:r w:rsidRPr="000A6C93">
        <w:rPr>
          <w:spacing w:val="-4"/>
          <w:sz w:val="16"/>
        </w:rPr>
        <w:t xml:space="preserve"> </w:t>
      </w:r>
      <w:proofErr w:type="gramStart"/>
      <w:r w:rsidRPr="000A6C93">
        <w:rPr>
          <w:sz w:val="16"/>
        </w:rPr>
        <w:t>choix</w:t>
      </w:r>
      <w:r w:rsidRPr="000A6C93">
        <w:rPr>
          <w:spacing w:val="-3"/>
          <w:sz w:val="16"/>
        </w:rPr>
        <w:t xml:space="preserve"> </w:t>
      </w:r>
      <w:r w:rsidRPr="000A6C93">
        <w:rPr>
          <w:sz w:val="16"/>
        </w:rPr>
        <w:t>,</w:t>
      </w:r>
      <w:proofErr w:type="gramEnd"/>
      <w:r w:rsidRPr="000A6C93">
        <w:rPr>
          <w:spacing w:val="-1"/>
          <w:sz w:val="16"/>
        </w:rPr>
        <w:t xml:space="preserve"> </w:t>
      </w:r>
      <w:r w:rsidRPr="000A6C93">
        <w:rPr>
          <w:sz w:val="16"/>
        </w:rPr>
        <w:t>soit</w:t>
      </w:r>
      <w:r w:rsidRPr="000A6C93">
        <w:rPr>
          <w:spacing w:val="-2"/>
          <w:sz w:val="16"/>
        </w:rPr>
        <w:t xml:space="preserve"> </w:t>
      </w:r>
      <w:r w:rsidRPr="000A6C93">
        <w:rPr>
          <w:sz w:val="16"/>
        </w:rPr>
        <w:t>certification</w:t>
      </w:r>
      <w:r w:rsidRPr="000A6C93">
        <w:rPr>
          <w:spacing w:val="-1"/>
          <w:sz w:val="16"/>
        </w:rPr>
        <w:t xml:space="preserve"> </w:t>
      </w:r>
      <w:r w:rsidRPr="000A6C93">
        <w:rPr>
          <w:sz w:val="16"/>
        </w:rPr>
        <w:t>de</w:t>
      </w:r>
      <w:r w:rsidRPr="000A6C93">
        <w:rPr>
          <w:spacing w:val="-4"/>
          <w:sz w:val="16"/>
        </w:rPr>
        <w:t xml:space="preserve"> </w:t>
      </w:r>
      <w:r w:rsidRPr="000A6C93">
        <w:rPr>
          <w:sz w:val="16"/>
        </w:rPr>
        <w:t>cessibilité</w:t>
      </w:r>
      <w:r w:rsidRPr="000A6C93">
        <w:rPr>
          <w:spacing w:val="-4"/>
          <w:sz w:val="16"/>
        </w:rPr>
        <w:t xml:space="preserve"> </w:t>
      </w:r>
      <w:r w:rsidRPr="000A6C93">
        <w:rPr>
          <w:sz w:val="16"/>
        </w:rPr>
        <w:t>soit</w:t>
      </w:r>
      <w:r w:rsidRPr="000A6C93">
        <w:rPr>
          <w:spacing w:val="-2"/>
          <w:sz w:val="16"/>
        </w:rPr>
        <w:t xml:space="preserve"> </w:t>
      </w:r>
      <w:r w:rsidRPr="000A6C93">
        <w:rPr>
          <w:sz w:val="16"/>
        </w:rPr>
        <w:t>copie</w:t>
      </w:r>
      <w:r w:rsidRPr="000A6C93">
        <w:rPr>
          <w:spacing w:val="-4"/>
          <w:sz w:val="16"/>
        </w:rPr>
        <w:t xml:space="preserve"> </w:t>
      </w:r>
      <w:r w:rsidRPr="000A6C93">
        <w:rPr>
          <w:sz w:val="16"/>
        </w:rPr>
        <w:t>délivrée</w:t>
      </w:r>
      <w:r w:rsidRPr="000A6C93">
        <w:rPr>
          <w:spacing w:val="-4"/>
          <w:sz w:val="16"/>
        </w:rPr>
        <w:t xml:space="preserve"> </w:t>
      </w:r>
      <w:r w:rsidRPr="000A6C93">
        <w:rPr>
          <w:sz w:val="16"/>
        </w:rPr>
        <w:t>en</w:t>
      </w:r>
      <w:r w:rsidRPr="000A6C93">
        <w:rPr>
          <w:spacing w:val="-1"/>
          <w:sz w:val="16"/>
        </w:rPr>
        <w:t xml:space="preserve"> </w:t>
      </w:r>
      <w:r w:rsidRPr="000A6C93">
        <w:rPr>
          <w:sz w:val="16"/>
        </w:rPr>
        <w:t>unique</w:t>
      </w:r>
      <w:r w:rsidRPr="000A6C93">
        <w:rPr>
          <w:spacing w:val="-4"/>
          <w:sz w:val="16"/>
        </w:rPr>
        <w:t xml:space="preserve"> </w:t>
      </w:r>
      <w:r w:rsidRPr="000A6C93">
        <w:rPr>
          <w:spacing w:val="-2"/>
          <w:sz w:val="16"/>
        </w:rPr>
        <w:t>exemplaire</w:t>
      </w:r>
    </w:p>
    <w:p w14:paraId="033DDED8" w14:textId="77777777" w:rsidR="004F3B0B" w:rsidRPr="000A6C93" w:rsidRDefault="004F3B0B" w:rsidP="004F3B0B">
      <w:pPr>
        <w:spacing w:before="100"/>
        <w:ind w:left="816"/>
        <w:contextualSpacing/>
        <w:rPr>
          <w:sz w:val="16"/>
        </w:rPr>
      </w:pPr>
      <w:r w:rsidRPr="000A6C93">
        <w:rPr>
          <w:sz w:val="16"/>
          <w:vertAlign w:val="superscript"/>
        </w:rPr>
        <w:t>5</w:t>
      </w:r>
      <w:r w:rsidRPr="000A6C93">
        <w:rPr>
          <w:spacing w:val="-1"/>
          <w:sz w:val="16"/>
        </w:rPr>
        <w:t xml:space="preserve"> </w:t>
      </w:r>
      <w:r w:rsidRPr="000A6C93">
        <w:rPr>
          <w:sz w:val="16"/>
        </w:rPr>
        <w:t>Date</w:t>
      </w:r>
      <w:r w:rsidRPr="000A6C93">
        <w:rPr>
          <w:spacing w:val="-2"/>
          <w:sz w:val="16"/>
        </w:rPr>
        <w:t xml:space="preserve"> </w:t>
      </w:r>
      <w:r w:rsidRPr="000A6C93">
        <w:rPr>
          <w:sz w:val="16"/>
        </w:rPr>
        <w:t>et</w:t>
      </w:r>
      <w:r w:rsidRPr="000A6C93">
        <w:rPr>
          <w:spacing w:val="1"/>
          <w:sz w:val="16"/>
        </w:rPr>
        <w:t xml:space="preserve"> </w:t>
      </w:r>
      <w:r w:rsidRPr="000A6C93">
        <w:rPr>
          <w:sz w:val="16"/>
        </w:rPr>
        <w:t>signature</w:t>
      </w:r>
      <w:r w:rsidRPr="000A6C93">
        <w:rPr>
          <w:spacing w:val="-2"/>
          <w:sz w:val="16"/>
        </w:rPr>
        <w:t xml:space="preserve"> originales</w:t>
      </w:r>
    </w:p>
    <w:p w14:paraId="08B96691" w14:textId="77777777" w:rsidR="00930ED1" w:rsidRPr="000A6C93" w:rsidRDefault="00930ED1">
      <w:pPr>
        <w:rPr>
          <w:sz w:val="16"/>
        </w:rPr>
        <w:sectPr w:rsidR="00930ED1" w:rsidRPr="000A6C93">
          <w:pgSz w:w="11910" w:h="16850"/>
          <w:pgMar w:top="1540" w:right="260" w:bottom="1080" w:left="600" w:header="864" w:footer="900" w:gutter="0"/>
          <w:cols w:space="720"/>
        </w:sectPr>
      </w:pPr>
    </w:p>
    <w:p w14:paraId="6113FB57" w14:textId="78776C7B" w:rsidR="00930ED1" w:rsidRPr="000A6C93" w:rsidRDefault="00464C76">
      <w:pPr>
        <w:pStyle w:val="Corpsdetexte"/>
        <w:ind w:left="696"/>
        <w:rPr>
          <w:sz w:val="20"/>
        </w:rPr>
      </w:pPr>
      <w:r>
        <w:rPr>
          <w:noProof/>
          <w:sz w:val="20"/>
        </w:rPr>
        <w:lastRenderedPageBreak/>
        <mc:AlternateContent>
          <mc:Choice Requires="wpg">
            <w:drawing>
              <wp:inline distT="0" distB="0" distL="0" distR="0" wp14:anchorId="767C4361" wp14:editId="5D7F51F1">
                <wp:extent cx="5848350" cy="448310"/>
                <wp:effectExtent l="3810" t="0" r="0" b="2540"/>
                <wp:docPr id="32"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8350" cy="448310"/>
                          <a:chOff x="0" y="0"/>
                          <a:chExt cx="9334" cy="387"/>
                        </a:xfrm>
                      </wpg:grpSpPr>
                      <wps:wsp>
                        <wps:cNvPr id="33" name="docshape44"/>
                        <wps:cNvSpPr>
                          <a:spLocks/>
                        </wps:cNvSpPr>
                        <wps:spPr bwMode="auto">
                          <a:xfrm>
                            <a:off x="0" y="0"/>
                            <a:ext cx="9334" cy="387"/>
                          </a:xfrm>
                          <a:custGeom>
                            <a:avLst/>
                            <a:gdLst>
                              <a:gd name="T0" fmla="*/ 9333 w 9334"/>
                              <a:gd name="T1" fmla="*/ 372 h 387"/>
                              <a:gd name="T2" fmla="*/ 9333 w 9334"/>
                              <a:gd name="T3" fmla="*/ 358 h 387"/>
                              <a:gd name="T4" fmla="*/ 9333 w 9334"/>
                              <a:gd name="T5" fmla="*/ 14 h 387"/>
                              <a:gd name="T6" fmla="*/ 9319 w 9334"/>
                              <a:gd name="T7" fmla="*/ 14 h 387"/>
                              <a:gd name="T8" fmla="*/ 9319 w 9334"/>
                              <a:gd name="T9" fmla="*/ 0 h 387"/>
                              <a:gd name="T10" fmla="*/ 9304 w 9334"/>
                              <a:gd name="T11" fmla="*/ 0 h 387"/>
                              <a:gd name="T12" fmla="*/ 9304 w 9334"/>
                              <a:gd name="T13" fmla="*/ 14 h 387"/>
                              <a:gd name="T14" fmla="*/ 9304 w 9334"/>
                              <a:gd name="T15" fmla="*/ 358 h 387"/>
                              <a:gd name="T16" fmla="*/ 14 w 9334"/>
                              <a:gd name="T17" fmla="*/ 358 h 387"/>
                              <a:gd name="T18" fmla="*/ 14 w 9334"/>
                              <a:gd name="T19" fmla="*/ 14 h 387"/>
                              <a:gd name="T20" fmla="*/ 9304 w 9334"/>
                              <a:gd name="T21" fmla="*/ 14 h 387"/>
                              <a:gd name="T22" fmla="*/ 9304 w 9334"/>
                              <a:gd name="T23" fmla="*/ 0 h 387"/>
                              <a:gd name="T24" fmla="*/ 14 w 9334"/>
                              <a:gd name="T25" fmla="*/ 0 h 387"/>
                              <a:gd name="T26" fmla="*/ 0 w 9334"/>
                              <a:gd name="T27" fmla="*/ 0 h 387"/>
                              <a:gd name="T28" fmla="*/ 0 w 9334"/>
                              <a:gd name="T29" fmla="*/ 14 h 387"/>
                              <a:gd name="T30" fmla="*/ 0 w 9334"/>
                              <a:gd name="T31" fmla="*/ 358 h 387"/>
                              <a:gd name="T32" fmla="*/ 0 w 9334"/>
                              <a:gd name="T33" fmla="*/ 372 h 387"/>
                              <a:gd name="T34" fmla="*/ 14 w 9334"/>
                              <a:gd name="T35" fmla="*/ 372 h 387"/>
                              <a:gd name="T36" fmla="*/ 14 w 9334"/>
                              <a:gd name="T37" fmla="*/ 386 h 387"/>
                              <a:gd name="T38" fmla="*/ 9304 w 9334"/>
                              <a:gd name="T39" fmla="*/ 386 h 387"/>
                              <a:gd name="T40" fmla="*/ 9319 w 9334"/>
                              <a:gd name="T41" fmla="*/ 386 h 387"/>
                              <a:gd name="T42" fmla="*/ 9333 w 9334"/>
                              <a:gd name="T43" fmla="*/ 386 h 387"/>
                              <a:gd name="T44" fmla="*/ 9333 w 9334"/>
                              <a:gd name="T45" fmla="*/ 372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334" h="387">
                                <a:moveTo>
                                  <a:pt x="9333" y="372"/>
                                </a:moveTo>
                                <a:lnTo>
                                  <a:pt x="9333" y="358"/>
                                </a:lnTo>
                                <a:lnTo>
                                  <a:pt x="9333" y="14"/>
                                </a:lnTo>
                                <a:lnTo>
                                  <a:pt x="9319" y="14"/>
                                </a:lnTo>
                                <a:lnTo>
                                  <a:pt x="9319" y="0"/>
                                </a:lnTo>
                                <a:lnTo>
                                  <a:pt x="9304" y="0"/>
                                </a:lnTo>
                                <a:lnTo>
                                  <a:pt x="9304" y="14"/>
                                </a:lnTo>
                                <a:lnTo>
                                  <a:pt x="9304" y="358"/>
                                </a:lnTo>
                                <a:lnTo>
                                  <a:pt x="14" y="358"/>
                                </a:lnTo>
                                <a:lnTo>
                                  <a:pt x="14" y="14"/>
                                </a:lnTo>
                                <a:lnTo>
                                  <a:pt x="9304" y="14"/>
                                </a:lnTo>
                                <a:lnTo>
                                  <a:pt x="9304" y="0"/>
                                </a:lnTo>
                                <a:lnTo>
                                  <a:pt x="14" y="0"/>
                                </a:lnTo>
                                <a:lnTo>
                                  <a:pt x="0" y="0"/>
                                </a:lnTo>
                                <a:lnTo>
                                  <a:pt x="0" y="14"/>
                                </a:lnTo>
                                <a:lnTo>
                                  <a:pt x="0" y="358"/>
                                </a:lnTo>
                                <a:lnTo>
                                  <a:pt x="0" y="372"/>
                                </a:lnTo>
                                <a:lnTo>
                                  <a:pt x="14" y="372"/>
                                </a:lnTo>
                                <a:lnTo>
                                  <a:pt x="14" y="386"/>
                                </a:lnTo>
                                <a:lnTo>
                                  <a:pt x="9304" y="386"/>
                                </a:lnTo>
                                <a:lnTo>
                                  <a:pt x="9319" y="386"/>
                                </a:lnTo>
                                <a:lnTo>
                                  <a:pt x="9333" y="386"/>
                                </a:lnTo>
                                <a:lnTo>
                                  <a:pt x="9333" y="3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docshape45"/>
                        <wps:cNvSpPr txBox="1">
                          <a:spLocks noChangeArrowheads="1"/>
                        </wps:cNvSpPr>
                        <wps:spPr bwMode="auto">
                          <a:xfrm>
                            <a:off x="14" y="14"/>
                            <a:ext cx="9290" cy="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CA7CB" w14:textId="4E793FD4" w:rsidR="00930ED1" w:rsidRPr="002C492D" w:rsidRDefault="00906C0B" w:rsidP="00D94C8F">
                              <w:pPr>
                                <w:pStyle w:val="Titre1"/>
                                <w:ind w:right="239" w:hanging="2538"/>
                                <w:rPr>
                                  <w:spacing w:val="-7"/>
                                </w:rPr>
                              </w:pPr>
                              <w:bookmarkStart w:id="6" w:name="_Toc99533975"/>
                              <w:r w:rsidRPr="002C492D">
                                <w:t>A</w:t>
                              </w:r>
                              <w:r w:rsidR="00D94C8F" w:rsidRPr="002C492D">
                                <w:t>nnexe</w:t>
                              </w:r>
                              <w:r w:rsidRPr="002C492D">
                                <w:rPr>
                                  <w:spacing w:val="-8"/>
                                </w:rPr>
                                <w:t xml:space="preserve"> </w:t>
                              </w:r>
                              <w:r w:rsidR="00D94C8F" w:rsidRPr="002C492D">
                                <w:t>n</w:t>
                              </w:r>
                              <w:r w:rsidRPr="002C492D">
                                <w:t>°</w:t>
                              </w:r>
                              <w:r w:rsidRPr="002C492D">
                                <w:rPr>
                                  <w:spacing w:val="-6"/>
                                </w:rPr>
                                <w:t xml:space="preserve"> </w:t>
                              </w:r>
                              <w:r w:rsidRPr="002C492D">
                                <w:t>1</w:t>
                              </w:r>
                              <w:r w:rsidR="00FD120E">
                                <w:rPr>
                                  <w:spacing w:val="-7"/>
                                </w:rPr>
                                <w:t xml:space="preserve"> : </w:t>
                              </w:r>
                              <w:r w:rsidRPr="002C492D">
                                <w:t>déclaration</w:t>
                              </w:r>
                              <w:r w:rsidRPr="002C492D">
                                <w:rPr>
                                  <w:spacing w:val="-7"/>
                                </w:rPr>
                                <w:t xml:space="preserve"> </w:t>
                              </w:r>
                              <w:r w:rsidRPr="002C492D">
                                <w:t>de</w:t>
                              </w:r>
                              <w:r w:rsidR="00D94C8F" w:rsidRPr="002C492D">
                                <w:rPr>
                                  <w:spacing w:val="-7"/>
                                </w:rPr>
                                <w:t xml:space="preserve"> </w:t>
                              </w:r>
                              <w:r w:rsidRPr="002C492D">
                                <w:t>sous-</w:t>
                              </w:r>
                              <w:r w:rsidRPr="002C492D">
                                <w:rPr>
                                  <w:spacing w:val="-2"/>
                                </w:rPr>
                                <w:t>traitance</w:t>
                              </w:r>
                              <w:r w:rsidR="00FD120E">
                                <w:rPr>
                                  <w:spacing w:val="-2"/>
                                </w:rPr>
                                <w:t xml:space="preserve"> – DC4</w:t>
                              </w:r>
                              <w:bookmarkEnd w:id="6"/>
                            </w:p>
                          </w:txbxContent>
                        </wps:txbx>
                        <wps:bodyPr rot="0" vert="horz" wrap="square" lIns="0" tIns="0" rIns="0" bIns="0" anchor="t" anchorCtr="0" upright="1">
                          <a:noAutofit/>
                        </wps:bodyPr>
                      </wps:wsp>
                    </wpg:wgp>
                  </a:graphicData>
                </a:graphic>
              </wp:inline>
            </w:drawing>
          </mc:Choice>
          <mc:Fallback>
            <w:pict>
              <v:group w14:anchorId="767C4361" id="docshapegroup43" o:spid="_x0000_s1032" style="width:460.5pt;height:35.3pt;mso-position-horizontal-relative:char;mso-position-vertical-relative:line" coordsize="9334,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">
                <v:shape id="docshape44" o:spid="_x0000_s1033" style="position:absolute;width:9334;height:387;visibility:visible;mso-wrap-style:square;v-text-anchor:top" coordsize="9334,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" path="m9333,372r,-14l9333,14r-14,l9319,r-15,l9304,14r,344l14,358,14,14r9290,l9304,,14,,,,,14,,358r,14l14,372r,14l9304,386r15,l9333,386r,-14xe" fillcolor="black" stroked="f">
                  <v:path arrowok="t" o:connecttype="custom" o:connectlocs="9333,372;9333,358;9333,14;9319,14;9319,0;9304,0;9304,14;9304,358;14,358;14,14;9304,14;9304,0;14,0;0,0;0,14;0,358;0,372;14,372;14,386;9304,386;9319,386;9333,386;9333,372" o:connectangles="0,0,0,0,0,0,0,0,0,0,0,0,0,0,0,0,0,0,0,0,0,0,0"/>
                </v:shape>
                <v:shape id="docshape45" o:spid="_x0000_s1034" type="#_x0000_t202" style="position:absolute;left:14;top:14;width:9290;height: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7D4CA7CB" w14:textId="4E793FD4" w:rsidR="00930ED1" w:rsidRPr="002C492D" w:rsidRDefault="00906C0B" w:rsidP="00D94C8F">
                        <w:pPr>
                          <w:pStyle w:val="Titre1"/>
                          <w:ind w:right="239" w:hanging="2538"/>
                          <w:rPr>
                            <w:spacing w:val="-7"/>
                          </w:rPr>
                        </w:pPr>
                        <w:bookmarkStart w:id="7" w:name="_Toc99533975"/>
                        <w:r w:rsidRPr="002C492D">
                          <w:t>A</w:t>
                        </w:r>
                        <w:r w:rsidR="00D94C8F" w:rsidRPr="002C492D">
                          <w:t>nnexe</w:t>
                        </w:r>
                        <w:r w:rsidRPr="002C492D">
                          <w:rPr>
                            <w:spacing w:val="-8"/>
                          </w:rPr>
                          <w:t xml:space="preserve"> </w:t>
                        </w:r>
                        <w:r w:rsidR="00D94C8F" w:rsidRPr="002C492D">
                          <w:t>n</w:t>
                        </w:r>
                        <w:r w:rsidRPr="002C492D">
                          <w:t>°</w:t>
                        </w:r>
                        <w:r w:rsidRPr="002C492D">
                          <w:rPr>
                            <w:spacing w:val="-6"/>
                          </w:rPr>
                          <w:t xml:space="preserve"> </w:t>
                        </w:r>
                        <w:r w:rsidRPr="002C492D">
                          <w:t>1</w:t>
                        </w:r>
                        <w:r w:rsidR="00FD120E">
                          <w:rPr>
                            <w:spacing w:val="-7"/>
                          </w:rPr>
                          <w:t xml:space="preserve"> : </w:t>
                        </w:r>
                        <w:r w:rsidRPr="002C492D">
                          <w:t>déclaration</w:t>
                        </w:r>
                        <w:r w:rsidRPr="002C492D">
                          <w:rPr>
                            <w:spacing w:val="-7"/>
                          </w:rPr>
                          <w:t xml:space="preserve"> </w:t>
                        </w:r>
                        <w:r w:rsidRPr="002C492D">
                          <w:t>de</w:t>
                        </w:r>
                        <w:r w:rsidR="00D94C8F" w:rsidRPr="002C492D">
                          <w:rPr>
                            <w:spacing w:val="-7"/>
                          </w:rPr>
                          <w:t xml:space="preserve"> </w:t>
                        </w:r>
                        <w:r w:rsidRPr="002C492D">
                          <w:t>sous-</w:t>
                        </w:r>
                        <w:r w:rsidRPr="002C492D">
                          <w:rPr>
                            <w:spacing w:val="-2"/>
                          </w:rPr>
                          <w:t>traitance</w:t>
                        </w:r>
                        <w:r w:rsidR="00FD120E">
                          <w:rPr>
                            <w:spacing w:val="-2"/>
                          </w:rPr>
                          <w:t xml:space="preserve"> – DC4</w:t>
                        </w:r>
                        <w:bookmarkEnd w:id="7"/>
                      </w:p>
                    </w:txbxContent>
                  </v:textbox>
                </v:shape>
                <w10:anchorlock/>
              </v:group>
            </w:pict>
          </mc:Fallback>
        </mc:AlternateContent>
      </w:r>
    </w:p>
    <w:p w14:paraId="569E35A9" w14:textId="77777777" w:rsidR="00930ED1" w:rsidRPr="000A6C93" w:rsidRDefault="00930ED1">
      <w:pPr>
        <w:pStyle w:val="Corpsdetexte"/>
        <w:spacing w:before="4"/>
        <w:rPr>
          <w:sz w:val="17"/>
        </w:rPr>
      </w:pPr>
    </w:p>
    <w:p w14:paraId="0E7D744E" w14:textId="77777777" w:rsidR="00930ED1" w:rsidRPr="000A6C93" w:rsidRDefault="00906C0B">
      <w:pPr>
        <w:spacing w:before="92" w:line="244" w:lineRule="auto"/>
        <w:ind w:left="818" w:right="1178"/>
        <w:rPr>
          <w:i/>
        </w:rPr>
      </w:pPr>
      <w:r w:rsidRPr="000A6C93">
        <w:rPr>
          <w:i/>
        </w:rPr>
        <w:t>Le</w:t>
      </w:r>
      <w:r w:rsidRPr="000A6C93">
        <w:rPr>
          <w:i/>
          <w:spacing w:val="40"/>
        </w:rPr>
        <w:t xml:space="preserve"> </w:t>
      </w:r>
      <w:r w:rsidRPr="000A6C93">
        <w:rPr>
          <w:i/>
        </w:rPr>
        <w:t>formulaire</w:t>
      </w:r>
      <w:r w:rsidRPr="000A6C93">
        <w:rPr>
          <w:i/>
          <w:spacing w:val="40"/>
        </w:rPr>
        <w:t xml:space="preserve"> </w:t>
      </w:r>
      <w:r w:rsidRPr="000A6C93">
        <w:rPr>
          <w:i/>
        </w:rPr>
        <w:t>DC4</w:t>
      </w:r>
      <w:r w:rsidRPr="000A6C93">
        <w:rPr>
          <w:i/>
          <w:spacing w:val="40"/>
        </w:rPr>
        <w:t xml:space="preserve"> </w:t>
      </w:r>
      <w:r w:rsidRPr="000A6C93">
        <w:rPr>
          <w:i/>
        </w:rPr>
        <w:t>est</w:t>
      </w:r>
      <w:r w:rsidRPr="000A6C93">
        <w:rPr>
          <w:i/>
          <w:spacing w:val="40"/>
        </w:rPr>
        <w:t xml:space="preserve"> </w:t>
      </w:r>
      <w:r w:rsidRPr="000A6C93">
        <w:rPr>
          <w:i/>
        </w:rPr>
        <w:t>un</w:t>
      </w:r>
      <w:r w:rsidRPr="000A6C93">
        <w:rPr>
          <w:i/>
          <w:spacing w:val="40"/>
        </w:rPr>
        <w:t xml:space="preserve"> </w:t>
      </w:r>
      <w:r w:rsidRPr="000A6C93">
        <w:rPr>
          <w:i/>
        </w:rPr>
        <w:t>modèle</w:t>
      </w:r>
      <w:r w:rsidRPr="000A6C93">
        <w:rPr>
          <w:i/>
          <w:spacing w:val="40"/>
        </w:rPr>
        <w:t xml:space="preserve"> </w:t>
      </w:r>
      <w:r w:rsidRPr="000A6C93">
        <w:rPr>
          <w:i/>
        </w:rPr>
        <w:t>de</w:t>
      </w:r>
      <w:r w:rsidRPr="000A6C93">
        <w:rPr>
          <w:i/>
          <w:spacing w:val="40"/>
        </w:rPr>
        <w:t xml:space="preserve"> </w:t>
      </w:r>
      <w:r w:rsidRPr="000A6C93">
        <w:rPr>
          <w:i/>
        </w:rPr>
        <w:t>déclaration</w:t>
      </w:r>
      <w:r w:rsidRPr="000A6C93">
        <w:rPr>
          <w:i/>
          <w:spacing w:val="40"/>
        </w:rPr>
        <w:t xml:space="preserve"> </w:t>
      </w:r>
      <w:r w:rsidRPr="000A6C93">
        <w:rPr>
          <w:i/>
        </w:rPr>
        <w:t>de</w:t>
      </w:r>
      <w:r w:rsidRPr="000A6C93">
        <w:rPr>
          <w:i/>
          <w:spacing w:val="40"/>
        </w:rPr>
        <w:t xml:space="preserve"> </w:t>
      </w:r>
      <w:r w:rsidRPr="000A6C93">
        <w:rPr>
          <w:i/>
        </w:rPr>
        <w:t>sous-traitance</w:t>
      </w:r>
      <w:r w:rsidRPr="000A6C93">
        <w:rPr>
          <w:i/>
          <w:spacing w:val="40"/>
        </w:rPr>
        <w:t xml:space="preserve"> </w:t>
      </w:r>
      <w:r w:rsidRPr="000A6C93">
        <w:rPr>
          <w:i/>
        </w:rPr>
        <w:t>qui</w:t>
      </w:r>
      <w:r w:rsidRPr="000A6C93">
        <w:rPr>
          <w:i/>
          <w:spacing w:val="40"/>
        </w:rPr>
        <w:t xml:space="preserve"> </w:t>
      </w:r>
      <w:r w:rsidRPr="000A6C93">
        <w:rPr>
          <w:i/>
        </w:rPr>
        <w:t>peut</w:t>
      </w:r>
      <w:r w:rsidRPr="000A6C93">
        <w:rPr>
          <w:i/>
          <w:spacing w:val="40"/>
        </w:rPr>
        <w:t xml:space="preserve"> </w:t>
      </w:r>
      <w:r w:rsidRPr="000A6C93">
        <w:rPr>
          <w:i/>
        </w:rPr>
        <w:t>être</w:t>
      </w:r>
      <w:r w:rsidRPr="000A6C93">
        <w:rPr>
          <w:i/>
          <w:spacing w:val="40"/>
        </w:rPr>
        <w:t xml:space="preserve"> </w:t>
      </w:r>
      <w:r w:rsidRPr="000A6C93">
        <w:rPr>
          <w:i/>
        </w:rPr>
        <w:t>utilisé</w:t>
      </w:r>
      <w:r w:rsidRPr="000A6C93">
        <w:rPr>
          <w:i/>
          <w:spacing w:val="40"/>
        </w:rPr>
        <w:t xml:space="preserve"> </w:t>
      </w:r>
      <w:r w:rsidRPr="000A6C93">
        <w:rPr>
          <w:i/>
        </w:rPr>
        <w:t>par</w:t>
      </w:r>
      <w:r w:rsidRPr="000A6C93">
        <w:rPr>
          <w:i/>
          <w:spacing w:val="40"/>
        </w:rPr>
        <w:t xml:space="preserve"> </w:t>
      </w:r>
      <w:r w:rsidRPr="000A6C93">
        <w:rPr>
          <w:i/>
        </w:rPr>
        <w:t>les candidats ou titulaires de marchés publics ou d’accords-cadres pour présenter un sous-traitant.</w:t>
      </w:r>
    </w:p>
    <w:p w14:paraId="7DE39AFD" w14:textId="77777777" w:rsidR="00930ED1" w:rsidRPr="000A6C93" w:rsidRDefault="00906C0B">
      <w:pPr>
        <w:spacing w:before="2" w:line="244" w:lineRule="auto"/>
        <w:ind w:left="818" w:right="582"/>
        <w:rPr>
          <w:i/>
        </w:rPr>
      </w:pPr>
      <w:r w:rsidRPr="000A6C93">
        <w:rPr>
          <w:i/>
        </w:rPr>
        <w:t>Ce</w:t>
      </w:r>
      <w:r w:rsidRPr="000A6C93">
        <w:rPr>
          <w:i/>
          <w:spacing w:val="68"/>
        </w:rPr>
        <w:t xml:space="preserve"> </w:t>
      </w:r>
      <w:r w:rsidRPr="000A6C93">
        <w:rPr>
          <w:i/>
        </w:rPr>
        <w:t>document</w:t>
      </w:r>
      <w:r w:rsidRPr="000A6C93">
        <w:rPr>
          <w:i/>
          <w:spacing w:val="68"/>
        </w:rPr>
        <w:t xml:space="preserve"> </w:t>
      </w:r>
      <w:r w:rsidRPr="000A6C93">
        <w:rPr>
          <w:i/>
        </w:rPr>
        <w:t>est</w:t>
      </w:r>
      <w:r w:rsidRPr="000A6C93">
        <w:rPr>
          <w:i/>
          <w:spacing w:val="69"/>
        </w:rPr>
        <w:t xml:space="preserve"> </w:t>
      </w:r>
      <w:r w:rsidRPr="000A6C93">
        <w:rPr>
          <w:i/>
        </w:rPr>
        <w:t>fourni</w:t>
      </w:r>
      <w:r w:rsidRPr="000A6C93">
        <w:rPr>
          <w:i/>
          <w:spacing w:val="69"/>
        </w:rPr>
        <w:t xml:space="preserve"> </w:t>
      </w:r>
      <w:r w:rsidRPr="000A6C93">
        <w:rPr>
          <w:i/>
        </w:rPr>
        <w:t>par</w:t>
      </w:r>
      <w:r w:rsidRPr="000A6C93">
        <w:rPr>
          <w:i/>
          <w:spacing w:val="68"/>
        </w:rPr>
        <w:t xml:space="preserve"> </w:t>
      </w:r>
      <w:r w:rsidRPr="000A6C93">
        <w:rPr>
          <w:i/>
        </w:rPr>
        <w:t>le</w:t>
      </w:r>
      <w:r w:rsidRPr="000A6C93">
        <w:rPr>
          <w:i/>
          <w:spacing w:val="68"/>
        </w:rPr>
        <w:t xml:space="preserve"> </w:t>
      </w:r>
      <w:r w:rsidRPr="000A6C93">
        <w:rPr>
          <w:i/>
        </w:rPr>
        <w:t>candidat</w:t>
      </w:r>
      <w:r w:rsidRPr="000A6C93">
        <w:rPr>
          <w:i/>
          <w:spacing w:val="68"/>
        </w:rPr>
        <w:t xml:space="preserve"> </w:t>
      </w:r>
      <w:r w:rsidRPr="000A6C93">
        <w:rPr>
          <w:i/>
        </w:rPr>
        <w:t>ou</w:t>
      </w:r>
      <w:r w:rsidRPr="000A6C93">
        <w:rPr>
          <w:i/>
          <w:spacing w:val="68"/>
        </w:rPr>
        <w:t xml:space="preserve"> </w:t>
      </w:r>
      <w:r w:rsidRPr="000A6C93">
        <w:rPr>
          <w:i/>
        </w:rPr>
        <w:t>le</w:t>
      </w:r>
      <w:r w:rsidRPr="000A6C93">
        <w:rPr>
          <w:i/>
          <w:spacing w:val="68"/>
        </w:rPr>
        <w:t xml:space="preserve"> </w:t>
      </w:r>
      <w:r w:rsidRPr="000A6C93">
        <w:rPr>
          <w:i/>
        </w:rPr>
        <w:t>titulaire</w:t>
      </w:r>
      <w:r w:rsidRPr="000A6C93">
        <w:rPr>
          <w:i/>
          <w:spacing w:val="68"/>
        </w:rPr>
        <w:t xml:space="preserve"> </w:t>
      </w:r>
      <w:r w:rsidRPr="000A6C93">
        <w:rPr>
          <w:i/>
        </w:rPr>
        <w:t>au</w:t>
      </w:r>
      <w:r w:rsidRPr="000A6C93">
        <w:rPr>
          <w:i/>
          <w:spacing w:val="68"/>
        </w:rPr>
        <w:t xml:space="preserve"> </w:t>
      </w:r>
      <w:r w:rsidRPr="000A6C93">
        <w:rPr>
          <w:i/>
        </w:rPr>
        <w:t>pouvoir</w:t>
      </w:r>
      <w:r w:rsidRPr="000A6C93">
        <w:rPr>
          <w:i/>
          <w:spacing w:val="68"/>
        </w:rPr>
        <w:t xml:space="preserve"> </w:t>
      </w:r>
      <w:r w:rsidRPr="000A6C93">
        <w:rPr>
          <w:i/>
        </w:rPr>
        <w:t>adjudicateur</w:t>
      </w:r>
      <w:r w:rsidRPr="000A6C93">
        <w:rPr>
          <w:i/>
          <w:spacing w:val="68"/>
        </w:rPr>
        <w:t xml:space="preserve"> </w:t>
      </w:r>
      <w:r w:rsidRPr="000A6C93">
        <w:rPr>
          <w:i/>
        </w:rPr>
        <w:t>ou</w:t>
      </w:r>
      <w:r w:rsidRPr="000A6C93">
        <w:rPr>
          <w:i/>
          <w:spacing w:val="65"/>
        </w:rPr>
        <w:t xml:space="preserve"> </w:t>
      </w:r>
      <w:r w:rsidRPr="000A6C93">
        <w:rPr>
          <w:i/>
        </w:rPr>
        <w:t>à</w:t>
      </w:r>
      <w:r w:rsidRPr="000A6C93">
        <w:rPr>
          <w:i/>
          <w:spacing w:val="65"/>
        </w:rPr>
        <w:t xml:space="preserve"> </w:t>
      </w:r>
      <w:r w:rsidRPr="000A6C93">
        <w:rPr>
          <w:i/>
        </w:rPr>
        <w:t>l’entité adjudicatrice soit au moment du dépôt de l’offre soit après le dépôt de l’offre.</w:t>
      </w:r>
    </w:p>
    <w:p w14:paraId="1FBDE721" w14:textId="77777777" w:rsidR="00930ED1" w:rsidRPr="000A6C93" w:rsidRDefault="00930ED1">
      <w:pPr>
        <w:pStyle w:val="Corpsdetexte"/>
        <w:spacing w:before="7" w:after="1"/>
        <w:rPr>
          <w:i/>
        </w:rPr>
      </w:pPr>
    </w:p>
    <w:tbl>
      <w:tblPr>
        <w:tblStyle w:val="TableNormal"/>
        <w:tblW w:w="0" w:type="auto"/>
        <w:tblInd w:w="7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38"/>
        <w:gridCol w:w="776"/>
      </w:tblGrid>
      <w:tr w:rsidR="00930ED1" w:rsidRPr="000A6C93" w14:paraId="521F11C1" w14:textId="77777777">
        <w:trPr>
          <w:trHeight w:val="258"/>
        </w:trPr>
        <w:tc>
          <w:tcPr>
            <w:tcW w:w="8438" w:type="dxa"/>
          </w:tcPr>
          <w:p w14:paraId="5358A358" w14:textId="77777777" w:rsidR="00930ED1" w:rsidRPr="000A6C93" w:rsidRDefault="00906C0B">
            <w:pPr>
              <w:pStyle w:val="TableParagraph"/>
              <w:spacing w:before="5" w:line="233" w:lineRule="exact"/>
              <w:ind w:left="69"/>
              <w:rPr>
                <w:b/>
              </w:rPr>
            </w:pPr>
            <w:r w:rsidRPr="000A6C93">
              <w:rPr>
                <w:b/>
              </w:rPr>
              <w:t>A</w:t>
            </w:r>
            <w:r w:rsidRPr="000A6C93">
              <w:rPr>
                <w:b/>
                <w:spacing w:val="-3"/>
              </w:rPr>
              <w:t xml:space="preserve"> </w:t>
            </w:r>
            <w:r w:rsidRPr="000A6C93">
              <w:rPr>
                <w:b/>
              </w:rPr>
              <w:t>–</w:t>
            </w:r>
            <w:r w:rsidRPr="000A6C93">
              <w:rPr>
                <w:b/>
                <w:spacing w:val="1"/>
              </w:rPr>
              <w:t xml:space="preserve"> </w:t>
            </w:r>
            <w:r w:rsidRPr="000A6C93">
              <w:rPr>
                <w:b/>
              </w:rPr>
              <w:t>Identification du</w:t>
            </w:r>
            <w:r w:rsidRPr="000A6C93">
              <w:rPr>
                <w:b/>
                <w:spacing w:val="1"/>
              </w:rPr>
              <w:t xml:space="preserve"> </w:t>
            </w:r>
            <w:r w:rsidRPr="000A6C93">
              <w:rPr>
                <w:b/>
              </w:rPr>
              <w:t>pouvoir</w:t>
            </w:r>
            <w:r w:rsidRPr="000A6C93">
              <w:rPr>
                <w:b/>
                <w:spacing w:val="1"/>
              </w:rPr>
              <w:t xml:space="preserve"> </w:t>
            </w:r>
            <w:r w:rsidRPr="000A6C93">
              <w:rPr>
                <w:b/>
              </w:rPr>
              <w:t>adjudicateur</w:t>
            </w:r>
            <w:r w:rsidRPr="000A6C93">
              <w:rPr>
                <w:b/>
                <w:spacing w:val="1"/>
              </w:rPr>
              <w:t xml:space="preserve"> </w:t>
            </w:r>
            <w:r w:rsidRPr="000A6C93">
              <w:rPr>
                <w:b/>
              </w:rPr>
              <w:t>(ou de</w:t>
            </w:r>
            <w:r w:rsidRPr="000A6C93">
              <w:rPr>
                <w:b/>
                <w:spacing w:val="1"/>
              </w:rPr>
              <w:t xml:space="preserve"> </w:t>
            </w:r>
            <w:r w:rsidRPr="000A6C93">
              <w:rPr>
                <w:b/>
              </w:rPr>
              <w:t>l’entité</w:t>
            </w:r>
            <w:r w:rsidRPr="000A6C93">
              <w:rPr>
                <w:b/>
                <w:spacing w:val="1"/>
              </w:rPr>
              <w:t xml:space="preserve"> </w:t>
            </w:r>
            <w:r w:rsidRPr="000A6C93">
              <w:rPr>
                <w:b/>
                <w:spacing w:val="-2"/>
              </w:rPr>
              <w:t>adjudicatrice)</w:t>
            </w:r>
          </w:p>
        </w:tc>
        <w:tc>
          <w:tcPr>
            <w:tcW w:w="776" w:type="dxa"/>
          </w:tcPr>
          <w:p w14:paraId="0A7F5651" w14:textId="77777777" w:rsidR="00930ED1" w:rsidRPr="000A6C93" w:rsidRDefault="00906C0B">
            <w:pPr>
              <w:pStyle w:val="TableParagraph"/>
              <w:spacing w:before="5" w:line="233" w:lineRule="exact"/>
              <w:ind w:left="69"/>
              <w:rPr>
                <w:b/>
              </w:rPr>
            </w:pPr>
            <w:r w:rsidRPr="000A6C93">
              <w:rPr>
                <w:b/>
                <w:spacing w:val="-5"/>
              </w:rPr>
              <w:t>DC4</w:t>
            </w:r>
          </w:p>
        </w:tc>
      </w:tr>
    </w:tbl>
    <w:p w14:paraId="0CF8F906" w14:textId="77777777" w:rsidR="00930ED1" w:rsidRPr="000A6C93" w:rsidRDefault="00930ED1">
      <w:pPr>
        <w:pStyle w:val="Corpsdetexte"/>
        <w:spacing w:before="5"/>
        <w:rPr>
          <w:i/>
        </w:rPr>
      </w:pPr>
    </w:p>
    <w:p w14:paraId="467621D6" w14:textId="77777777" w:rsidR="00930ED1" w:rsidRPr="000A6C93" w:rsidRDefault="00906C0B">
      <w:pPr>
        <w:pStyle w:val="Paragraphedeliste"/>
        <w:numPr>
          <w:ilvl w:val="0"/>
          <w:numId w:val="7"/>
        </w:numPr>
        <w:tabs>
          <w:tab w:val="left" w:pos="1178"/>
          <w:tab w:val="left" w:pos="1179"/>
        </w:tabs>
        <w:spacing w:before="1"/>
        <w:ind w:hanging="361"/>
      </w:pPr>
      <w:r w:rsidRPr="000A6C93">
        <w:t>Désignation du pouvoir adjudicateur</w:t>
      </w:r>
      <w:r w:rsidRPr="000A6C93">
        <w:rPr>
          <w:spacing w:val="1"/>
        </w:rPr>
        <w:t xml:space="preserve"> </w:t>
      </w:r>
      <w:r w:rsidRPr="000A6C93">
        <w:t>(ou de l’entité adjudicatrice)</w:t>
      </w:r>
      <w:r w:rsidRPr="000A6C93">
        <w:rPr>
          <w:spacing w:val="8"/>
        </w:rPr>
        <w:t xml:space="preserve"> </w:t>
      </w:r>
      <w:r w:rsidRPr="000A6C93">
        <w:rPr>
          <w:spacing w:val="-10"/>
        </w:rPr>
        <w:t>:</w:t>
      </w:r>
    </w:p>
    <w:p w14:paraId="3CFCF399" w14:textId="77777777" w:rsidR="00930ED1" w:rsidRPr="000A6C93" w:rsidRDefault="00906C0B">
      <w:pPr>
        <w:spacing w:before="5" w:line="244" w:lineRule="auto"/>
        <w:ind w:left="818" w:right="1178"/>
        <w:rPr>
          <w:i/>
        </w:rPr>
      </w:pPr>
      <w:r w:rsidRPr="000A6C93">
        <w:rPr>
          <w:i/>
        </w:rPr>
        <w:t>(Reprendre le contenu de la mention figurant dans l’avis d’appel public à la concurrence ou la lettre de consultation.)</w:t>
      </w:r>
    </w:p>
    <w:p w14:paraId="30733C51" w14:textId="68722B80" w:rsidR="00930ED1" w:rsidRPr="000A6C93" w:rsidRDefault="00111ACC">
      <w:pPr>
        <w:spacing w:before="2"/>
        <w:ind w:left="818"/>
        <w:rPr>
          <w:b/>
          <w:spacing w:val="-2"/>
        </w:rPr>
      </w:pPr>
      <w:r w:rsidRPr="000A6C93">
        <w:rPr>
          <w:b/>
          <w:spacing w:val="-2"/>
        </w:rPr>
        <w:t xml:space="preserve">Commune Les </w:t>
      </w:r>
      <w:proofErr w:type="spellStart"/>
      <w:r w:rsidRPr="000A6C93">
        <w:rPr>
          <w:b/>
          <w:spacing w:val="-2"/>
        </w:rPr>
        <w:t>Monthairons</w:t>
      </w:r>
      <w:proofErr w:type="spellEnd"/>
    </w:p>
    <w:p w14:paraId="7EFBBB6B" w14:textId="4DBDEB9E" w:rsidR="00111ACC" w:rsidRPr="000A6C93" w:rsidRDefault="00111ACC">
      <w:pPr>
        <w:spacing w:before="2"/>
        <w:ind w:left="818"/>
        <w:rPr>
          <w:b/>
          <w:spacing w:val="-2"/>
        </w:rPr>
      </w:pPr>
      <w:r w:rsidRPr="000A6C93">
        <w:rPr>
          <w:b/>
          <w:spacing w:val="-2"/>
        </w:rPr>
        <w:t>Place de la mairie</w:t>
      </w:r>
    </w:p>
    <w:p w14:paraId="0A04DEF9" w14:textId="3F176B1E" w:rsidR="00111ACC" w:rsidRPr="000A6C93" w:rsidRDefault="00111ACC">
      <w:pPr>
        <w:spacing w:before="2"/>
        <w:ind w:left="818"/>
        <w:rPr>
          <w:b/>
        </w:rPr>
      </w:pPr>
      <w:r w:rsidRPr="000A6C93">
        <w:rPr>
          <w:b/>
          <w:spacing w:val="-2"/>
        </w:rPr>
        <w:t>55320 LES MONTHAIRONS</w:t>
      </w:r>
    </w:p>
    <w:p w14:paraId="4FDDCE96" w14:textId="0F175355" w:rsidR="00930ED1" w:rsidRPr="000A6C93" w:rsidRDefault="00906C0B">
      <w:pPr>
        <w:spacing w:before="6"/>
        <w:ind w:left="818"/>
        <w:rPr>
          <w:b/>
        </w:rPr>
      </w:pPr>
      <w:proofErr w:type="gramStart"/>
      <w:r w:rsidRPr="000A6C93">
        <w:rPr>
          <w:b/>
        </w:rPr>
        <w:t>Tél:</w:t>
      </w:r>
      <w:proofErr w:type="gramEnd"/>
      <w:r w:rsidRPr="000A6C93">
        <w:rPr>
          <w:b/>
        </w:rPr>
        <w:t xml:space="preserve"> </w:t>
      </w:r>
      <w:r w:rsidR="00111ACC" w:rsidRPr="000A6C93">
        <w:rPr>
          <w:b/>
        </w:rPr>
        <w:t>03 29 85 72 77</w:t>
      </w:r>
    </w:p>
    <w:p w14:paraId="0B4B1E32" w14:textId="77777777" w:rsidR="00930ED1" w:rsidRPr="000A6C93" w:rsidRDefault="00930ED1">
      <w:pPr>
        <w:pStyle w:val="Corpsdetexte"/>
        <w:spacing w:before="7"/>
        <w:rPr>
          <w:b/>
        </w:rPr>
      </w:pPr>
    </w:p>
    <w:p w14:paraId="5BD22580" w14:textId="77777777" w:rsidR="00930ED1" w:rsidRPr="000A6C93" w:rsidRDefault="00906C0B">
      <w:pPr>
        <w:pStyle w:val="Paragraphedeliste"/>
        <w:numPr>
          <w:ilvl w:val="0"/>
          <w:numId w:val="7"/>
        </w:numPr>
        <w:tabs>
          <w:tab w:val="left" w:pos="1178"/>
          <w:tab w:val="left" w:pos="1179"/>
        </w:tabs>
        <w:spacing w:line="244" w:lineRule="auto"/>
        <w:ind w:right="1160"/>
      </w:pPr>
      <w:r w:rsidRPr="000A6C93">
        <w:t>Personne habilitée à donner les renseignements prévus à l’article 109 du code des marchés publics (nantissements ou cessions de créances) :</w:t>
      </w:r>
    </w:p>
    <w:p w14:paraId="27F58854" w14:textId="77777777" w:rsidR="00930ED1" w:rsidRPr="000A6C93" w:rsidRDefault="00906C0B">
      <w:pPr>
        <w:spacing w:before="1" w:line="244" w:lineRule="auto"/>
        <w:ind w:left="818" w:right="1178"/>
        <w:rPr>
          <w:i/>
        </w:rPr>
      </w:pPr>
      <w:r w:rsidRPr="000A6C93">
        <w:rPr>
          <w:i/>
        </w:rPr>
        <w:t>(Indiquer l’identité de la personne, ses adresses postale et électronique, ses numéros de téléphone et de télécopie.)</w:t>
      </w:r>
    </w:p>
    <w:p w14:paraId="117BB66A" w14:textId="04786BDE" w:rsidR="00930ED1" w:rsidRPr="000A6C93" w:rsidRDefault="00111ACC">
      <w:pPr>
        <w:spacing w:before="7"/>
        <w:ind w:left="818"/>
        <w:rPr>
          <w:b/>
        </w:rPr>
      </w:pPr>
      <w:r w:rsidRPr="000A6C93">
        <w:rPr>
          <w:b/>
        </w:rPr>
        <w:t xml:space="preserve">Le </w:t>
      </w:r>
      <w:r w:rsidR="00906C0B" w:rsidRPr="000A6C93">
        <w:rPr>
          <w:b/>
        </w:rPr>
        <w:t>représentant légal du</w:t>
      </w:r>
      <w:r w:rsidR="00906C0B" w:rsidRPr="000A6C93">
        <w:rPr>
          <w:b/>
          <w:spacing w:val="-1"/>
        </w:rPr>
        <w:t xml:space="preserve"> </w:t>
      </w:r>
      <w:r w:rsidR="00906C0B" w:rsidRPr="000A6C93">
        <w:rPr>
          <w:b/>
        </w:rPr>
        <w:t xml:space="preserve">Maître </w:t>
      </w:r>
      <w:r w:rsidR="00906C0B" w:rsidRPr="000A6C93">
        <w:rPr>
          <w:b/>
          <w:spacing w:val="-2"/>
        </w:rPr>
        <w:t>d’Ouvrage</w:t>
      </w:r>
    </w:p>
    <w:p w14:paraId="5211C750" w14:textId="77777777" w:rsidR="00930ED1" w:rsidRPr="000A6C93" w:rsidRDefault="00930ED1">
      <w:pPr>
        <w:pStyle w:val="Corpsdetexte"/>
        <w:spacing w:before="7"/>
        <w:rPr>
          <w:b/>
        </w:r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0A6C93" w:rsidRPr="000A6C93" w14:paraId="40BF73D6" w14:textId="77777777">
        <w:trPr>
          <w:trHeight w:val="258"/>
        </w:trPr>
        <w:tc>
          <w:tcPr>
            <w:tcW w:w="8438" w:type="dxa"/>
          </w:tcPr>
          <w:p w14:paraId="0F183ADB" w14:textId="77777777" w:rsidR="00930ED1" w:rsidRPr="000A6C93" w:rsidRDefault="00906C0B">
            <w:pPr>
              <w:pStyle w:val="TableParagraph"/>
              <w:spacing w:before="5" w:line="233" w:lineRule="exact"/>
              <w:ind w:left="69"/>
              <w:rPr>
                <w:b/>
              </w:rPr>
            </w:pPr>
            <w:r w:rsidRPr="000A6C93">
              <w:rPr>
                <w:b/>
              </w:rPr>
              <w:t>B –</w:t>
            </w:r>
            <w:r w:rsidRPr="000A6C93">
              <w:rPr>
                <w:b/>
                <w:spacing w:val="-1"/>
              </w:rPr>
              <w:t xml:space="preserve"> </w:t>
            </w:r>
            <w:r w:rsidRPr="000A6C93">
              <w:rPr>
                <w:b/>
              </w:rPr>
              <w:t>Objet</w:t>
            </w:r>
            <w:r w:rsidRPr="000A6C93">
              <w:rPr>
                <w:b/>
                <w:spacing w:val="-1"/>
              </w:rPr>
              <w:t xml:space="preserve"> </w:t>
            </w:r>
            <w:r w:rsidRPr="000A6C93">
              <w:rPr>
                <w:b/>
              </w:rPr>
              <w:t>du</w:t>
            </w:r>
            <w:r w:rsidRPr="000A6C93">
              <w:rPr>
                <w:b/>
                <w:spacing w:val="-1"/>
              </w:rPr>
              <w:t xml:space="preserve"> </w:t>
            </w:r>
            <w:r w:rsidRPr="000A6C93">
              <w:rPr>
                <w:b/>
              </w:rPr>
              <w:t>marché</w:t>
            </w:r>
            <w:r w:rsidRPr="000A6C93">
              <w:rPr>
                <w:b/>
                <w:spacing w:val="-1"/>
              </w:rPr>
              <w:t xml:space="preserve"> </w:t>
            </w:r>
            <w:r w:rsidRPr="000A6C93">
              <w:rPr>
                <w:b/>
              </w:rPr>
              <w:t>public</w:t>
            </w:r>
            <w:r w:rsidRPr="000A6C93">
              <w:rPr>
                <w:b/>
                <w:spacing w:val="-1"/>
              </w:rPr>
              <w:t xml:space="preserve"> </w:t>
            </w:r>
            <w:r w:rsidRPr="000A6C93">
              <w:rPr>
                <w:b/>
              </w:rPr>
              <w:t>ou</w:t>
            </w:r>
            <w:r w:rsidRPr="000A6C93">
              <w:rPr>
                <w:b/>
                <w:spacing w:val="-1"/>
              </w:rPr>
              <w:t xml:space="preserve"> </w:t>
            </w:r>
            <w:r w:rsidRPr="000A6C93">
              <w:rPr>
                <w:b/>
              </w:rPr>
              <w:t>de l’accord-</w:t>
            </w:r>
            <w:r w:rsidRPr="000A6C93">
              <w:rPr>
                <w:b/>
                <w:spacing w:val="-2"/>
              </w:rPr>
              <w:t>cadre</w:t>
            </w:r>
          </w:p>
        </w:tc>
        <w:tc>
          <w:tcPr>
            <w:tcW w:w="778" w:type="dxa"/>
            <w:tcBorders>
              <w:right w:val="single" w:sz="6" w:space="0" w:color="000000"/>
            </w:tcBorders>
          </w:tcPr>
          <w:p w14:paraId="2F96A187" w14:textId="77777777" w:rsidR="00930ED1" w:rsidRPr="000A6C93" w:rsidRDefault="00906C0B">
            <w:pPr>
              <w:pStyle w:val="TableParagraph"/>
              <w:spacing w:before="5" w:line="233" w:lineRule="exact"/>
              <w:ind w:left="66"/>
              <w:rPr>
                <w:b/>
              </w:rPr>
            </w:pPr>
            <w:r w:rsidRPr="000A6C93">
              <w:rPr>
                <w:b/>
                <w:spacing w:val="-5"/>
              </w:rPr>
              <w:t>DC4</w:t>
            </w:r>
          </w:p>
        </w:tc>
      </w:tr>
    </w:tbl>
    <w:p w14:paraId="0BCBB0A3" w14:textId="77777777" w:rsidR="00930ED1" w:rsidRPr="000A6C93" w:rsidRDefault="00906C0B">
      <w:pPr>
        <w:spacing w:before="1" w:line="244" w:lineRule="auto"/>
        <w:ind w:left="818" w:right="1178"/>
        <w:rPr>
          <w:i/>
        </w:rPr>
      </w:pPr>
      <w:r w:rsidRPr="000A6C93">
        <w:rPr>
          <w:i/>
        </w:rPr>
        <w:t>(Reprendre le contenu de la mention figurant dans l’avis d’appel public à la concurrence ou la lettre de consultation. En cas d’allotissement, préciser également l’intitulé de la consultation.)</w:t>
      </w:r>
    </w:p>
    <w:p w14:paraId="2044132A" w14:textId="77777777" w:rsidR="00930ED1" w:rsidRPr="000A6C93" w:rsidRDefault="00930ED1">
      <w:pPr>
        <w:pStyle w:val="Corpsdetexte"/>
        <w:rPr>
          <w:i/>
          <w:sz w:val="24"/>
        </w:rPr>
      </w:pPr>
    </w:p>
    <w:p w14:paraId="6EA003B4" w14:textId="77777777" w:rsidR="00930ED1" w:rsidRPr="000A6C93" w:rsidRDefault="00930ED1">
      <w:pPr>
        <w:pStyle w:val="Corpsdetexte"/>
        <w:spacing w:before="3"/>
        <w:rPr>
          <w:i/>
          <w:sz w:val="21"/>
        </w:rPr>
      </w:pPr>
    </w:p>
    <w:p w14:paraId="2C084831" w14:textId="77777777" w:rsidR="00111ACC" w:rsidRPr="000A6C93" w:rsidRDefault="00111ACC" w:rsidP="00D940DA">
      <w:pPr>
        <w:pStyle w:val="Corpsdetexte"/>
        <w:spacing w:before="94"/>
        <w:ind w:left="818" w:right="1178"/>
        <w:jc w:val="both"/>
        <w:rPr>
          <w:rFonts w:ascii="Arial" w:hAnsi="Arial"/>
        </w:rPr>
      </w:pPr>
      <w:r w:rsidRPr="000A6C93">
        <w:rPr>
          <w:rFonts w:ascii="Arial" w:hAnsi="Arial"/>
        </w:rPr>
        <w:t>Mission</w:t>
      </w:r>
      <w:r w:rsidRPr="000A6C93">
        <w:rPr>
          <w:rFonts w:ascii="Arial" w:hAnsi="Arial"/>
          <w:spacing w:val="28"/>
        </w:rPr>
        <w:t xml:space="preserve"> </w:t>
      </w:r>
      <w:r w:rsidRPr="000A6C93">
        <w:rPr>
          <w:rFonts w:ascii="Arial" w:hAnsi="Arial"/>
        </w:rPr>
        <w:t>de</w:t>
      </w:r>
      <w:r w:rsidRPr="000A6C93">
        <w:rPr>
          <w:rFonts w:ascii="Arial" w:hAnsi="Arial"/>
          <w:spacing w:val="28"/>
        </w:rPr>
        <w:t xml:space="preserve"> </w:t>
      </w:r>
      <w:r w:rsidRPr="000A6C93">
        <w:rPr>
          <w:rFonts w:ascii="Arial" w:hAnsi="Arial"/>
        </w:rPr>
        <w:t>maîtrise</w:t>
      </w:r>
      <w:r w:rsidRPr="000A6C93">
        <w:rPr>
          <w:rFonts w:ascii="Arial" w:hAnsi="Arial"/>
          <w:spacing w:val="28"/>
        </w:rPr>
        <w:t xml:space="preserve"> </w:t>
      </w:r>
      <w:r w:rsidRPr="000A6C93">
        <w:rPr>
          <w:rFonts w:ascii="Arial" w:hAnsi="Arial"/>
        </w:rPr>
        <w:t xml:space="preserve">d’œuvre pour la réhabilitation des logements de l’ancienne école communale de Les </w:t>
      </w:r>
      <w:proofErr w:type="spellStart"/>
      <w:r w:rsidRPr="000A6C93">
        <w:rPr>
          <w:rFonts w:ascii="Arial" w:hAnsi="Arial"/>
        </w:rPr>
        <w:t>Monthairons</w:t>
      </w:r>
      <w:proofErr w:type="spellEnd"/>
    </w:p>
    <w:p w14:paraId="1F452DE7" w14:textId="77777777" w:rsidR="00930ED1" w:rsidRPr="000A6C93" w:rsidRDefault="00930ED1">
      <w:pPr>
        <w:pStyle w:val="Corpsdetexte"/>
        <w:spacing w:before="9"/>
        <w:rPr>
          <w:rFonts w:ascii="Arial"/>
          <w:sz w:val="23"/>
        </w:rPr>
      </w:pPr>
    </w:p>
    <w:p w14:paraId="3BFEA91F" w14:textId="0B1D1CB7" w:rsidR="00930ED1" w:rsidRPr="000A6C93" w:rsidRDefault="00906C0B">
      <w:pPr>
        <w:ind w:left="818"/>
        <w:rPr>
          <w:rFonts w:ascii="Arial" w:hAnsi="Arial"/>
        </w:rPr>
      </w:pPr>
      <w:r w:rsidRPr="000A6C93">
        <w:rPr>
          <w:rFonts w:ascii="Arial" w:hAnsi="Arial"/>
          <w:b/>
        </w:rPr>
        <w:t>Lieu(x)</w:t>
      </w:r>
      <w:r w:rsidRPr="000A6C93">
        <w:rPr>
          <w:rFonts w:ascii="Arial" w:hAnsi="Arial"/>
          <w:b/>
          <w:spacing w:val="-2"/>
        </w:rPr>
        <w:t xml:space="preserve"> </w:t>
      </w:r>
      <w:r w:rsidRPr="000A6C93">
        <w:rPr>
          <w:rFonts w:ascii="Arial" w:hAnsi="Arial"/>
          <w:b/>
        </w:rPr>
        <w:t>d’exécution</w:t>
      </w:r>
      <w:r w:rsidRPr="000A6C93">
        <w:rPr>
          <w:rFonts w:ascii="Arial" w:hAnsi="Arial"/>
          <w:b/>
          <w:spacing w:val="-3"/>
        </w:rPr>
        <w:t xml:space="preserve"> </w:t>
      </w:r>
      <w:r w:rsidRPr="000A6C93">
        <w:rPr>
          <w:rFonts w:ascii="Arial" w:hAnsi="Arial"/>
        </w:rPr>
        <w:t>:</w:t>
      </w:r>
      <w:r w:rsidRPr="000A6C93">
        <w:rPr>
          <w:rFonts w:ascii="Arial" w:hAnsi="Arial"/>
          <w:spacing w:val="-1"/>
        </w:rPr>
        <w:t xml:space="preserve"> </w:t>
      </w:r>
      <w:r w:rsidR="00111ACC" w:rsidRPr="000A6C93">
        <w:rPr>
          <w:rFonts w:ascii="Arial" w:hAnsi="Arial"/>
        </w:rPr>
        <w:t>Place de la mairie 55320 LES MONTHAIRONS</w:t>
      </w:r>
    </w:p>
    <w:p w14:paraId="33AAD890" w14:textId="77777777" w:rsidR="00930ED1" w:rsidRPr="000A6C93" w:rsidRDefault="00930ED1">
      <w:pPr>
        <w:pStyle w:val="Corpsdetexte"/>
        <w:rPr>
          <w:rFonts w:ascii="Arial"/>
          <w:sz w:val="20"/>
        </w:rPr>
      </w:pPr>
    </w:p>
    <w:p w14:paraId="3C42DF09" w14:textId="77777777" w:rsidR="00930ED1" w:rsidRPr="000A6C93" w:rsidRDefault="00930ED1">
      <w:pPr>
        <w:pStyle w:val="Corpsdetexte"/>
        <w:rPr>
          <w:rFonts w:ascii="Arial"/>
          <w:sz w:val="20"/>
        </w:rPr>
      </w:pPr>
    </w:p>
    <w:p w14:paraId="6C732420" w14:textId="77777777" w:rsidR="00930ED1" w:rsidRPr="000A6C93" w:rsidRDefault="00930ED1">
      <w:pPr>
        <w:pStyle w:val="Corpsdetexte"/>
        <w:spacing w:before="9"/>
        <w:rPr>
          <w:rFonts w:ascii="Arial"/>
          <w:sz w:val="27"/>
        </w:r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930ED1" w:rsidRPr="000A6C93" w14:paraId="4841B939" w14:textId="77777777">
        <w:trPr>
          <w:trHeight w:val="258"/>
        </w:trPr>
        <w:tc>
          <w:tcPr>
            <w:tcW w:w="8438" w:type="dxa"/>
          </w:tcPr>
          <w:p w14:paraId="183DC0E2" w14:textId="77777777" w:rsidR="00930ED1" w:rsidRPr="000A6C93" w:rsidRDefault="00906C0B">
            <w:pPr>
              <w:pStyle w:val="TableParagraph"/>
              <w:spacing w:before="5" w:line="233" w:lineRule="exact"/>
              <w:ind w:left="69"/>
              <w:rPr>
                <w:b/>
              </w:rPr>
            </w:pPr>
            <w:r w:rsidRPr="000A6C93">
              <w:rPr>
                <w:b/>
              </w:rPr>
              <w:t>C</w:t>
            </w:r>
            <w:r w:rsidRPr="000A6C93">
              <w:rPr>
                <w:b/>
                <w:spacing w:val="-3"/>
              </w:rPr>
              <w:t xml:space="preserve"> </w:t>
            </w:r>
            <w:r w:rsidRPr="000A6C93">
              <w:rPr>
                <w:b/>
              </w:rPr>
              <w:t>-</w:t>
            </w:r>
            <w:r w:rsidRPr="000A6C93">
              <w:rPr>
                <w:b/>
                <w:spacing w:val="1"/>
              </w:rPr>
              <w:t xml:space="preserve"> </w:t>
            </w:r>
            <w:r w:rsidRPr="000A6C93">
              <w:rPr>
                <w:b/>
              </w:rPr>
              <w:t>Objet</w:t>
            </w:r>
            <w:r w:rsidRPr="000A6C93">
              <w:rPr>
                <w:b/>
                <w:spacing w:val="1"/>
              </w:rPr>
              <w:t xml:space="preserve"> </w:t>
            </w:r>
            <w:r w:rsidRPr="000A6C93">
              <w:rPr>
                <w:b/>
              </w:rPr>
              <w:t>de la</w:t>
            </w:r>
            <w:r w:rsidRPr="000A6C93">
              <w:rPr>
                <w:b/>
                <w:spacing w:val="1"/>
              </w:rPr>
              <w:t xml:space="preserve"> </w:t>
            </w:r>
            <w:r w:rsidRPr="000A6C93">
              <w:rPr>
                <w:b/>
              </w:rPr>
              <w:t>déclaration du</w:t>
            </w:r>
            <w:r w:rsidRPr="000A6C93">
              <w:rPr>
                <w:b/>
                <w:spacing w:val="1"/>
              </w:rPr>
              <w:t xml:space="preserve"> </w:t>
            </w:r>
            <w:r w:rsidRPr="000A6C93">
              <w:rPr>
                <w:b/>
              </w:rPr>
              <w:t>sous-</w:t>
            </w:r>
            <w:r w:rsidRPr="000A6C93">
              <w:rPr>
                <w:b/>
                <w:spacing w:val="-2"/>
              </w:rPr>
              <w:t>traitant</w:t>
            </w:r>
          </w:p>
        </w:tc>
        <w:tc>
          <w:tcPr>
            <w:tcW w:w="778" w:type="dxa"/>
            <w:tcBorders>
              <w:right w:val="single" w:sz="6" w:space="0" w:color="000000"/>
            </w:tcBorders>
          </w:tcPr>
          <w:p w14:paraId="141D6F40" w14:textId="77777777" w:rsidR="00930ED1" w:rsidRPr="000A6C93" w:rsidRDefault="00906C0B">
            <w:pPr>
              <w:pStyle w:val="TableParagraph"/>
              <w:spacing w:before="5" w:line="233" w:lineRule="exact"/>
              <w:ind w:left="66"/>
              <w:rPr>
                <w:b/>
              </w:rPr>
            </w:pPr>
            <w:r w:rsidRPr="000A6C93">
              <w:rPr>
                <w:b/>
                <w:spacing w:val="-5"/>
              </w:rPr>
              <w:t>DC4</w:t>
            </w:r>
          </w:p>
        </w:tc>
      </w:tr>
    </w:tbl>
    <w:p w14:paraId="1C6BAAC8" w14:textId="77777777" w:rsidR="00930ED1" w:rsidRPr="000A6C93" w:rsidRDefault="00930ED1">
      <w:pPr>
        <w:pStyle w:val="Corpsdetexte"/>
        <w:spacing w:before="8"/>
        <w:rPr>
          <w:rFonts w:ascii="Arial"/>
          <w:sz w:val="14"/>
        </w:rPr>
      </w:pPr>
    </w:p>
    <w:p w14:paraId="698383C9" w14:textId="77777777" w:rsidR="00930ED1" w:rsidRPr="000A6C93" w:rsidRDefault="00906C0B">
      <w:pPr>
        <w:pStyle w:val="Corpsdetexte"/>
        <w:spacing w:before="91"/>
        <w:ind w:left="818"/>
      </w:pPr>
      <w:r w:rsidRPr="000A6C93">
        <w:t>La présente</w:t>
      </w:r>
      <w:r w:rsidRPr="000A6C93">
        <w:rPr>
          <w:spacing w:val="1"/>
        </w:rPr>
        <w:t xml:space="preserve"> </w:t>
      </w:r>
      <w:r w:rsidRPr="000A6C93">
        <w:t>déclaration</w:t>
      </w:r>
      <w:r w:rsidRPr="000A6C93">
        <w:rPr>
          <w:spacing w:val="1"/>
        </w:rPr>
        <w:t xml:space="preserve"> </w:t>
      </w:r>
      <w:r w:rsidRPr="000A6C93">
        <w:t>de</w:t>
      </w:r>
      <w:r w:rsidRPr="000A6C93">
        <w:rPr>
          <w:spacing w:val="1"/>
        </w:rPr>
        <w:t xml:space="preserve"> </w:t>
      </w:r>
      <w:r w:rsidRPr="000A6C93">
        <w:t>sous-traitance</w:t>
      </w:r>
      <w:r w:rsidRPr="000A6C93">
        <w:rPr>
          <w:spacing w:val="1"/>
        </w:rPr>
        <w:t xml:space="preserve"> </w:t>
      </w:r>
      <w:r w:rsidRPr="000A6C93">
        <w:t>constitue</w:t>
      </w:r>
      <w:r w:rsidRPr="000A6C93">
        <w:rPr>
          <w:spacing w:val="3"/>
        </w:rPr>
        <w:t xml:space="preserve"> </w:t>
      </w:r>
      <w:r w:rsidRPr="000A6C93">
        <w:rPr>
          <w:spacing w:val="-10"/>
        </w:rPr>
        <w:t>:</w:t>
      </w:r>
    </w:p>
    <w:p w14:paraId="75639AA5" w14:textId="77777777" w:rsidR="00930ED1" w:rsidRPr="000A6C93" w:rsidRDefault="00906C0B">
      <w:pPr>
        <w:spacing w:before="7"/>
        <w:ind w:left="818"/>
        <w:rPr>
          <w:i/>
        </w:rPr>
      </w:pPr>
      <w:r w:rsidRPr="000A6C93">
        <w:rPr>
          <w:i/>
        </w:rPr>
        <w:t>(Cocher</w:t>
      </w:r>
      <w:r w:rsidRPr="000A6C93">
        <w:rPr>
          <w:i/>
          <w:spacing w:val="-1"/>
        </w:rPr>
        <w:t xml:space="preserve"> </w:t>
      </w:r>
      <w:r w:rsidRPr="000A6C93">
        <w:rPr>
          <w:i/>
        </w:rPr>
        <w:t>la</w:t>
      </w:r>
      <w:r w:rsidRPr="000A6C93">
        <w:rPr>
          <w:i/>
          <w:spacing w:val="-1"/>
        </w:rPr>
        <w:t xml:space="preserve"> </w:t>
      </w:r>
      <w:r w:rsidRPr="000A6C93">
        <w:rPr>
          <w:i/>
        </w:rPr>
        <w:t xml:space="preserve">case </w:t>
      </w:r>
      <w:r w:rsidRPr="000A6C93">
        <w:rPr>
          <w:i/>
          <w:spacing w:val="-2"/>
        </w:rPr>
        <w:t>correspondante.)</w:t>
      </w:r>
    </w:p>
    <w:p w14:paraId="0930A9F9" w14:textId="77777777" w:rsidR="00930ED1" w:rsidRPr="000A6C93" w:rsidRDefault="00930ED1">
      <w:pPr>
        <w:pStyle w:val="Corpsdetexte"/>
        <w:spacing w:before="2"/>
        <w:rPr>
          <w:i/>
          <w:sz w:val="15"/>
        </w:rPr>
      </w:pPr>
    </w:p>
    <w:p w14:paraId="2AF57D04" w14:textId="7D2B5175" w:rsidR="00930ED1" w:rsidRPr="000A6C93" w:rsidRDefault="00464C76">
      <w:pPr>
        <w:pStyle w:val="Corpsdetexte"/>
        <w:spacing w:before="91"/>
        <w:ind w:left="1133"/>
      </w:pPr>
      <w:r>
        <w:rPr>
          <w:noProof/>
        </w:rPr>
        <mc:AlternateContent>
          <mc:Choice Requires="wps">
            <w:drawing>
              <wp:anchor distT="0" distB="0" distL="114300" distR="114300" simplePos="0" relativeHeight="15745536" behindDoc="0" locked="0" layoutInCell="1" allowOverlap="1" wp14:anchorId="1831E3AA" wp14:editId="43FDDD9B">
                <wp:simplePos x="0" y="0"/>
                <wp:positionH relativeFrom="page">
                  <wp:posOffset>914400</wp:posOffset>
                </wp:positionH>
                <wp:positionV relativeFrom="paragraph">
                  <wp:posOffset>70485</wp:posOffset>
                </wp:positionV>
                <wp:extent cx="135890" cy="135890"/>
                <wp:effectExtent l="0" t="0" r="0" b="0"/>
                <wp:wrapNone/>
                <wp:docPr id="31" name="docshape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3AE89" id="docshape46" o:spid="_x0000_s1026" style="position:absolute;margin-left:1in;margin-top:5.55pt;width:10.7pt;height:10.7pt;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" filled="f" strokeweight=".72pt">
                <w10:wrap anchorx="page"/>
              </v:rect>
            </w:pict>
          </mc:Fallback>
        </mc:AlternateContent>
      </w:r>
      <w:proofErr w:type="gramStart"/>
      <w:r w:rsidR="00906C0B" w:rsidRPr="000A6C93">
        <w:t>une</w:t>
      </w:r>
      <w:proofErr w:type="gramEnd"/>
      <w:r w:rsidR="00906C0B" w:rsidRPr="000A6C93">
        <w:rPr>
          <w:spacing w:val="-1"/>
        </w:rPr>
        <w:t xml:space="preserve"> </w:t>
      </w:r>
      <w:r w:rsidR="00906C0B" w:rsidRPr="000A6C93">
        <w:t>annexe</w:t>
      </w:r>
      <w:r w:rsidR="00906C0B" w:rsidRPr="000A6C93">
        <w:rPr>
          <w:spacing w:val="-1"/>
        </w:rPr>
        <w:t xml:space="preserve"> </w:t>
      </w:r>
      <w:r w:rsidR="00906C0B" w:rsidRPr="000A6C93">
        <w:t>à</w:t>
      </w:r>
      <w:r w:rsidR="00906C0B" w:rsidRPr="000A6C93">
        <w:rPr>
          <w:spacing w:val="-1"/>
        </w:rPr>
        <w:t xml:space="preserve"> </w:t>
      </w:r>
      <w:r w:rsidR="00906C0B" w:rsidRPr="000A6C93">
        <w:t>l’acte</w:t>
      </w:r>
      <w:r w:rsidR="00906C0B" w:rsidRPr="000A6C93">
        <w:rPr>
          <w:spacing w:val="-1"/>
        </w:rPr>
        <w:t xml:space="preserve"> </w:t>
      </w:r>
      <w:r w:rsidR="00906C0B" w:rsidRPr="000A6C93">
        <w:t>d’engagement remis</w:t>
      </w:r>
      <w:r w:rsidR="00906C0B" w:rsidRPr="000A6C93">
        <w:rPr>
          <w:spacing w:val="-1"/>
        </w:rPr>
        <w:t xml:space="preserve"> </w:t>
      </w:r>
      <w:r w:rsidR="00906C0B" w:rsidRPr="000A6C93">
        <w:t>par</w:t>
      </w:r>
      <w:r w:rsidR="00906C0B" w:rsidRPr="000A6C93">
        <w:rPr>
          <w:spacing w:val="-1"/>
        </w:rPr>
        <w:t xml:space="preserve"> </w:t>
      </w:r>
      <w:r w:rsidR="00906C0B" w:rsidRPr="000A6C93">
        <w:t>le</w:t>
      </w:r>
      <w:r w:rsidR="00906C0B" w:rsidRPr="000A6C93">
        <w:rPr>
          <w:spacing w:val="-1"/>
        </w:rPr>
        <w:t xml:space="preserve"> </w:t>
      </w:r>
      <w:r w:rsidR="00906C0B" w:rsidRPr="000A6C93">
        <w:t>candidat</w:t>
      </w:r>
      <w:r w:rsidR="00906C0B" w:rsidRPr="000A6C93">
        <w:rPr>
          <w:spacing w:val="4"/>
        </w:rPr>
        <w:t xml:space="preserve"> </w:t>
      </w:r>
      <w:r w:rsidR="00906C0B" w:rsidRPr="000A6C93">
        <w:rPr>
          <w:spacing w:val="-10"/>
        </w:rPr>
        <w:t>;</w:t>
      </w:r>
    </w:p>
    <w:p w14:paraId="26C9C7D7" w14:textId="58F27281" w:rsidR="00930ED1" w:rsidRPr="000A6C93" w:rsidRDefault="00464C76">
      <w:pPr>
        <w:pStyle w:val="Corpsdetexte"/>
        <w:spacing w:before="126" w:line="360" w:lineRule="auto"/>
        <w:ind w:left="1133" w:right="1364"/>
      </w:pPr>
      <w:r>
        <w:rPr>
          <w:noProof/>
        </w:rPr>
        <mc:AlternateContent>
          <mc:Choice Requires="wps">
            <w:drawing>
              <wp:anchor distT="0" distB="0" distL="114300" distR="114300" simplePos="0" relativeHeight="15746048" behindDoc="0" locked="0" layoutInCell="1" allowOverlap="1" wp14:anchorId="4CF7BB50" wp14:editId="77DF9F62">
                <wp:simplePos x="0" y="0"/>
                <wp:positionH relativeFrom="page">
                  <wp:posOffset>914400</wp:posOffset>
                </wp:positionH>
                <wp:positionV relativeFrom="paragraph">
                  <wp:posOffset>93345</wp:posOffset>
                </wp:positionV>
                <wp:extent cx="135890" cy="135890"/>
                <wp:effectExtent l="0" t="0" r="0" b="0"/>
                <wp:wrapNone/>
                <wp:docPr id="30" name="docshape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92FFF" id="docshape47" o:spid="_x0000_s1026" style="position:absolute;margin-left:1in;margin-top:7.35pt;width:10.7pt;height:10.7pt;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" filled="f" strokeweight=".72pt">
                <w10:wrap anchorx="page"/>
              </v:rect>
            </w:pict>
          </mc:Fallback>
        </mc:AlternateContent>
      </w:r>
      <w:r>
        <w:rPr>
          <w:noProof/>
        </w:rPr>
        <mc:AlternateContent>
          <mc:Choice Requires="wps">
            <w:drawing>
              <wp:anchor distT="0" distB="0" distL="114300" distR="114300" simplePos="0" relativeHeight="15746560" behindDoc="0" locked="0" layoutInCell="1" allowOverlap="1" wp14:anchorId="56D9BBA3" wp14:editId="5C58CF7D">
                <wp:simplePos x="0" y="0"/>
                <wp:positionH relativeFrom="page">
                  <wp:posOffset>914400</wp:posOffset>
                </wp:positionH>
                <wp:positionV relativeFrom="paragraph">
                  <wp:posOffset>334010</wp:posOffset>
                </wp:positionV>
                <wp:extent cx="135890" cy="135890"/>
                <wp:effectExtent l="0" t="0" r="0" b="0"/>
                <wp:wrapNone/>
                <wp:docPr id="29" name="docshape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14812" id="docshape48" o:spid="_x0000_s1026" style="position:absolute;margin-left:1in;margin-top:26.3pt;width:10.7pt;height:10.7pt;z-index:1574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" filled="f" strokeweight=".72pt">
                <w10:wrap anchorx="page"/>
              </v:rect>
            </w:pict>
          </mc:Fallback>
        </mc:AlternateContent>
      </w:r>
      <w:proofErr w:type="gramStart"/>
      <w:r w:rsidR="00906C0B" w:rsidRPr="000A6C93">
        <w:t>un</w:t>
      </w:r>
      <w:proofErr w:type="gramEnd"/>
      <w:r w:rsidR="00906C0B" w:rsidRPr="000A6C93">
        <w:t xml:space="preserve"> acte spécial portant acceptation du sous-traitant et agrément de ses conditions de paiement ; un acte spécial modificatif ; il annule et remplace la déclaration de sous-traitance du ……</w:t>
      </w:r>
      <w:proofErr w:type="gramStart"/>
      <w:r w:rsidR="00906C0B" w:rsidRPr="000A6C93">
        <w:t>…….</w:t>
      </w:r>
      <w:proofErr w:type="gramEnd"/>
      <w:r w:rsidR="00906C0B" w:rsidRPr="000A6C93">
        <w:t xml:space="preserve"> .</w:t>
      </w:r>
    </w:p>
    <w:p w14:paraId="26043E3A" w14:textId="77777777" w:rsidR="00930ED1" w:rsidRPr="000A6C93" w:rsidRDefault="00930ED1">
      <w:pPr>
        <w:spacing w:line="360" w:lineRule="auto"/>
        <w:sectPr w:rsidR="00930ED1" w:rsidRPr="000A6C93">
          <w:pgSz w:w="11910" w:h="16850"/>
          <w:pgMar w:top="1540" w:right="260" w:bottom="1080" w:left="600" w:header="864" w:footer="900" w:gutter="0"/>
          <w:cols w:space="720"/>
        </w:sectPr>
      </w:pPr>
    </w:p>
    <w:p w14:paraId="0BD3F69D" w14:textId="77777777" w:rsidR="00930ED1" w:rsidRPr="000A6C93" w:rsidRDefault="00930ED1">
      <w:pPr>
        <w:pStyle w:val="Corpsdetexte"/>
        <w:spacing w:before="1" w:after="1"/>
        <w:rPr>
          <w:sz w:val="28"/>
        </w:rPr>
      </w:pPr>
    </w:p>
    <w:tbl>
      <w:tblPr>
        <w:tblStyle w:val="TableNormal"/>
        <w:tblW w:w="0" w:type="auto"/>
        <w:tblInd w:w="8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38"/>
        <w:gridCol w:w="778"/>
      </w:tblGrid>
      <w:tr w:rsidR="000A6C93" w:rsidRPr="000A6C93" w14:paraId="14F0A0FC" w14:textId="77777777">
        <w:trPr>
          <w:trHeight w:val="256"/>
        </w:trPr>
        <w:tc>
          <w:tcPr>
            <w:tcW w:w="8438" w:type="dxa"/>
            <w:tcBorders>
              <w:left w:val="single" w:sz="4" w:space="0" w:color="000000"/>
              <w:bottom w:val="single" w:sz="4" w:space="0" w:color="000000"/>
              <w:right w:val="single" w:sz="4" w:space="0" w:color="000000"/>
            </w:tcBorders>
          </w:tcPr>
          <w:p w14:paraId="5DA899B5" w14:textId="77777777" w:rsidR="00930ED1" w:rsidRPr="000A6C93" w:rsidRDefault="00906C0B">
            <w:pPr>
              <w:pStyle w:val="TableParagraph"/>
              <w:spacing w:before="3" w:line="233" w:lineRule="exact"/>
              <w:ind w:left="69"/>
              <w:rPr>
                <w:b/>
              </w:rPr>
            </w:pPr>
            <w:r w:rsidRPr="000A6C93">
              <w:rPr>
                <w:b/>
              </w:rPr>
              <w:t>D</w:t>
            </w:r>
            <w:r w:rsidRPr="000A6C93">
              <w:rPr>
                <w:b/>
                <w:spacing w:val="-2"/>
              </w:rPr>
              <w:t xml:space="preserve"> </w:t>
            </w:r>
            <w:r w:rsidRPr="000A6C93">
              <w:rPr>
                <w:b/>
              </w:rPr>
              <w:t>- Identification du</w:t>
            </w:r>
            <w:r w:rsidRPr="000A6C93">
              <w:rPr>
                <w:b/>
                <w:spacing w:val="-1"/>
              </w:rPr>
              <w:t xml:space="preserve"> </w:t>
            </w:r>
            <w:r w:rsidRPr="000A6C93">
              <w:rPr>
                <w:b/>
              </w:rPr>
              <w:t>candidat ou</w:t>
            </w:r>
            <w:r w:rsidRPr="000A6C93">
              <w:rPr>
                <w:b/>
                <w:spacing w:val="-1"/>
              </w:rPr>
              <w:t xml:space="preserve"> </w:t>
            </w:r>
            <w:r w:rsidRPr="000A6C93">
              <w:rPr>
                <w:b/>
              </w:rPr>
              <w:t>du titulaire</w:t>
            </w:r>
            <w:r w:rsidRPr="000A6C93">
              <w:rPr>
                <w:b/>
                <w:spacing w:val="-1"/>
              </w:rPr>
              <w:t xml:space="preserve"> </w:t>
            </w:r>
            <w:r w:rsidRPr="000A6C93">
              <w:rPr>
                <w:b/>
              </w:rPr>
              <w:t>du</w:t>
            </w:r>
            <w:r w:rsidRPr="000A6C93">
              <w:rPr>
                <w:b/>
                <w:spacing w:val="-1"/>
              </w:rPr>
              <w:t xml:space="preserve"> </w:t>
            </w:r>
            <w:r w:rsidRPr="000A6C93">
              <w:rPr>
                <w:b/>
              </w:rPr>
              <w:t>marché</w:t>
            </w:r>
            <w:r w:rsidRPr="000A6C93">
              <w:rPr>
                <w:b/>
                <w:spacing w:val="-1"/>
              </w:rPr>
              <w:t xml:space="preserve"> </w:t>
            </w:r>
            <w:r w:rsidRPr="000A6C93">
              <w:rPr>
                <w:b/>
              </w:rPr>
              <w:t>public ou</w:t>
            </w:r>
            <w:r w:rsidRPr="000A6C93">
              <w:rPr>
                <w:b/>
                <w:spacing w:val="-1"/>
              </w:rPr>
              <w:t xml:space="preserve"> </w:t>
            </w:r>
            <w:r w:rsidRPr="000A6C93">
              <w:rPr>
                <w:b/>
              </w:rPr>
              <w:t>de l’accord-</w:t>
            </w:r>
            <w:r w:rsidRPr="000A6C93">
              <w:rPr>
                <w:b/>
                <w:spacing w:val="-2"/>
              </w:rPr>
              <w:t>cadre</w:t>
            </w:r>
          </w:p>
        </w:tc>
        <w:tc>
          <w:tcPr>
            <w:tcW w:w="778" w:type="dxa"/>
            <w:tcBorders>
              <w:left w:val="single" w:sz="4" w:space="0" w:color="000000"/>
              <w:bottom w:val="single" w:sz="4" w:space="0" w:color="000000"/>
              <w:right w:val="single" w:sz="4" w:space="0" w:color="000000"/>
            </w:tcBorders>
          </w:tcPr>
          <w:p w14:paraId="281DA932" w14:textId="77777777" w:rsidR="00930ED1" w:rsidRPr="000A6C93" w:rsidRDefault="00906C0B">
            <w:pPr>
              <w:pStyle w:val="TableParagraph"/>
              <w:spacing w:before="3" w:line="233" w:lineRule="exact"/>
              <w:ind w:left="68"/>
              <w:rPr>
                <w:b/>
              </w:rPr>
            </w:pPr>
            <w:r w:rsidRPr="000A6C93">
              <w:rPr>
                <w:b/>
                <w:spacing w:val="-5"/>
              </w:rPr>
              <w:t>DC4</w:t>
            </w:r>
          </w:p>
        </w:tc>
      </w:tr>
    </w:tbl>
    <w:p w14:paraId="6E5C9167" w14:textId="77777777" w:rsidR="00930ED1" w:rsidRPr="000A6C93" w:rsidRDefault="00906C0B">
      <w:pPr>
        <w:spacing w:line="244" w:lineRule="auto"/>
        <w:ind w:left="818" w:right="1153"/>
        <w:jc w:val="both"/>
        <w:rPr>
          <w:i/>
        </w:rPr>
      </w:pPr>
      <w:r w:rsidRPr="000A6C93">
        <w:rPr>
          <w:i/>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7042FC8C" w14:textId="77777777" w:rsidR="00930ED1" w:rsidRPr="000A6C93" w:rsidRDefault="00930ED1">
      <w:pPr>
        <w:pStyle w:val="Corpsdetexte"/>
        <w:rPr>
          <w:i/>
          <w:sz w:val="20"/>
        </w:rPr>
      </w:pPr>
    </w:p>
    <w:p w14:paraId="54DF88DC" w14:textId="77777777" w:rsidR="00930ED1" w:rsidRPr="000A6C93" w:rsidRDefault="00930ED1">
      <w:pPr>
        <w:pStyle w:val="Corpsdetexte"/>
        <w:rPr>
          <w:i/>
          <w:sz w:val="20"/>
        </w:rPr>
      </w:pPr>
    </w:p>
    <w:p w14:paraId="1E923F75" w14:textId="77777777" w:rsidR="00930ED1" w:rsidRPr="000A6C93" w:rsidRDefault="00930ED1">
      <w:pPr>
        <w:pStyle w:val="Corpsdetexte"/>
        <w:rPr>
          <w:i/>
          <w:sz w:val="20"/>
        </w:rPr>
      </w:pPr>
    </w:p>
    <w:p w14:paraId="6B9935AE" w14:textId="77777777" w:rsidR="00930ED1" w:rsidRPr="000A6C93" w:rsidRDefault="00930ED1">
      <w:pPr>
        <w:pStyle w:val="Corpsdetexte"/>
        <w:rPr>
          <w:i/>
          <w:sz w:val="20"/>
        </w:rPr>
      </w:pPr>
    </w:p>
    <w:p w14:paraId="6FAD4DAB" w14:textId="77777777" w:rsidR="00930ED1" w:rsidRPr="000A6C93" w:rsidRDefault="00930ED1">
      <w:pPr>
        <w:pStyle w:val="Corpsdetexte"/>
        <w:rPr>
          <w:i/>
          <w:sz w:val="20"/>
        </w:rPr>
      </w:pPr>
    </w:p>
    <w:p w14:paraId="668983E4" w14:textId="77777777" w:rsidR="00930ED1" w:rsidRPr="000A6C93" w:rsidRDefault="00930ED1">
      <w:pPr>
        <w:pStyle w:val="Corpsdetexte"/>
        <w:rPr>
          <w:i/>
          <w:sz w:val="13"/>
        </w:r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930ED1" w:rsidRPr="000A6C93" w14:paraId="5913E21F" w14:textId="77777777">
        <w:trPr>
          <w:trHeight w:val="258"/>
        </w:trPr>
        <w:tc>
          <w:tcPr>
            <w:tcW w:w="8438" w:type="dxa"/>
          </w:tcPr>
          <w:p w14:paraId="4495BBE3" w14:textId="77777777" w:rsidR="00930ED1" w:rsidRPr="000A6C93" w:rsidRDefault="00906C0B">
            <w:pPr>
              <w:pStyle w:val="TableParagraph"/>
              <w:spacing w:before="5" w:line="233" w:lineRule="exact"/>
              <w:ind w:left="69"/>
              <w:rPr>
                <w:b/>
              </w:rPr>
            </w:pPr>
            <w:r w:rsidRPr="000A6C93">
              <w:rPr>
                <w:b/>
              </w:rPr>
              <w:t>E</w:t>
            </w:r>
            <w:r w:rsidRPr="000A6C93">
              <w:rPr>
                <w:b/>
                <w:spacing w:val="-1"/>
              </w:rPr>
              <w:t xml:space="preserve"> </w:t>
            </w:r>
            <w:r w:rsidRPr="000A6C93">
              <w:rPr>
                <w:b/>
              </w:rPr>
              <w:t>-</w:t>
            </w:r>
            <w:r w:rsidRPr="000A6C93">
              <w:rPr>
                <w:b/>
                <w:spacing w:val="3"/>
              </w:rPr>
              <w:t xml:space="preserve"> </w:t>
            </w:r>
            <w:r w:rsidRPr="000A6C93">
              <w:rPr>
                <w:b/>
              </w:rPr>
              <w:t>Identification</w:t>
            </w:r>
            <w:r w:rsidRPr="000A6C93">
              <w:rPr>
                <w:b/>
                <w:spacing w:val="1"/>
              </w:rPr>
              <w:t xml:space="preserve"> </w:t>
            </w:r>
            <w:r w:rsidRPr="000A6C93">
              <w:rPr>
                <w:b/>
              </w:rPr>
              <w:t>du</w:t>
            </w:r>
            <w:r w:rsidRPr="000A6C93">
              <w:rPr>
                <w:b/>
                <w:spacing w:val="1"/>
              </w:rPr>
              <w:t xml:space="preserve"> </w:t>
            </w:r>
            <w:r w:rsidRPr="000A6C93">
              <w:rPr>
                <w:b/>
              </w:rPr>
              <w:t>sous-</w:t>
            </w:r>
            <w:r w:rsidRPr="000A6C93">
              <w:rPr>
                <w:b/>
                <w:spacing w:val="-2"/>
              </w:rPr>
              <w:t>traitant</w:t>
            </w:r>
          </w:p>
        </w:tc>
        <w:tc>
          <w:tcPr>
            <w:tcW w:w="778" w:type="dxa"/>
            <w:tcBorders>
              <w:right w:val="single" w:sz="6" w:space="0" w:color="000000"/>
            </w:tcBorders>
          </w:tcPr>
          <w:p w14:paraId="3F55C92F" w14:textId="77777777" w:rsidR="00930ED1" w:rsidRPr="000A6C93" w:rsidRDefault="00906C0B">
            <w:pPr>
              <w:pStyle w:val="TableParagraph"/>
              <w:spacing w:before="5" w:line="233" w:lineRule="exact"/>
              <w:ind w:left="66"/>
              <w:rPr>
                <w:b/>
              </w:rPr>
            </w:pPr>
            <w:r w:rsidRPr="000A6C93">
              <w:rPr>
                <w:b/>
                <w:spacing w:val="-5"/>
              </w:rPr>
              <w:t>DC4</w:t>
            </w:r>
          </w:p>
        </w:tc>
      </w:tr>
    </w:tbl>
    <w:p w14:paraId="6AD69521" w14:textId="77777777" w:rsidR="00930ED1" w:rsidRPr="000A6C93" w:rsidRDefault="00930ED1">
      <w:pPr>
        <w:pStyle w:val="Corpsdetexte"/>
        <w:spacing w:before="8"/>
        <w:rPr>
          <w:i/>
          <w:sz w:val="13"/>
        </w:rPr>
      </w:pPr>
    </w:p>
    <w:p w14:paraId="4523F2F9" w14:textId="77777777" w:rsidR="00930ED1" w:rsidRPr="000A6C93" w:rsidRDefault="00906C0B">
      <w:pPr>
        <w:pStyle w:val="Paragraphedeliste"/>
        <w:numPr>
          <w:ilvl w:val="0"/>
          <w:numId w:val="7"/>
        </w:numPr>
        <w:tabs>
          <w:tab w:val="left" w:pos="1179"/>
        </w:tabs>
        <w:spacing w:before="101" w:line="244" w:lineRule="auto"/>
        <w:ind w:right="1156"/>
        <w:jc w:val="both"/>
      </w:pPr>
      <w:r w:rsidRPr="000A6C93">
        <w:t>Nom</w:t>
      </w:r>
      <w:r w:rsidRPr="000A6C93">
        <w:rPr>
          <w:spacing w:val="-2"/>
        </w:rPr>
        <w:t xml:space="preserve"> </w:t>
      </w:r>
      <w:r w:rsidRPr="000A6C93">
        <w:t>commercial et dénomination sociale du sous-traitant, adresses de son établissement et de son siège social (si elle est différente de celle de l’établissement), adresse électronique, numéros de téléphone et de télécopie et numéro SIRET :</w:t>
      </w:r>
    </w:p>
    <w:p w14:paraId="0F2D0829" w14:textId="77777777" w:rsidR="00930ED1" w:rsidRPr="000A6C93" w:rsidRDefault="00930ED1">
      <w:pPr>
        <w:pStyle w:val="Corpsdetexte"/>
        <w:rPr>
          <w:sz w:val="24"/>
        </w:rPr>
      </w:pPr>
    </w:p>
    <w:p w14:paraId="4D9ECE3B" w14:textId="77777777" w:rsidR="00930ED1" w:rsidRPr="000A6C93" w:rsidRDefault="00930ED1">
      <w:pPr>
        <w:pStyle w:val="Corpsdetexte"/>
        <w:rPr>
          <w:sz w:val="24"/>
        </w:rPr>
      </w:pPr>
    </w:p>
    <w:p w14:paraId="605A9642" w14:textId="77777777" w:rsidR="00930ED1" w:rsidRPr="000A6C93" w:rsidRDefault="00930ED1">
      <w:pPr>
        <w:pStyle w:val="Corpsdetexte"/>
        <w:rPr>
          <w:sz w:val="24"/>
        </w:rPr>
      </w:pPr>
    </w:p>
    <w:p w14:paraId="0E43403D" w14:textId="77777777" w:rsidR="00930ED1" w:rsidRPr="000A6C93" w:rsidRDefault="00930ED1">
      <w:pPr>
        <w:pStyle w:val="Corpsdetexte"/>
        <w:rPr>
          <w:sz w:val="24"/>
        </w:rPr>
      </w:pPr>
    </w:p>
    <w:p w14:paraId="45042AF8" w14:textId="77777777" w:rsidR="00930ED1" w:rsidRPr="000A6C93" w:rsidRDefault="00906C0B">
      <w:pPr>
        <w:pStyle w:val="Paragraphedeliste"/>
        <w:numPr>
          <w:ilvl w:val="0"/>
          <w:numId w:val="7"/>
        </w:numPr>
        <w:tabs>
          <w:tab w:val="left" w:pos="1179"/>
        </w:tabs>
        <w:spacing w:before="194" w:line="244" w:lineRule="auto"/>
        <w:ind w:right="1158"/>
        <w:jc w:val="both"/>
      </w:pPr>
      <w:r w:rsidRPr="000A6C93">
        <w:t>Forme juridique du sous-traitant (entreprise individuelle, SA, SARL, EURL, association, établissement public, etc.) :</w:t>
      </w:r>
    </w:p>
    <w:p w14:paraId="4BF13885" w14:textId="77777777" w:rsidR="00930ED1" w:rsidRPr="000A6C93" w:rsidRDefault="00930ED1">
      <w:pPr>
        <w:pStyle w:val="Corpsdetexte"/>
        <w:rPr>
          <w:sz w:val="24"/>
        </w:rPr>
      </w:pPr>
    </w:p>
    <w:p w14:paraId="00122AA6" w14:textId="77777777" w:rsidR="00930ED1" w:rsidRPr="000A6C93" w:rsidRDefault="00930ED1">
      <w:pPr>
        <w:pStyle w:val="Corpsdetexte"/>
        <w:spacing w:before="1"/>
        <w:rPr>
          <w:sz w:val="21"/>
        </w:rPr>
      </w:pPr>
    </w:p>
    <w:p w14:paraId="53FADE19" w14:textId="77777777" w:rsidR="00930ED1" w:rsidRPr="000A6C93" w:rsidRDefault="00906C0B">
      <w:pPr>
        <w:pStyle w:val="Paragraphedeliste"/>
        <w:numPr>
          <w:ilvl w:val="0"/>
          <w:numId w:val="7"/>
        </w:numPr>
        <w:tabs>
          <w:tab w:val="left" w:pos="1179"/>
        </w:tabs>
        <w:spacing w:line="244" w:lineRule="auto"/>
        <w:ind w:right="1161"/>
        <w:jc w:val="both"/>
      </w:pPr>
      <w:r w:rsidRPr="000A6C93">
        <w:t>Numéro d’enregistrement au registre du commerce, au répertoire des métiers, au centre de formalité des entreprises :</w:t>
      </w:r>
    </w:p>
    <w:p w14:paraId="5A273CF9" w14:textId="77777777" w:rsidR="00930ED1" w:rsidRPr="000A6C93" w:rsidRDefault="00930ED1">
      <w:pPr>
        <w:pStyle w:val="Corpsdetexte"/>
        <w:spacing w:before="6"/>
      </w:pPr>
    </w:p>
    <w:p w14:paraId="2E5B0668" w14:textId="77777777" w:rsidR="00930ED1" w:rsidRPr="000A6C93" w:rsidRDefault="00906C0B">
      <w:pPr>
        <w:pStyle w:val="Paragraphedeliste"/>
        <w:numPr>
          <w:ilvl w:val="0"/>
          <w:numId w:val="7"/>
        </w:numPr>
        <w:tabs>
          <w:tab w:val="left" w:pos="1179"/>
        </w:tabs>
        <w:spacing w:line="244" w:lineRule="auto"/>
        <w:ind w:right="1156"/>
        <w:jc w:val="both"/>
        <w:rPr>
          <w:i/>
        </w:rPr>
      </w:pPr>
      <w:r w:rsidRPr="000A6C93">
        <w:t xml:space="preserve">Personne(s) physique(s) ayant le pouvoir d’engager le sous-traitant : </w:t>
      </w:r>
      <w:r w:rsidRPr="000A6C93">
        <w:rPr>
          <w:i/>
        </w:rPr>
        <w:t>(Indiquer le nom, prénom et la qualité de chaque personne. Joindre en annexe un justificatif prouvant l’habilitation à engager le sous-traitant.)</w:t>
      </w:r>
    </w:p>
    <w:p w14:paraId="75119779" w14:textId="77777777" w:rsidR="00930ED1" w:rsidRPr="000A6C93" w:rsidRDefault="00930ED1">
      <w:pPr>
        <w:pStyle w:val="Corpsdetexte"/>
        <w:rPr>
          <w:i/>
          <w:sz w:val="24"/>
        </w:rPr>
      </w:pPr>
    </w:p>
    <w:p w14:paraId="3EECF90A" w14:textId="77777777" w:rsidR="00930ED1" w:rsidRPr="000A6C93" w:rsidRDefault="00930ED1">
      <w:pPr>
        <w:pStyle w:val="Corpsdetexte"/>
        <w:rPr>
          <w:i/>
          <w:sz w:val="24"/>
        </w:rPr>
      </w:pPr>
    </w:p>
    <w:p w14:paraId="241AC6AE" w14:textId="77777777" w:rsidR="00930ED1" w:rsidRPr="000A6C93" w:rsidRDefault="00930ED1">
      <w:pPr>
        <w:pStyle w:val="Corpsdetexte"/>
        <w:spacing w:before="8"/>
        <w:rPr>
          <w:i/>
          <w:sz w:val="19"/>
        </w:rPr>
      </w:pPr>
    </w:p>
    <w:p w14:paraId="3244D714" w14:textId="77777777" w:rsidR="00930ED1" w:rsidRPr="000A6C93" w:rsidRDefault="00906C0B">
      <w:pPr>
        <w:pStyle w:val="Paragraphedeliste"/>
        <w:numPr>
          <w:ilvl w:val="0"/>
          <w:numId w:val="7"/>
        </w:numPr>
        <w:tabs>
          <w:tab w:val="left" w:pos="1179"/>
        </w:tabs>
        <w:spacing w:before="1" w:line="244" w:lineRule="auto"/>
        <w:ind w:right="1163"/>
        <w:jc w:val="both"/>
      </w:pPr>
      <w:r w:rsidRPr="000A6C93">
        <w:t>Le sous-traitant déclare remplir les conditions pour avoir droit au paiement direct (article 115 du code des marchés publics) :</w:t>
      </w:r>
    </w:p>
    <w:p w14:paraId="15FBFA40" w14:textId="77777777" w:rsidR="00930ED1" w:rsidRPr="000A6C93" w:rsidRDefault="00906C0B">
      <w:pPr>
        <w:spacing w:before="1"/>
        <w:ind w:left="818"/>
        <w:rPr>
          <w:i/>
        </w:rPr>
      </w:pPr>
      <w:r w:rsidRPr="000A6C93">
        <w:rPr>
          <w:i/>
        </w:rPr>
        <w:t>(Cocher</w:t>
      </w:r>
      <w:r w:rsidRPr="000A6C93">
        <w:rPr>
          <w:i/>
          <w:spacing w:val="-1"/>
        </w:rPr>
        <w:t xml:space="preserve"> </w:t>
      </w:r>
      <w:r w:rsidRPr="000A6C93">
        <w:rPr>
          <w:i/>
        </w:rPr>
        <w:t>la</w:t>
      </w:r>
      <w:r w:rsidRPr="000A6C93">
        <w:rPr>
          <w:i/>
          <w:spacing w:val="-1"/>
        </w:rPr>
        <w:t xml:space="preserve"> </w:t>
      </w:r>
      <w:r w:rsidRPr="000A6C93">
        <w:rPr>
          <w:i/>
        </w:rPr>
        <w:t xml:space="preserve">case </w:t>
      </w:r>
      <w:r w:rsidRPr="000A6C93">
        <w:rPr>
          <w:i/>
          <w:spacing w:val="-2"/>
        </w:rPr>
        <w:t>correspondante.)</w:t>
      </w:r>
    </w:p>
    <w:p w14:paraId="7EBC36DF" w14:textId="77777777" w:rsidR="00930ED1" w:rsidRPr="000A6C93" w:rsidRDefault="00930ED1">
      <w:pPr>
        <w:pStyle w:val="Corpsdetexte"/>
        <w:spacing w:before="1"/>
        <w:rPr>
          <w:i/>
          <w:sz w:val="15"/>
        </w:rPr>
      </w:pPr>
    </w:p>
    <w:p w14:paraId="1592101C" w14:textId="0E99BDA6" w:rsidR="00930ED1" w:rsidRPr="000A6C93" w:rsidRDefault="00464C76">
      <w:pPr>
        <w:pStyle w:val="Corpsdetexte"/>
        <w:tabs>
          <w:tab w:val="left" w:pos="5437"/>
        </w:tabs>
        <w:spacing w:before="92"/>
        <w:ind w:left="1133"/>
      </w:pPr>
      <w:r>
        <w:rPr>
          <w:noProof/>
        </w:rPr>
        <mc:AlternateContent>
          <mc:Choice Requires="wps">
            <w:drawing>
              <wp:anchor distT="0" distB="0" distL="114300" distR="114300" simplePos="0" relativeHeight="15747072" behindDoc="0" locked="0" layoutInCell="1" allowOverlap="1" wp14:anchorId="7A00324E" wp14:editId="32AC1476">
                <wp:simplePos x="0" y="0"/>
                <wp:positionH relativeFrom="page">
                  <wp:posOffset>914400</wp:posOffset>
                </wp:positionH>
                <wp:positionV relativeFrom="paragraph">
                  <wp:posOffset>71755</wp:posOffset>
                </wp:positionV>
                <wp:extent cx="135890" cy="135890"/>
                <wp:effectExtent l="0" t="0" r="0" b="0"/>
                <wp:wrapNone/>
                <wp:docPr id="28" name="docshape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6B8A3" id="docshape49" o:spid="_x0000_s1026" style="position:absolute;margin-left:1in;margin-top:5.65pt;width:10.7pt;height:10.7pt;z-index:15747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" filled="f" strokeweight=".72pt">
                <w10:wrap anchorx="page"/>
              </v:rect>
            </w:pict>
          </mc:Fallback>
        </mc:AlternateContent>
      </w:r>
      <w:r>
        <w:rPr>
          <w:noProof/>
        </w:rPr>
        <mc:AlternateContent>
          <mc:Choice Requires="wps">
            <w:drawing>
              <wp:anchor distT="0" distB="0" distL="114300" distR="114300" simplePos="0" relativeHeight="486999040" behindDoc="1" locked="0" layoutInCell="1" allowOverlap="1" wp14:anchorId="7496CF39" wp14:editId="06EA9C30">
                <wp:simplePos x="0" y="0"/>
                <wp:positionH relativeFrom="page">
                  <wp:posOffset>3647440</wp:posOffset>
                </wp:positionH>
                <wp:positionV relativeFrom="paragraph">
                  <wp:posOffset>71755</wp:posOffset>
                </wp:positionV>
                <wp:extent cx="135890" cy="135890"/>
                <wp:effectExtent l="0" t="0" r="0" b="0"/>
                <wp:wrapNone/>
                <wp:docPr id="27" name="docshape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1FEB4" id="docshape50" o:spid="_x0000_s1026" style="position:absolute;margin-left:287.2pt;margin-top:5.65pt;width:10.7pt;height:10.7pt;z-index:-16317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" filled="f" strokeweight=".72pt">
                <w10:wrap anchorx="page"/>
              </v:rect>
            </w:pict>
          </mc:Fallback>
        </mc:AlternateContent>
      </w:r>
      <w:r w:rsidR="00906C0B" w:rsidRPr="000A6C93">
        <w:rPr>
          <w:spacing w:val="-5"/>
        </w:rPr>
        <w:t>NON</w:t>
      </w:r>
      <w:r w:rsidR="00906C0B" w:rsidRPr="000A6C93">
        <w:tab/>
      </w:r>
      <w:r w:rsidR="00906C0B" w:rsidRPr="000A6C93">
        <w:rPr>
          <w:spacing w:val="-5"/>
        </w:rPr>
        <w:t>OUI</w:t>
      </w:r>
    </w:p>
    <w:p w14:paraId="1F80C8D5" w14:textId="77777777" w:rsidR="00930ED1" w:rsidRPr="000A6C93" w:rsidRDefault="00930ED1">
      <w:pPr>
        <w:pStyle w:val="Corpsdetexte"/>
        <w:spacing w:before="11"/>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930ED1" w:rsidRPr="000A6C93" w14:paraId="4DBCABC0" w14:textId="77777777">
        <w:trPr>
          <w:trHeight w:val="258"/>
        </w:trPr>
        <w:tc>
          <w:tcPr>
            <w:tcW w:w="8438" w:type="dxa"/>
          </w:tcPr>
          <w:p w14:paraId="2AA551DF" w14:textId="77777777" w:rsidR="00930ED1" w:rsidRPr="000A6C93" w:rsidRDefault="00906C0B">
            <w:pPr>
              <w:pStyle w:val="TableParagraph"/>
              <w:spacing w:before="5" w:line="233" w:lineRule="exact"/>
              <w:ind w:left="69"/>
              <w:rPr>
                <w:b/>
              </w:rPr>
            </w:pPr>
            <w:r w:rsidRPr="000A6C93">
              <w:rPr>
                <w:b/>
              </w:rPr>
              <w:t>F -</w:t>
            </w:r>
            <w:r w:rsidRPr="000A6C93">
              <w:rPr>
                <w:b/>
                <w:spacing w:val="1"/>
              </w:rPr>
              <w:t xml:space="preserve"> </w:t>
            </w:r>
            <w:r w:rsidRPr="000A6C93">
              <w:rPr>
                <w:b/>
              </w:rPr>
              <w:t>Nature et</w:t>
            </w:r>
            <w:r w:rsidRPr="000A6C93">
              <w:rPr>
                <w:b/>
                <w:spacing w:val="1"/>
              </w:rPr>
              <w:t xml:space="preserve"> </w:t>
            </w:r>
            <w:r w:rsidRPr="000A6C93">
              <w:rPr>
                <w:b/>
              </w:rPr>
              <w:t>prix</w:t>
            </w:r>
            <w:r w:rsidRPr="000A6C93">
              <w:rPr>
                <w:b/>
                <w:spacing w:val="-3"/>
              </w:rPr>
              <w:t xml:space="preserve"> </w:t>
            </w:r>
            <w:r w:rsidRPr="000A6C93">
              <w:rPr>
                <w:b/>
              </w:rPr>
              <w:t>des prestations</w:t>
            </w:r>
            <w:r w:rsidRPr="000A6C93">
              <w:rPr>
                <w:b/>
                <w:spacing w:val="1"/>
              </w:rPr>
              <w:t xml:space="preserve"> </w:t>
            </w:r>
            <w:r w:rsidRPr="000A6C93">
              <w:rPr>
                <w:b/>
              </w:rPr>
              <w:t>sous-</w:t>
            </w:r>
            <w:r w:rsidRPr="000A6C93">
              <w:rPr>
                <w:b/>
                <w:spacing w:val="-2"/>
              </w:rPr>
              <w:t>traitées</w:t>
            </w:r>
          </w:p>
        </w:tc>
        <w:tc>
          <w:tcPr>
            <w:tcW w:w="778" w:type="dxa"/>
            <w:tcBorders>
              <w:right w:val="single" w:sz="6" w:space="0" w:color="000000"/>
            </w:tcBorders>
          </w:tcPr>
          <w:p w14:paraId="23429E39" w14:textId="77777777" w:rsidR="00930ED1" w:rsidRPr="000A6C93" w:rsidRDefault="00906C0B">
            <w:pPr>
              <w:pStyle w:val="TableParagraph"/>
              <w:spacing w:before="5" w:line="233" w:lineRule="exact"/>
              <w:ind w:left="66"/>
              <w:rPr>
                <w:b/>
              </w:rPr>
            </w:pPr>
            <w:r w:rsidRPr="000A6C93">
              <w:rPr>
                <w:b/>
                <w:spacing w:val="-5"/>
              </w:rPr>
              <w:t>DC4</w:t>
            </w:r>
          </w:p>
        </w:tc>
      </w:tr>
    </w:tbl>
    <w:p w14:paraId="5A15C3AF" w14:textId="77777777" w:rsidR="00930ED1" w:rsidRPr="000A6C93" w:rsidRDefault="00930ED1">
      <w:pPr>
        <w:pStyle w:val="Corpsdetexte"/>
        <w:spacing w:before="8"/>
        <w:rPr>
          <w:sz w:val="13"/>
        </w:rPr>
      </w:pPr>
    </w:p>
    <w:p w14:paraId="1000EFBD" w14:textId="77777777" w:rsidR="00930ED1" w:rsidRPr="000A6C93" w:rsidRDefault="00906C0B">
      <w:pPr>
        <w:pStyle w:val="Paragraphedeliste"/>
        <w:numPr>
          <w:ilvl w:val="0"/>
          <w:numId w:val="7"/>
        </w:numPr>
        <w:tabs>
          <w:tab w:val="left" w:pos="1178"/>
          <w:tab w:val="left" w:pos="1179"/>
        </w:tabs>
        <w:spacing w:before="101"/>
        <w:ind w:hanging="361"/>
        <w:rPr>
          <w:b/>
        </w:rPr>
      </w:pPr>
      <w:r w:rsidRPr="000A6C93">
        <w:rPr>
          <w:b/>
        </w:rPr>
        <w:t>Nature des prestations sous-traitées</w:t>
      </w:r>
      <w:r w:rsidRPr="000A6C93">
        <w:rPr>
          <w:b/>
          <w:spacing w:val="2"/>
        </w:rPr>
        <w:t xml:space="preserve"> </w:t>
      </w:r>
      <w:r w:rsidRPr="000A6C93">
        <w:rPr>
          <w:b/>
          <w:spacing w:val="-10"/>
        </w:rPr>
        <w:t>:</w:t>
      </w:r>
    </w:p>
    <w:p w14:paraId="0EF9CD00" w14:textId="77777777" w:rsidR="00930ED1" w:rsidRPr="000A6C93" w:rsidRDefault="00930ED1">
      <w:pPr>
        <w:sectPr w:rsidR="00930ED1" w:rsidRPr="000A6C93">
          <w:pgSz w:w="11910" w:h="16850"/>
          <w:pgMar w:top="1540" w:right="260" w:bottom="1080" w:left="600" w:header="864" w:footer="900" w:gutter="0"/>
          <w:cols w:space="720"/>
        </w:sectPr>
      </w:pPr>
    </w:p>
    <w:p w14:paraId="203A3A57" w14:textId="77777777" w:rsidR="00930ED1" w:rsidRPr="000A6C93" w:rsidRDefault="00930ED1">
      <w:pPr>
        <w:pStyle w:val="Corpsdetexte"/>
        <w:rPr>
          <w:b/>
          <w:sz w:val="20"/>
        </w:rPr>
      </w:pPr>
    </w:p>
    <w:p w14:paraId="74DCDE10" w14:textId="77777777" w:rsidR="00930ED1" w:rsidRPr="000A6C93" w:rsidRDefault="00930ED1">
      <w:pPr>
        <w:pStyle w:val="Corpsdetexte"/>
        <w:spacing w:before="10"/>
        <w:rPr>
          <w:b/>
          <w:sz w:val="21"/>
        </w:rPr>
      </w:pPr>
    </w:p>
    <w:p w14:paraId="5840106F" w14:textId="77777777" w:rsidR="00930ED1" w:rsidRPr="000A6C93" w:rsidRDefault="00906C0B">
      <w:pPr>
        <w:pStyle w:val="Paragraphedeliste"/>
        <w:numPr>
          <w:ilvl w:val="0"/>
          <w:numId w:val="7"/>
        </w:numPr>
        <w:tabs>
          <w:tab w:val="left" w:pos="1178"/>
          <w:tab w:val="left" w:pos="1179"/>
        </w:tabs>
        <w:spacing w:before="101"/>
        <w:ind w:hanging="358"/>
      </w:pPr>
      <w:r w:rsidRPr="000A6C93">
        <w:t>Montant des</w:t>
      </w:r>
      <w:r w:rsidRPr="000A6C93">
        <w:rPr>
          <w:spacing w:val="-1"/>
        </w:rPr>
        <w:t xml:space="preserve"> </w:t>
      </w:r>
      <w:r w:rsidRPr="000A6C93">
        <w:t>sommes</w:t>
      </w:r>
      <w:r w:rsidRPr="000A6C93">
        <w:rPr>
          <w:spacing w:val="-1"/>
        </w:rPr>
        <w:t xml:space="preserve"> </w:t>
      </w:r>
      <w:r w:rsidRPr="000A6C93">
        <w:t>à</w:t>
      </w:r>
      <w:r w:rsidRPr="000A6C93">
        <w:rPr>
          <w:spacing w:val="-1"/>
        </w:rPr>
        <w:t xml:space="preserve"> </w:t>
      </w:r>
      <w:r w:rsidRPr="000A6C93">
        <w:t>verser</w:t>
      </w:r>
      <w:r w:rsidRPr="000A6C93">
        <w:rPr>
          <w:spacing w:val="-1"/>
        </w:rPr>
        <w:t xml:space="preserve"> </w:t>
      </w:r>
      <w:r w:rsidRPr="000A6C93">
        <w:t>par paiement direct au</w:t>
      </w:r>
      <w:r w:rsidRPr="000A6C93">
        <w:rPr>
          <w:spacing w:val="-1"/>
        </w:rPr>
        <w:t xml:space="preserve"> </w:t>
      </w:r>
      <w:r w:rsidRPr="000A6C93">
        <w:t>sous-traitant</w:t>
      </w:r>
      <w:r w:rsidRPr="000A6C93">
        <w:rPr>
          <w:spacing w:val="1"/>
        </w:rPr>
        <w:t xml:space="preserve"> </w:t>
      </w:r>
      <w:r w:rsidRPr="000A6C93">
        <w:rPr>
          <w:spacing w:val="-10"/>
        </w:rPr>
        <w:t>:</w:t>
      </w:r>
    </w:p>
    <w:p w14:paraId="2CC35FA5" w14:textId="77777777" w:rsidR="00930ED1" w:rsidRPr="000A6C93" w:rsidRDefault="00930ED1">
      <w:pPr>
        <w:pStyle w:val="Corpsdetexte"/>
        <w:rPr>
          <w:sz w:val="23"/>
        </w:rPr>
      </w:pPr>
    </w:p>
    <w:p w14:paraId="5E39174E" w14:textId="77777777" w:rsidR="00930ED1" w:rsidRPr="000A6C93" w:rsidRDefault="00906C0B">
      <w:pPr>
        <w:pStyle w:val="Paragraphedeliste"/>
        <w:numPr>
          <w:ilvl w:val="0"/>
          <w:numId w:val="1"/>
        </w:numPr>
        <w:tabs>
          <w:tab w:val="left" w:pos="1331"/>
        </w:tabs>
        <w:spacing w:before="1" w:line="244" w:lineRule="auto"/>
        <w:ind w:right="1155" w:firstLine="0"/>
      </w:pPr>
      <w:r w:rsidRPr="000A6C93">
        <w:t>Montant</w:t>
      </w:r>
      <w:r w:rsidRPr="000A6C93">
        <w:rPr>
          <w:spacing w:val="40"/>
        </w:rPr>
        <w:t xml:space="preserve"> </w:t>
      </w:r>
      <w:r w:rsidRPr="000A6C93">
        <w:t>maximum</w:t>
      </w:r>
      <w:r w:rsidRPr="000A6C93">
        <w:rPr>
          <w:spacing w:val="33"/>
        </w:rPr>
        <w:t xml:space="preserve"> </w:t>
      </w:r>
      <w:r w:rsidRPr="000A6C93">
        <w:t>des</w:t>
      </w:r>
      <w:r w:rsidRPr="000A6C93">
        <w:rPr>
          <w:spacing w:val="38"/>
        </w:rPr>
        <w:t xml:space="preserve"> </w:t>
      </w:r>
      <w:r w:rsidRPr="000A6C93">
        <w:t>sommes</w:t>
      </w:r>
      <w:r w:rsidRPr="000A6C93">
        <w:rPr>
          <w:spacing w:val="38"/>
        </w:rPr>
        <w:t xml:space="preserve"> </w:t>
      </w:r>
      <w:r w:rsidRPr="000A6C93">
        <w:t>à</w:t>
      </w:r>
      <w:r w:rsidRPr="000A6C93">
        <w:rPr>
          <w:spacing w:val="37"/>
        </w:rPr>
        <w:t xml:space="preserve"> </w:t>
      </w:r>
      <w:r w:rsidRPr="000A6C93">
        <w:t>verser</w:t>
      </w:r>
      <w:r w:rsidRPr="000A6C93">
        <w:rPr>
          <w:spacing w:val="38"/>
        </w:rPr>
        <w:t xml:space="preserve"> </w:t>
      </w:r>
      <w:r w:rsidRPr="000A6C93">
        <w:t>par</w:t>
      </w:r>
      <w:r w:rsidRPr="000A6C93">
        <w:rPr>
          <w:spacing w:val="38"/>
        </w:rPr>
        <w:t xml:space="preserve"> </w:t>
      </w:r>
      <w:r w:rsidRPr="000A6C93">
        <w:t>paiement</w:t>
      </w:r>
      <w:r w:rsidRPr="000A6C93">
        <w:rPr>
          <w:spacing w:val="38"/>
        </w:rPr>
        <w:t xml:space="preserve"> </w:t>
      </w:r>
      <w:r w:rsidRPr="000A6C93">
        <w:t>direct</w:t>
      </w:r>
      <w:r w:rsidRPr="000A6C93">
        <w:rPr>
          <w:spacing w:val="38"/>
        </w:rPr>
        <w:t xml:space="preserve"> </w:t>
      </w:r>
      <w:r w:rsidRPr="000A6C93">
        <w:t>au</w:t>
      </w:r>
      <w:r w:rsidRPr="000A6C93">
        <w:rPr>
          <w:spacing w:val="37"/>
        </w:rPr>
        <w:t xml:space="preserve"> </w:t>
      </w:r>
      <w:r w:rsidRPr="000A6C93">
        <w:t>sous-traitant</w:t>
      </w:r>
      <w:r w:rsidRPr="000A6C93">
        <w:rPr>
          <w:spacing w:val="38"/>
        </w:rPr>
        <w:t xml:space="preserve"> </w:t>
      </w:r>
      <w:r w:rsidRPr="000A6C93">
        <w:t>dans</w:t>
      </w:r>
      <w:r w:rsidRPr="000A6C93">
        <w:rPr>
          <w:spacing w:val="38"/>
        </w:rPr>
        <w:t xml:space="preserve"> </w:t>
      </w:r>
      <w:r w:rsidRPr="000A6C93">
        <w:t>le</w:t>
      </w:r>
      <w:r w:rsidRPr="000A6C93">
        <w:rPr>
          <w:spacing w:val="37"/>
        </w:rPr>
        <w:t xml:space="preserve"> </w:t>
      </w:r>
      <w:r w:rsidRPr="000A6C93">
        <w:t>cas</w:t>
      </w:r>
      <w:r w:rsidRPr="000A6C93">
        <w:rPr>
          <w:spacing w:val="37"/>
        </w:rPr>
        <w:t xml:space="preserve"> </w:t>
      </w:r>
      <w:r w:rsidRPr="000A6C93">
        <w:t>de prestations ne relevant pas du b) ci-dessous :</w:t>
      </w:r>
    </w:p>
    <w:p w14:paraId="4F3FE76C" w14:textId="77777777" w:rsidR="00930ED1" w:rsidRPr="000A6C93" w:rsidRDefault="00906C0B">
      <w:pPr>
        <w:pStyle w:val="Paragraphedeliste"/>
        <w:numPr>
          <w:ilvl w:val="0"/>
          <w:numId w:val="6"/>
        </w:numPr>
        <w:tabs>
          <w:tab w:val="left" w:pos="1538"/>
          <w:tab w:val="left" w:pos="1539"/>
        </w:tabs>
        <w:spacing w:before="1"/>
      </w:pPr>
      <w:r w:rsidRPr="000A6C93">
        <w:t>Taux de</w:t>
      </w:r>
      <w:r w:rsidRPr="000A6C93">
        <w:rPr>
          <w:spacing w:val="1"/>
        </w:rPr>
        <w:t xml:space="preserve"> </w:t>
      </w:r>
      <w:r w:rsidRPr="000A6C93">
        <w:t>la</w:t>
      </w:r>
      <w:r w:rsidRPr="000A6C93">
        <w:rPr>
          <w:spacing w:val="1"/>
        </w:rPr>
        <w:t xml:space="preserve"> </w:t>
      </w:r>
      <w:r w:rsidRPr="000A6C93">
        <w:t>TVA</w:t>
      </w:r>
      <w:r w:rsidRPr="000A6C93">
        <w:rPr>
          <w:spacing w:val="1"/>
        </w:rPr>
        <w:t xml:space="preserve"> </w:t>
      </w:r>
      <w:r w:rsidRPr="000A6C93">
        <w:t>:</w:t>
      </w:r>
      <w:r w:rsidRPr="000A6C93">
        <w:rPr>
          <w:spacing w:val="2"/>
        </w:rPr>
        <w:t xml:space="preserve"> </w:t>
      </w:r>
      <w:r w:rsidRPr="000A6C93">
        <w:rPr>
          <w:spacing w:val="-2"/>
        </w:rPr>
        <w:t>…………………………………………</w:t>
      </w:r>
    </w:p>
    <w:p w14:paraId="619DFD23" w14:textId="77777777" w:rsidR="00930ED1" w:rsidRPr="000A6C93" w:rsidRDefault="00906C0B">
      <w:pPr>
        <w:pStyle w:val="Paragraphedeliste"/>
        <w:numPr>
          <w:ilvl w:val="0"/>
          <w:numId w:val="6"/>
        </w:numPr>
        <w:tabs>
          <w:tab w:val="left" w:pos="1538"/>
          <w:tab w:val="left" w:pos="1539"/>
        </w:tabs>
        <w:spacing w:before="4"/>
      </w:pPr>
      <w:r w:rsidRPr="000A6C93">
        <w:t>Montant</w:t>
      </w:r>
      <w:r w:rsidRPr="000A6C93">
        <w:rPr>
          <w:spacing w:val="-2"/>
        </w:rPr>
        <w:t xml:space="preserve"> </w:t>
      </w:r>
      <w:r w:rsidRPr="000A6C93">
        <w:t>maximum</w:t>
      </w:r>
      <w:r w:rsidRPr="000A6C93">
        <w:rPr>
          <w:spacing w:val="-5"/>
        </w:rPr>
        <w:t xml:space="preserve"> </w:t>
      </w:r>
      <w:r w:rsidRPr="000A6C93">
        <w:t>HT</w:t>
      </w:r>
      <w:r w:rsidRPr="000A6C93">
        <w:rPr>
          <w:spacing w:val="1"/>
        </w:rPr>
        <w:t xml:space="preserve"> </w:t>
      </w:r>
      <w:r w:rsidRPr="000A6C93">
        <w:t>:</w:t>
      </w:r>
      <w:r w:rsidRPr="000A6C93">
        <w:rPr>
          <w:spacing w:val="-1"/>
        </w:rPr>
        <w:t xml:space="preserve"> </w:t>
      </w:r>
      <w:r w:rsidRPr="000A6C93">
        <w:rPr>
          <w:spacing w:val="-2"/>
        </w:rPr>
        <w:t>…………………………..............</w:t>
      </w:r>
    </w:p>
    <w:p w14:paraId="05051EEE" w14:textId="77777777" w:rsidR="00930ED1" w:rsidRPr="000A6C93" w:rsidRDefault="00906C0B">
      <w:pPr>
        <w:pStyle w:val="Paragraphedeliste"/>
        <w:numPr>
          <w:ilvl w:val="0"/>
          <w:numId w:val="6"/>
        </w:numPr>
        <w:tabs>
          <w:tab w:val="left" w:pos="1538"/>
          <w:tab w:val="left" w:pos="1539"/>
        </w:tabs>
        <w:spacing w:before="4"/>
      </w:pPr>
      <w:r w:rsidRPr="000A6C93">
        <w:t>Montant</w:t>
      </w:r>
      <w:r w:rsidRPr="000A6C93">
        <w:rPr>
          <w:spacing w:val="-1"/>
        </w:rPr>
        <w:t xml:space="preserve"> </w:t>
      </w:r>
      <w:r w:rsidRPr="000A6C93">
        <w:t>maximum</w:t>
      </w:r>
      <w:r w:rsidRPr="000A6C93">
        <w:rPr>
          <w:spacing w:val="-4"/>
        </w:rPr>
        <w:t xml:space="preserve"> </w:t>
      </w:r>
      <w:r w:rsidRPr="000A6C93">
        <w:t xml:space="preserve">TTC : </w:t>
      </w:r>
      <w:r w:rsidRPr="000A6C93">
        <w:rPr>
          <w:spacing w:val="-2"/>
        </w:rPr>
        <w:t>…………………………………</w:t>
      </w:r>
    </w:p>
    <w:p w14:paraId="30804390" w14:textId="77777777" w:rsidR="00930ED1" w:rsidRPr="000A6C93" w:rsidRDefault="00930ED1">
      <w:pPr>
        <w:pStyle w:val="Corpsdetexte"/>
        <w:rPr>
          <w:sz w:val="23"/>
        </w:rPr>
      </w:pPr>
    </w:p>
    <w:p w14:paraId="43ACC082" w14:textId="77777777" w:rsidR="00930ED1" w:rsidRPr="000A6C93" w:rsidRDefault="00906C0B">
      <w:pPr>
        <w:pStyle w:val="Paragraphedeliste"/>
        <w:numPr>
          <w:ilvl w:val="0"/>
          <w:numId w:val="1"/>
        </w:numPr>
        <w:tabs>
          <w:tab w:val="left" w:pos="1343"/>
        </w:tabs>
        <w:spacing w:line="244" w:lineRule="auto"/>
        <w:ind w:right="1155" w:firstLine="0"/>
      </w:pPr>
      <w:r w:rsidRPr="000A6C93">
        <w:t>Montant</w:t>
      </w:r>
      <w:r w:rsidRPr="000A6C93">
        <w:rPr>
          <w:spacing w:val="38"/>
        </w:rPr>
        <w:t xml:space="preserve"> </w:t>
      </w:r>
      <w:r w:rsidRPr="000A6C93">
        <w:t>maximum</w:t>
      </w:r>
      <w:r w:rsidRPr="000A6C93">
        <w:rPr>
          <w:spacing w:val="33"/>
        </w:rPr>
        <w:t xml:space="preserve"> </w:t>
      </w:r>
      <w:r w:rsidRPr="000A6C93">
        <w:t>des</w:t>
      </w:r>
      <w:r w:rsidRPr="000A6C93">
        <w:rPr>
          <w:spacing w:val="38"/>
        </w:rPr>
        <w:t xml:space="preserve"> </w:t>
      </w:r>
      <w:r w:rsidRPr="000A6C93">
        <w:t>sommes</w:t>
      </w:r>
      <w:r w:rsidRPr="000A6C93">
        <w:rPr>
          <w:spacing w:val="38"/>
        </w:rPr>
        <w:t xml:space="preserve"> </w:t>
      </w:r>
      <w:r w:rsidRPr="000A6C93">
        <w:t>à</w:t>
      </w:r>
      <w:r w:rsidRPr="000A6C93">
        <w:rPr>
          <w:spacing w:val="37"/>
        </w:rPr>
        <w:t xml:space="preserve"> </w:t>
      </w:r>
      <w:r w:rsidRPr="000A6C93">
        <w:t>verser</w:t>
      </w:r>
      <w:r w:rsidRPr="000A6C93">
        <w:rPr>
          <w:spacing w:val="38"/>
        </w:rPr>
        <w:t xml:space="preserve"> </w:t>
      </w:r>
      <w:r w:rsidRPr="000A6C93">
        <w:t>par</w:t>
      </w:r>
      <w:r w:rsidRPr="000A6C93">
        <w:rPr>
          <w:spacing w:val="38"/>
        </w:rPr>
        <w:t xml:space="preserve"> </w:t>
      </w:r>
      <w:r w:rsidRPr="000A6C93">
        <w:t>paiement</w:t>
      </w:r>
      <w:r w:rsidRPr="000A6C93">
        <w:rPr>
          <w:spacing w:val="38"/>
        </w:rPr>
        <w:t xml:space="preserve"> </w:t>
      </w:r>
      <w:r w:rsidRPr="000A6C93">
        <w:t>direct</w:t>
      </w:r>
      <w:r w:rsidRPr="000A6C93">
        <w:rPr>
          <w:spacing w:val="38"/>
        </w:rPr>
        <w:t xml:space="preserve"> </w:t>
      </w:r>
      <w:r w:rsidRPr="000A6C93">
        <w:t>au</w:t>
      </w:r>
      <w:r w:rsidRPr="000A6C93">
        <w:rPr>
          <w:spacing w:val="37"/>
        </w:rPr>
        <w:t xml:space="preserve"> </w:t>
      </w:r>
      <w:r w:rsidRPr="000A6C93">
        <w:t>sous-traitant</w:t>
      </w:r>
      <w:r w:rsidRPr="000A6C93">
        <w:rPr>
          <w:spacing w:val="36"/>
        </w:rPr>
        <w:t xml:space="preserve"> </w:t>
      </w:r>
      <w:r w:rsidRPr="000A6C93">
        <w:t>dans</w:t>
      </w:r>
      <w:r w:rsidRPr="000A6C93">
        <w:rPr>
          <w:spacing w:val="35"/>
        </w:rPr>
        <w:t xml:space="preserve"> </w:t>
      </w:r>
      <w:r w:rsidRPr="000A6C93">
        <w:t>le</w:t>
      </w:r>
      <w:r w:rsidRPr="000A6C93">
        <w:rPr>
          <w:spacing w:val="35"/>
        </w:rPr>
        <w:t xml:space="preserve"> </w:t>
      </w:r>
      <w:r w:rsidRPr="000A6C93">
        <w:t>cas</w:t>
      </w:r>
      <w:r w:rsidRPr="000A6C93">
        <w:rPr>
          <w:spacing w:val="35"/>
        </w:rPr>
        <w:t xml:space="preserve"> </w:t>
      </w:r>
      <w:r w:rsidRPr="000A6C93">
        <w:t>de travaux sous-traités relevant de l’article 283-2 nonies du code général des impôts :</w:t>
      </w:r>
    </w:p>
    <w:p w14:paraId="556202DB" w14:textId="77777777" w:rsidR="00930ED1" w:rsidRPr="000A6C93" w:rsidRDefault="00906C0B">
      <w:pPr>
        <w:pStyle w:val="Paragraphedeliste"/>
        <w:numPr>
          <w:ilvl w:val="0"/>
          <w:numId w:val="5"/>
        </w:numPr>
        <w:tabs>
          <w:tab w:val="left" w:pos="1538"/>
          <w:tab w:val="left" w:pos="1539"/>
        </w:tabs>
        <w:spacing w:before="1"/>
      </w:pPr>
      <w:r w:rsidRPr="000A6C93">
        <w:t>Taux</w:t>
      </w:r>
      <w:r w:rsidRPr="000A6C93">
        <w:rPr>
          <w:spacing w:val="-2"/>
        </w:rPr>
        <w:t xml:space="preserve"> </w:t>
      </w:r>
      <w:r w:rsidRPr="000A6C93">
        <w:t>de</w:t>
      </w:r>
      <w:r w:rsidRPr="000A6C93">
        <w:rPr>
          <w:spacing w:val="1"/>
        </w:rPr>
        <w:t xml:space="preserve"> </w:t>
      </w:r>
      <w:r w:rsidRPr="000A6C93">
        <w:t>la</w:t>
      </w:r>
      <w:r w:rsidRPr="000A6C93">
        <w:rPr>
          <w:spacing w:val="1"/>
        </w:rPr>
        <w:t xml:space="preserve"> </w:t>
      </w:r>
      <w:r w:rsidRPr="000A6C93">
        <w:t>TVA</w:t>
      </w:r>
      <w:r w:rsidRPr="000A6C93">
        <w:rPr>
          <w:spacing w:val="1"/>
        </w:rPr>
        <w:t xml:space="preserve"> </w:t>
      </w:r>
      <w:r w:rsidRPr="000A6C93">
        <w:t>:</w:t>
      </w:r>
      <w:r w:rsidRPr="000A6C93">
        <w:rPr>
          <w:spacing w:val="1"/>
        </w:rPr>
        <w:t xml:space="preserve"> </w:t>
      </w:r>
      <w:r w:rsidRPr="000A6C93">
        <w:t>autoliquidation</w:t>
      </w:r>
      <w:r w:rsidRPr="000A6C93">
        <w:rPr>
          <w:spacing w:val="1"/>
        </w:rPr>
        <w:t xml:space="preserve"> </w:t>
      </w:r>
      <w:r w:rsidRPr="000A6C93">
        <w:t>(la</w:t>
      </w:r>
      <w:r w:rsidRPr="000A6C93">
        <w:rPr>
          <w:spacing w:val="1"/>
        </w:rPr>
        <w:t xml:space="preserve"> </w:t>
      </w:r>
      <w:r w:rsidRPr="000A6C93">
        <w:t>TVA est</w:t>
      </w:r>
      <w:r w:rsidRPr="000A6C93">
        <w:rPr>
          <w:spacing w:val="1"/>
        </w:rPr>
        <w:t xml:space="preserve"> </w:t>
      </w:r>
      <w:r w:rsidRPr="000A6C93">
        <w:t>due</w:t>
      </w:r>
      <w:r w:rsidRPr="000A6C93">
        <w:rPr>
          <w:spacing w:val="1"/>
        </w:rPr>
        <w:t xml:space="preserve"> </w:t>
      </w:r>
      <w:r w:rsidRPr="000A6C93">
        <w:t>par</w:t>
      </w:r>
      <w:r w:rsidRPr="000A6C93">
        <w:rPr>
          <w:spacing w:val="1"/>
        </w:rPr>
        <w:t xml:space="preserve"> </w:t>
      </w:r>
      <w:r w:rsidRPr="000A6C93">
        <w:t>le</w:t>
      </w:r>
      <w:r w:rsidRPr="000A6C93">
        <w:rPr>
          <w:spacing w:val="1"/>
        </w:rPr>
        <w:t xml:space="preserve"> </w:t>
      </w:r>
      <w:r w:rsidRPr="000A6C93">
        <w:rPr>
          <w:spacing w:val="-2"/>
        </w:rPr>
        <w:t>titulaire)</w:t>
      </w:r>
    </w:p>
    <w:p w14:paraId="2C147E46" w14:textId="77777777" w:rsidR="00930ED1" w:rsidRPr="000A6C93" w:rsidRDefault="00906C0B">
      <w:pPr>
        <w:pStyle w:val="Paragraphedeliste"/>
        <w:numPr>
          <w:ilvl w:val="0"/>
          <w:numId w:val="5"/>
        </w:numPr>
        <w:tabs>
          <w:tab w:val="left" w:pos="1538"/>
          <w:tab w:val="left" w:pos="1539"/>
        </w:tabs>
        <w:spacing w:before="4"/>
      </w:pPr>
      <w:r w:rsidRPr="000A6C93">
        <w:t>Montant maximum</w:t>
      </w:r>
      <w:r w:rsidRPr="000A6C93">
        <w:rPr>
          <w:spacing w:val="-5"/>
        </w:rPr>
        <w:t xml:space="preserve"> </w:t>
      </w:r>
      <w:r w:rsidRPr="000A6C93">
        <w:t>hors TVA :</w:t>
      </w:r>
      <w:r w:rsidRPr="000A6C93">
        <w:rPr>
          <w:spacing w:val="1"/>
        </w:rPr>
        <w:t xml:space="preserve"> </w:t>
      </w:r>
      <w:r w:rsidRPr="000A6C93">
        <w:rPr>
          <w:spacing w:val="-2"/>
        </w:rPr>
        <w:t>…………………………...</w:t>
      </w:r>
    </w:p>
    <w:p w14:paraId="293D20CB" w14:textId="77777777" w:rsidR="00930ED1" w:rsidRPr="000A6C93" w:rsidRDefault="00930ED1">
      <w:pPr>
        <w:pStyle w:val="Corpsdetexte"/>
        <w:spacing w:before="11"/>
      </w:pPr>
    </w:p>
    <w:p w14:paraId="291FCBA9" w14:textId="77777777" w:rsidR="00930ED1" w:rsidRPr="000A6C93" w:rsidRDefault="00906C0B">
      <w:pPr>
        <w:pStyle w:val="Paragraphedeliste"/>
        <w:numPr>
          <w:ilvl w:val="0"/>
          <w:numId w:val="7"/>
        </w:numPr>
        <w:tabs>
          <w:tab w:val="left" w:pos="1178"/>
          <w:tab w:val="left" w:pos="1179"/>
        </w:tabs>
        <w:ind w:hanging="361"/>
        <w:rPr>
          <w:b/>
        </w:rPr>
      </w:pPr>
      <w:r w:rsidRPr="000A6C93">
        <w:rPr>
          <w:b/>
        </w:rPr>
        <w:t>Modalités de variation</w:t>
      </w:r>
      <w:r w:rsidRPr="000A6C93">
        <w:rPr>
          <w:b/>
          <w:spacing w:val="1"/>
        </w:rPr>
        <w:t xml:space="preserve"> </w:t>
      </w:r>
      <w:r w:rsidRPr="000A6C93">
        <w:rPr>
          <w:b/>
        </w:rPr>
        <w:t>des prix</w:t>
      </w:r>
      <w:r w:rsidRPr="000A6C93">
        <w:rPr>
          <w:b/>
          <w:spacing w:val="-1"/>
        </w:rPr>
        <w:t xml:space="preserve"> </w:t>
      </w:r>
      <w:r w:rsidRPr="000A6C93">
        <w:rPr>
          <w:b/>
          <w:spacing w:val="-10"/>
        </w:rPr>
        <w:t>:</w:t>
      </w:r>
    </w:p>
    <w:p w14:paraId="43D4E9E9" w14:textId="77777777" w:rsidR="00930ED1" w:rsidRPr="000A6C93" w:rsidRDefault="00930ED1">
      <w:pPr>
        <w:pStyle w:val="Corpsdetexte"/>
        <w:rPr>
          <w:b/>
          <w:sz w:val="20"/>
        </w:rPr>
      </w:pPr>
    </w:p>
    <w:p w14:paraId="5A1E6F7A" w14:textId="77777777" w:rsidR="00930ED1" w:rsidRPr="000A6C93" w:rsidRDefault="00930ED1">
      <w:pPr>
        <w:pStyle w:val="Corpsdetexte"/>
        <w:rPr>
          <w:b/>
          <w:sz w:val="25"/>
        </w:r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930ED1" w:rsidRPr="000A6C93" w14:paraId="243B3B3F" w14:textId="77777777">
        <w:trPr>
          <w:trHeight w:val="258"/>
        </w:trPr>
        <w:tc>
          <w:tcPr>
            <w:tcW w:w="8438" w:type="dxa"/>
          </w:tcPr>
          <w:p w14:paraId="5CA7815F" w14:textId="77777777" w:rsidR="00930ED1" w:rsidRPr="000A6C93" w:rsidRDefault="00906C0B">
            <w:pPr>
              <w:pStyle w:val="TableParagraph"/>
              <w:spacing w:before="5" w:line="233" w:lineRule="exact"/>
              <w:ind w:left="69"/>
              <w:rPr>
                <w:b/>
              </w:rPr>
            </w:pPr>
            <w:r w:rsidRPr="000A6C93">
              <w:rPr>
                <w:b/>
              </w:rPr>
              <w:t>G</w:t>
            </w:r>
            <w:r w:rsidRPr="000A6C93">
              <w:rPr>
                <w:b/>
                <w:spacing w:val="-3"/>
              </w:rPr>
              <w:t xml:space="preserve"> </w:t>
            </w:r>
            <w:r w:rsidRPr="000A6C93">
              <w:rPr>
                <w:b/>
              </w:rPr>
              <w:t>- Conditions</w:t>
            </w:r>
            <w:r w:rsidRPr="000A6C93">
              <w:rPr>
                <w:b/>
                <w:spacing w:val="-1"/>
              </w:rPr>
              <w:t xml:space="preserve"> </w:t>
            </w:r>
            <w:r w:rsidRPr="000A6C93">
              <w:rPr>
                <w:b/>
              </w:rPr>
              <w:t xml:space="preserve">de </w:t>
            </w:r>
            <w:r w:rsidRPr="000A6C93">
              <w:rPr>
                <w:b/>
                <w:spacing w:val="-2"/>
              </w:rPr>
              <w:t>paiement</w:t>
            </w:r>
          </w:p>
        </w:tc>
        <w:tc>
          <w:tcPr>
            <w:tcW w:w="778" w:type="dxa"/>
            <w:tcBorders>
              <w:right w:val="single" w:sz="6" w:space="0" w:color="000000"/>
            </w:tcBorders>
          </w:tcPr>
          <w:p w14:paraId="211B027D" w14:textId="77777777" w:rsidR="00930ED1" w:rsidRPr="000A6C93" w:rsidRDefault="00906C0B">
            <w:pPr>
              <w:pStyle w:val="TableParagraph"/>
              <w:spacing w:before="5" w:line="233" w:lineRule="exact"/>
              <w:ind w:left="66"/>
              <w:rPr>
                <w:b/>
              </w:rPr>
            </w:pPr>
            <w:r w:rsidRPr="000A6C93">
              <w:rPr>
                <w:b/>
                <w:spacing w:val="-5"/>
              </w:rPr>
              <w:t>DC4</w:t>
            </w:r>
          </w:p>
        </w:tc>
      </w:tr>
    </w:tbl>
    <w:p w14:paraId="0F5C9E75" w14:textId="77777777" w:rsidR="00930ED1" w:rsidRPr="000A6C93" w:rsidRDefault="00930ED1">
      <w:pPr>
        <w:pStyle w:val="Corpsdetexte"/>
        <w:spacing w:before="8"/>
        <w:rPr>
          <w:b/>
          <w:sz w:val="13"/>
        </w:rPr>
      </w:pPr>
    </w:p>
    <w:p w14:paraId="6F379550" w14:textId="77777777" w:rsidR="00930ED1" w:rsidRPr="000A6C93" w:rsidRDefault="00906C0B">
      <w:pPr>
        <w:pStyle w:val="Paragraphedeliste"/>
        <w:numPr>
          <w:ilvl w:val="0"/>
          <w:numId w:val="7"/>
        </w:numPr>
        <w:tabs>
          <w:tab w:val="left" w:pos="1178"/>
          <w:tab w:val="left" w:pos="1179"/>
        </w:tabs>
        <w:spacing w:before="101"/>
        <w:ind w:hanging="361"/>
        <w:rPr>
          <w:b/>
        </w:rPr>
      </w:pPr>
      <w:r w:rsidRPr="000A6C93">
        <w:rPr>
          <w:b/>
        </w:rPr>
        <w:t>Compte</w:t>
      </w:r>
      <w:r w:rsidRPr="000A6C93">
        <w:rPr>
          <w:b/>
          <w:spacing w:val="-1"/>
        </w:rPr>
        <w:t xml:space="preserve"> </w:t>
      </w:r>
      <w:r w:rsidRPr="000A6C93">
        <w:rPr>
          <w:b/>
        </w:rPr>
        <w:t>à</w:t>
      </w:r>
      <w:r w:rsidRPr="000A6C93">
        <w:rPr>
          <w:b/>
          <w:spacing w:val="-1"/>
        </w:rPr>
        <w:t xml:space="preserve"> </w:t>
      </w:r>
      <w:r w:rsidRPr="000A6C93">
        <w:rPr>
          <w:b/>
        </w:rPr>
        <w:t>créditer</w:t>
      </w:r>
      <w:r w:rsidRPr="000A6C93">
        <w:rPr>
          <w:b/>
          <w:spacing w:val="2"/>
        </w:rPr>
        <w:t xml:space="preserve"> </w:t>
      </w:r>
      <w:r w:rsidRPr="000A6C93">
        <w:rPr>
          <w:b/>
          <w:spacing w:val="-10"/>
        </w:rPr>
        <w:t>:</w:t>
      </w:r>
    </w:p>
    <w:p w14:paraId="426821B6" w14:textId="77777777" w:rsidR="00930ED1" w:rsidRPr="000A6C93" w:rsidRDefault="00906C0B">
      <w:pPr>
        <w:spacing w:before="1"/>
        <w:ind w:left="818"/>
        <w:rPr>
          <w:i/>
        </w:rPr>
      </w:pPr>
      <w:r w:rsidRPr="000A6C93">
        <w:rPr>
          <w:i/>
        </w:rPr>
        <w:t>(Joindre</w:t>
      </w:r>
      <w:r w:rsidRPr="000A6C93">
        <w:rPr>
          <w:i/>
          <w:spacing w:val="-1"/>
        </w:rPr>
        <w:t xml:space="preserve"> </w:t>
      </w:r>
      <w:r w:rsidRPr="000A6C93">
        <w:rPr>
          <w:i/>
        </w:rPr>
        <w:t xml:space="preserve">un relevé d’identité bancaire ou </w:t>
      </w:r>
      <w:r w:rsidRPr="000A6C93">
        <w:rPr>
          <w:i/>
          <w:spacing w:val="-2"/>
        </w:rPr>
        <w:t>postal.)</w:t>
      </w:r>
    </w:p>
    <w:p w14:paraId="2FE22281" w14:textId="77777777" w:rsidR="00930ED1" w:rsidRPr="000A6C93" w:rsidRDefault="00930ED1">
      <w:pPr>
        <w:pStyle w:val="Corpsdetexte"/>
        <w:spacing w:before="1"/>
        <w:rPr>
          <w:i/>
          <w:sz w:val="23"/>
        </w:rPr>
      </w:pPr>
    </w:p>
    <w:p w14:paraId="11526B1C" w14:textId="77777777" w:rsidR="00930ED1" w:rsidRPr="000A6C93" w:rsidRDefault="00906C0B">
      <w:pPr>
        <w:pStyle w:val="Corpsdetexte"/>
        <w:ind w:left="818"/>
      </w:pPr>
      <w:r w:rsidRPr="000A6C93">
        <w:t>Nom</w:t>
      </w:r>
      <w:r w:rsidRPr="000A6C93">
        <w:rPr>
          <w:spacing w:val="-5"/>
        </w:rPr>
        <w:t xml:space="preserve"> </w:t>
      </w:r>
      <w:r w:rsidRPr="000A6C93">
        <w:t>de</w:t>
      </w:r>
      <w:r w:rsidRPr="000A6C93">
        <w:rPr>
          <w:spacing w:val="-1"/>
        </w:rPr>
        <w:t xml:space="preserve"> </w:t>
      </w:r>
      <w:r w:rsidRPr="000A6C93">
        <w:t>l’établissement bancaire</w:t>
      </w:r>
      <w:r w:rsidRPr="000A6C93">
        <w:rPr>
          <w:spacing w:val="3"/>
        </w:rPr>
        <w:t xml:space="preserve"> </w:t>
      </w:r>
      <w:r w:rsidRPr="000A6C93">
        <w:rPr>
          <w:spacing w:val="-10"/>
        </w:rPr>
        <w:t>:</w:t>
      </w:r>
    </w:p>
    <w:p w14:paraId="21E3C626" w14:textId="77777777" w:rsidR="00930ED1" w:rsidRPr="000A6C93" w:rsidRDefault="00930ED1">
      <w:pPr>
        <w:pStyle w:val="Corpsdetexte"/>
        <w:spacing w:before="1"/>
        <w:rPr>
          <w:sz w:val="23"/>
        </w:rPr>
      </w:pPr>
    </w:p>
    <w:p w14:paraId="3A356364" w14:textId="77777777" w:rsidR="00930ED1" w:rsidRPr="000A6C93" w:rsidRDefault="00906C0B">
      <w:pPr>
        <w:pStyle w:val="Corpsdetexte"/>
        <w:ind w:left="818"/>
      </w:pPr>
      <w:r w:rsidRPr="000A6C93">
        <w:t>Numéro</w:t>
      </w:r>
      <w:r w:rsidRPr="000A6C93">
        <w:rPr>
          <w:spacing w:val="-5"/>
        </w:rPr>
        <w:t xml:space="preserve"> </w:t>
      </w:r>
      <w:r w:rsidRPr="000A6C93">
        <w:t>de</w:t>
      </w:r>
      <w:r w:rsidRPr="000A6C93">
        <w:rPr>
          <w:spacing w:val="-3"/>
        </w:rPr>
        <w:t xml:space="preserve"> </w:t>
      </w:r>
      <w:r w:rsidRPr="000A6C93">
        <w:t>compte</w:t>
      </w:r>
      <w:r w:rsidRPr="000A6C93">
        <w:rPr>
          <w:spacing w:val="-2"/>
        </w:rPr>
        <w:t xml:space="preserve"> </w:t>
      </w:r>
      <w:r w:rsidRPr="000A6C93">
        <w:rPr>
          <w:spacing w:val="-10"/>
        </w:rPr>
        <w:t>:</w:t>
      </w:r>
    </w:p>
    <w:p w14:paraId="2D32C706" w14:textId="77777777" w:rsidR="00930ED1" w:rsidRPr="000A6C93" w:rsidRDefault="00930ED1">
      <w:pPr>
        <w:pStyle w:val="Corpsdetexte"/>
        <w:spacing w:before="11"/>
      </w:pPr>
    </w:p>
    <w:p w14:paraId="100A06E7" w14:textId="77777777" w:rsidR="00930ED1" w:rsidRPr="000A6C93" w:rsidRDefault="00906C0B">
      <w:pPr>
        <w:pStyle w:val="Paragraphedeliste"/>
        <w:numPr>
          <w:ilvl w:val="0"/>
          <w:numId w:val="7"/>
        </w:numPr>
        <w:tabs>
          <w:tab w:val="left" w:pos="1178"/>
          <w:tab w:val="left" w:pos="1179"/>
        </w:tabs>
        <w:ind w:hanging="361"/>
        <w:rPr>
          <w:b/>
        </w:rPr>
      </w:pPr>
      <w:r w:rsidRPr="000A6C93">
        <w:rPr>
          <w:b/>
        </w:rPr>
        <w:t>Conditions</w:t>
      </w:r>
      <w:r w:rsidRPr="000A6C93">
        <w:rPr>
          <w:b/>
          <w:spacing w:val="-2"/>
        </w:rPr>
        <w:t xml:space="preserve"> </w:t>
      </w:r>
      <w:r w:rsidRPr="000A6C93">
        <w:rPr>
          <w:b/>
        </w:rPr>
        <w:t>de paiement prévues par</w:t>
      </w:r>
      <w:r w:rsidRPr="000A6C93">
        <w:rPr>
          <w:b/>
          <w:spacing w:val="1"/>
        </w:rPr>
        <w:t xml:space="preserve"> </w:t>
      </w:r>
      <w:r w:rsidRPr="000A6C93">
        <w:rPr>
          <w:b/>
        </w:rPr>
        <w:t>le contrat de sous-traitance</w:t>
      </w:r>
      <w:r w:rsidRPr="000A6C93">
        <w:rPr>
          <w:b/>
          <w:spacing w:val="2"/>
        </w:rPr>
        <w:t xml:space="preserve"> </w:t>
      </w:r>
      <w:r w:rsidRPr="000A6C93">
        <w:rPr>
          <w:b/>
          <w:spacing w:val="-10"/>
        </w:rPr>
        <w:t>:</w:t>
      </w:r>
    </w:p>
    <w:p w14:paraId="6BB77799" w14:textId="77777777" w:rsidR="00930ED1" w:rsidRPr="000A6C93" w:rsidRDefault="00930ED1">
      <w:pPr>
        <w:pStyle w:val="Corpsdetexte"/>
        <w:rPr>
          <w:b/>
          <w:sz w:val="26"/>
        </w:rPr>
      </w:pPr>
    </w:p>
    <w:p w14:paraId="787424CF" w14:textId="77777777" w:rsidR="00930ED1" w:rsidRPr="000A6C93" w:rsidRDefault="00930ED1">
      <w:pPr>
        <w:pStyle w:val="Corpsdetexte"/>
        <w:rPr>
          <w:b/>
          <w:sz w:val="26"/>
        </w:rPr>
      </w:pPr>
    </w:p>
    <w:p w14:paraId="27BD286F" w14:textId="77777777" w:rsidR="00930ED1" w:rsidRPr="000A6C93" w:rsidRDefault="00906C0B">
      <w:pPr>
        <w:pStyle w:val="Corpsdetexte"/>
        <w:ind w:left="818"/>
      </w:pPr>
      <w:r w:rsidRPr="000A6C93">
        <w:t>Le</w:t>
      </w:r>
      <w:r w:rsidRPr="000A6C93">
        <w:rPr>
          <w:spacing w:val="-1"/>
        </w:rPr>
        <w:t xml:space="preserve"> </w:t>
      </w:r>
      <w:r w:rsidRPr="000A6C93">
        <w:t>sous-traitant demande</w:t>
      </w:r>
      <w:r w:rsidRPr="000A6C93">
        <w:rPr>
          <w:spacing w:val="-1"/>
        </w:rPr>
        <w:t xml:space="preserve"> </w:t>
      </w:r>
      <w:r w:rsidRPr="000A6C93">
        <w:t>à</w:t>
      </w:r>
      <w:r w:rsidRPr="000A6C93">
        <w:rPr>
          <w:spacing w:val="-1"/>
        </w:rPr>
        <w:t xml:space="preserve"> </w:t>
      </w:r>
      <w:r w:rsidRPr="000A6C93">
        <w:t>bénéficier d’une</w:t>
      </w:r>
      <w:r w:rsidRPr="000A6C93">
        <w:rPr>
          <w:spacing w:val="-1"/>
        </w:rPr>
        <w:t xml:space="preserve"> </w:t>
      </w:r>
      <w:r w:rsidRPr="000A6C93">
        <w:t>avance</w:t>
      </w:r>
      <w:r w:rsidRPr="000A6C93">
        <w:rPr>
          <w:spacing w:val="3"/>
        </w:rPr>
        <w:t xml:space="preserve"> </w:t>
      </w:r>
      <w:r w:rsidRPr="000A6C93">
        <w:rPr>
          <w:spacing w:val="-10"/>
        </w:rPr>
        <w:t>:</w:t>
      </w:r>
    </w:p>
    <w:p w14:paraId="1EC4ED8A" w14:textId="77777777" w:rsidR="00930ED1" w:rsidRPr="000A6C93" w:rsidRDefault="00906C0B">
      <w:pPr>
        <w:spacing w:before="6"/>
        <w:ind w:left="818"/>
        <w:rPr>
          <w:i/>
        </w:rPr>
      </w:pPr>
      <w:r w:rsidRPr="000A6C93">
        <w:rPr>
          <w:i/>
        </w:rPr>
        <w:t>(Cocher</w:t>
      </w:r>
      <w:r w:rsidRPr="000A6C93">
        <w:rPr>
          <w:i/>
          <w:spacing w:val="-1"/>
        </w:rPr>
        <w:t xml:space="preserve"> </w:t>
      </w:r>
      <w:r w:rsidRPr="000A6C93">
        <w:rPr>
          <w:i/>
        </w:rPr>
        <w:t>la</w:t>
      </w:r>
      <w:r w:rsidRPr="000A6C93">
        <w:rPr>
          <w:i/>
          <w:spacing w:val="-1"/>
        </w:rPr>
        <w:t xml:space="preserve"> </w:t>
      </w:r>
      <w:r w:rsidRPr="000A6C93">
        <w:rPr>
          <w:i/>
        </w:rPr>
        <w:t xml:space="preserve">case </w:t>
      </w:r>
      <w:r w:rsidRPr="000A6C93">
        <w:rPr>
          <w:i/>
          <w:spacing w:val="-2"/>
        </w:rPr>
        <w:t>correspondante.)</w:t>
      </w:r>
    </w:p>
    <w:p w14:paraId="03D977FD" w14:textId="77777777" w:rsidR="00930ED1" w:rsidRPr="000A6C93" w:rsidRDefault="00930ED1">
      <w:pPr>
        <w:pStyle w:val="Corpsdetexte"/>
        <w:spacing w:before="2"/>
        <w:rPr>
          <w:i/>
          <w:sz w:val="15"/>
        </w:rPr>
      </w:pPr>
    </w:p>
    <w:p w14:paraId="48DCE8DF" w14:textId="376347DA" w:rsidR="00930ED1" w:rsidRPr="000A6C93" w:rsidRDefault="00464C76">
      <w:pPr>
        <w:pStyle w:val="Corpsdetexte"/>
        <w:tabs>
          <w:tab w:val="left" w:pos="5437"/>
        </w:tabs>
        <w:spacing w:before="91"/>
        <w:ind w:left="1133"/>
      </w:pPr>
      <w:r>
        <w:rPr>
          <w:noProof/>
        </w:rPr>
        <mc:AlternateContent>
          <mc:Choice Requires="wps">
            <w:drawing>
              <wp:anchor distT="0" distB="0" distL="114300" distR="114300" simplePos="0" relativeHeight="15748096" behindDoc="0" locked="0" layoutInCell="1" allowOverlap="1" wp14:anchorId="5898A555" wp14:editId="153BEF98">
                <wp:simplePos x="0" y="0"/>
                <wp:positionH relativeFrom="page">
                  <wp:posOffset>914400</wp:posOffset>
                </wp:positionH>
                <wp:positionV relativeFrom="paragraph">
                  <wp:posOffset>71120</wp:posOffset>
                </wp:positionV>
                <wp:extent cx="135890" cy="135890"/>
                <wp:effectExtent l="0" t="0" r="0" b="0"/>
                <wp:wrapNone/>
                <wp:docPr id="26" name="docshape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70DAE" id="docshape51" o:spid="_x0000_s1026" style="position:absolute;margin-left:1in;margin-top:5.6pt;width:10.7pt;height:10.7pt;z-index:15748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" filled="f" strokeweight=".72pt">
                <w10:wrap anchorx="page"/>
              </v:rect>
            </w:pict>
          </mc:Fallback>
        </mc:AlternateContent>
      </w:r>
      <w:r>
        <w:rPr>
          <w:noProof/>
        </w:rPr>
        <mc:AlternateContent>
          <mc:Choice Requires="wps">
            <w:drawing>
              <wp:anchor distT="0" distB="0" distL="114300" distR="114300" simplePos="0" relativeHeight="487000064" behindDoc="1" locked="0" layoutInCell="1" allowOverlap="1" wp14:anchorId="730B8FCF" wp14:editId="6A5499E0">
                <wp:simplePos x="0" y="0"/>
                <wp:positionH relativeFrom="page">
                  <wp:posOffset>3647440</wp:posOffset>
                </wp:positionH>
                <wp:positionV relativeFrom="paragraph">
                  <wp:posOffset>71120</wp:posOffset>
                </wp:positionV>
                <wp:extent cx="135890" cy="135890"/>
                <wp:effectExtent l="0" t="0" r="0" b="0"/>
                <wp:wrapNone/>
                <wp:docPr id="25" name="docshape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944E5" id="docshape52" o:spid="_x0000_s1026" style="position:absolute;margin-left:287.2pt;margin-top:5.6pt;width:10.7pt;height:10.7pt;z-index:-16316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" filled="f" strokeweight=".72pt">
                <w10:wrap anchorx="page"/>
              </v:rect>
            </w:pict>
          </mc:Fallback>
        </mc:AlternateContent>
      </w:r>
      <w:r w:rsidR="00906C0B" w:rsidRPr="000A6C93">
        <w:rPr>
          <w:spacing w:val="-5"/>
        </w:rPr>
        <w:t>NON</w:t>
      </w:r>
      <w:r w:rsidR="00906C0B" w:rsidRPr="000A6C93">
        <w:tab/>
      </w:r>
      <w:r w:rsidR="00906C0B" w:rsidRPr="000A6C93">
        <w:rPr>
          <w:spacing w:val="-5"/>
        </w:rPr>
        <w:t>OUI</w:t>
      </w:r>
    </w:p>
    <w:p w14:paraId="5DDE832F" w14:textId="77777777" w:rsidR="00930ED1" w:rsidRPr="000A6C93" w:rsidRDefault="00930ED1">
      <w:pPr>
        <w:pStyle w:val="Corpsdetexte"/>
        <w:rPr>
          <w:sz w:val="23"/>
        </w:r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930ED1" w:rsidRPr="000A6C93" w14:paraId="2FC9E1B4" w14:textId="77777777">
        <w:trPr>
          <w:trHeight w:val="258"/>
        </w:trPr>
        <w:tc>
          <w:tcPr>
            <w:tcW w:w="8438" w:type="dxa"/>
          </w:tcPr>
          <w:p w14:paraId="3C5B898D" w14:textId="77777777" w:rsidR="00930ED1" w:rsidRPr="000A6C93" w:rsidRDefault="00906C0B">
            <w:pPr>
              <w:pStyle w:val="TableParagraph"/>
              <w:spacing w:before="5" w:line="233" w:lineRule="exact"/>
              <w:ind w:left="69"/>
              <w:rPr>
                <w:b/>
              </w:rPr>
            </w:pPr>
            <w:r w:rsidRPr="000A6C93">
              <w:rPr>
                <w:b/>
              </w:rPr>
              <w:t>H</w:t>
            </w:r>
            <w:r w:rsidRPr="000A6C93">
              <w:rPr>
                <w:b/>
                <w:spacing w:val="1"/>
              </w:rPr>
              <w:t xml:space="preserve"> </w:t>
            </w:r>
            <w:r w:rsidRPr="000A6C93">
              <w:rPr>
                <w:b/>
              </w:rPr>
              <w:t>-</w:t>
            </w:r>
            <w:r w:rsidRPr="000A6C93">
              <w:rPr>
                <w:b/>
                <w:spacing w:val="1"/>
              </w:rPr>
              <w:t xml:space="preserve"> </w:t>
            </w:r>
            <w:r w:rsidRPr="000A6C93">
              <w:rPr>
                <w:b/>
              </w:rPr>
              <w:t>Capacités du</w:t>
            </w:r>
            <w:r w:rsidRPr="000A6C93">
              <w:rPr>
                <w:b/>
                <w:spacing w:val="-1"/>
              </w:rPr>
              <w:t xml:space="preserve"> </w:t>
            </w:r>
            <w:r w:rsidRPr="000A6C93">
              <w:rPr>
                <w:b/>
              </w:rPr>
              <w:t>sous-</w:t>
            </w:r>
            <w:r w:rsidRPr="000A6C93">
              <w:rPr>
                <w:b/>
                <w:spacing w:val="-2"/>
              </w:rPr>
              <w:t>traitant</w:t>
            </w:r>
          </w:p>
        </w:tc>
        <w:tc>
          <w:tcPr>
            <w:tcW w:w="778" w:type="dxa"/>
            <w:tcBorders>
              <w:right w:val="single" w:sz="6" w:space="0" w:color="000000"/>
            </w:tcBorders>
          </w:tcPr>
          <w:p w14:paraId="1EB8BA25" w14:textId="77777777" w:rsidR="00930ED1" w:rsidRPr="000A6C93" w:rsidRDefault="00906C0B">
            <w:pPr>
              <w:pStyle w:val="TableParagraph"/>
              <w:spacing w:before="5" w:line="233" w:lineRule="exact"/>
              <w:ind w:left="66"/>
              <w:rPr>
                <w:b/>
              </w:rPr>
            </w:pPr>
            <w:r w:rsidRPr="000A6C93">
              <w:rPr>
                <w:b/>
                <w:spacing w:val="-5"/>
              </w:rPr>
              <w:t>DC4</w:t>
            </w:r>
          </w:p>
        </w:tc>
      </w:tr>
    </w:tbl>
    <w:p w14:paraId="6EE47C12" w14:textId="77777777" w:rsidR="00930ED1" w:rsidRPr="000A6C93" w:rsidRDefault="00930ED1">
      <w:pPr>
        <w:pStyle w:val="Corpsdetexte"/>
        <w:spacing w:before="8"/>
        <w:rPr>
          <w:sz w:val="14"/>
        </w:rPr>
      </w:pPr>
    </w:p>
    <w:p w14:paraId="4E78BBE5" w14:textId="77777777" w:rsidR="00930ED1" w:rsidRPr="000A6C93" w:rsidRDefault="00906C0B">
      <w:pPr>
        <w:pStyle w:val="Corpsdetexte"/>
        <w:spacing w:before="91" w:line="244" w:lineRule="auto"/>
        <w:ind w:left="818" w:right="1152"/>
        <w:jc w:val="both"/>
      </w:pPr>
      <w:r w:rsidRPr="000A6C93">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14:paraId="08CD15B0" w14:textId="215A0B32" w:rsidR="00930ED1" w:rsidRPr="000A6C93" w:rsidRDefault="00906C0B">
      <w:pPr>
        <w:pStyle w:val="Paragraphedeliste"/>
        <w:numPr>
          <w:ilvl w:val="0"/>
          <w:numId w:val="7"/>
        </w:numPr>
        <w:tabs>
          <w:tab w:val="left" w:pos="1178"/>
          <w:tab w:val="left" w:pos="1179"/>
        </w:tabs>
        <w:spacing w:before="14"/>
        <w:ind w:hanging="361"/>
        <w:rPr>
          <w:rFonts w:ascii="Arial" w:hAnsi="Arial"/>
        </w:rPr>
      </w:pPr>
      <w:r w:rsidRPr="000A6C93">
        <w:rPr>
          <w:rFonts w:ascii="Arial" w:hAnsi="Arial"/>
          <w:spacing w:val="-5"/>
        </w:rPr>
        <w:t>……………………………………………</w:t>
      </w:r>
      <w:r w:rsidR="00111ACC" w:rsidRPr="000A6C93">
        <w:rPr>
          <w:rFonts w:ascii="Arial" w:hAnsi="Arial"/>
          <w:spacing w:val="-5"/>
        </w:rPr>
        <w:t>………………………</w:t>
      </w:r>
      <w:r w:rsidRPr="000A6C93">
        <w:rPr>
          <w:rFonts w:ascii="Arial" w:hAnsi="Arial"/>
          <w:spacing w:val="-5"/>
        </w:rPr>
        <w:t>………………………………………</w:t>
      </w:r>
    </w:p>
    <w:p w14:paraId="3EC5BE14" w14:textId="51C0E9BA" w:rsidR="00930ED1" w:rsidRPr="000A6C93" w:rsidRDefault="00906C0B">
      <w:pPr>
        <w:pStyle w:val="Paragraphedeliste"/>
        <w:numPr>
          <w:ilvl w:val="0"/>
          <w:numId w:val="7"/>
        </w:numPr>
        <w:tabs>
          <w:tab w:val="left" w:pos="1178"/>
          <w:tab w:val="left" w:pos="1179"/>
        </w:tabs>
        <w:spacing w:before="9"/>
        <w:ind w:hanging="361"/>
        <w:rPr>
          <w:rFonts w:ascii="Arial" w:hAnsi="Arial"/>
        </w:rPr>
      </w:pPr>
      <w:r w:rsidRPr="000A6C93">
        <w:rPr>
          <w:rFonts w:ascii="Arial" w:hAnsi="Arial"/>
          <w:spacing w:val="-5"/>
        </w:rPr>
        <w:t>………………………………………………………</w:t>
      </w:r>
      <w:r w:rsidR="00111ACC" w:rsidRPr="000A6C93">
        <w:rPr>
          <w:rFonts w:ascii="Arial" w:hAnsi="Arial"/>
          <w:spacing w:val="-5"/>
        </w:rPr>
        <w:t>………………………</w:t>
      </w:r>
      <w:r w:rsidRPr="000A6C93">
        <w:rPr>
          <w:rFonts w:ascii="Arial" w:hAnsi="Arial"/>
          <w:spacing w:val="-5"/>
        </w:rPr>
        <w:t>……………………………</w:t>
      </w:r>
    </w:p>
    <w:p w14:paraId="4319E77F" w14:textId="60A7764C" w:rsidR="00930ED1" w:rsidRPr="000A6C93" w:rsidRDefault="00906C0B">
      <w:pPr>
        <w:pStyle w:val="Paragraphedeliste"/>
        <w:numPr>
          <w:ilvl w:val="0"/>
          <w:numId w:val="7"/>
        </w:numPr>
        <w:tabs>
          <w:tab w:val="left" w:pos="1178"/>
          <w:tab w:val="left" w:pos="1179"/>
        </w:tabs>
        <w:spacing w:before="9"/>
        <w:ind w:hanging="361"/>
        <w:rPr>
          <w:rFonts w:ascii="Arial" w:hAnsi="Arial"/>
        </w:rPr>
      </w:pPr>
      <w:r w:rsidRPr="000A6C93">
        <w:rPr>
          <w:rFonts w:ascii="Arial" w:hAnsi="Arial"/>
          <w:spacing w:val="-5"/>
        </w:rPr>
        <w:t>……………………………………………………………</w:t>
      </w:r>
      <w:r w:rsidR="00111ACC" w:rsidRPr="000A6C93">
        <w:rPr>
          <w:rFonts w:ascii="Arial" w:hAnsi="Arial"/>
          <w:spacing w:val="-5"/>
        </w:rPr>
        <w:t>………………………</w:t>
      </w:r>
      <w:r w:rsidRPr="000A6C93">
        <w:rPr>
          <w:rFonts w:ascii="Arial" w:hAnsi="Arial"/>
          <w:spacing w:val="-5"/>
        </w:rPr>
        <w:t>………………………</w:t>
      </w:r>
    </w:p>
    <w:p w14:paraId="749FC5D6" w14:textId="2C6C7050" w:rsidR="00930ED1" w:rsidRPr="00D94C8F" w:rsidRDefault="00906C0B" w:rsidP="00D94C8F">
      <w:pPr>
        <w:pStyle w:val="Paragraphedeliste"/>
        <w:numPr>
          <w:ilvl w:val="0"/>
          <w:numId w:val="7"/>
        </w:numPr>
        <w:tabs>
          <w:tab w:val="left" w:pos="1178"/>
          <w:tab w:val="left" w:pos="1179"/>
        </w:tabs>
        <w:spacing w:before="2"/>
        <w:ind w:hanging="361"/>
        <w:rPr>
          <w:rFonts w:ascii="Arial"/>
          <w:sz w:val="20"/>
        </w:rPr>
      </w:pPr>
      <w:r w:rsidRPr="00D94C8F">
        <w:rPr>
          <w:rFonts w:ascii="Arial" w:hAnsi="Arial"/>
          <w:spacing w:val="-5"/>
        </w:rPr>
        <w:t>……………………………………………………………</w:t>
      </w:r>
      <w:r w:rsidR="00111ACC" w:rsidRPr="00D94C8F">
        <w:rPr>
          <w:rFonts w:ascii="Arial" w:hAnsi="Arial"/>
          <w:spacing w:val="-5"/>
        </w:rPr>
        <w:t>………………………</w:t>
      </w:r>
      <w:r w:rsidRPr="00D94C8F">
        <w:rPr>
          <w:rFonts w:ascii="Arial" w:hAnsi="Arial"/>
          <w:spacing w:val="-5"/>
        </w:rPr>
        <w:t>………………………</w:t>
      </w:r>
    </w:p>
    <w:p w14:paraId="30758A12" w14:textId="592A8309" w:rsidR="00930ED1" w:rsidRPr="000A6C93" w:rsidRDefault="00906C0B">
      <w:pPr>
        <w:pStyle w:val="Paragraphedeliste"/>
        <w:numPr>
          <w:ilvl w:val="0"/>
          <w:numId w:val="7"/>
        </w:numPr>
        <w:tabs>
          <w:tab w:val="left" w:pos="1178"/>
          <w:tab w:val="left" w:pos="1179"/>
        </w:tabs>
        <w:spacing w:before="101" w:line="269" w:lineRule="exact"/>
        <w:ind w:hanging="361"/>
        <w:rPr>
          <w:rFonts w:ascii="Arial" w:hAnsi="Arial"/>
        </w:rPr>
      </w:pPr>
      <w:r w:rsidRPr="000A6C93">
        <w:rPr>
          <w:rFonts w:ascii="Arial" w:hAnsi="Arial"/>
          <w:spacing w:val="-5"/>
        </w:rPr>
        <w:t>…………………………………………………………</w:t>
      </w:r>
      <w:r w:rsidR="00111ACC" w:rsidRPr="000A6C93">
        <w:rPr>
          <w:rFonts w:ascii="Arial" w:hAnsi="Arial"/>
          <w:spacing w:val="-5"/>
        </w:rPr>
        <w:t>…………..………….</w:t>
      </w:r>
      <w:r w:rsidRPr="000A6C93">
        <w:rPr>
          <w:rFonts w:ascii="Arial" w:hAnsi="Arial"/>
          <w:spacing w:val="-5"/>
        </w:rPr>
        <w:t>……………</w:t>
      </w:r>
      <w:r w:rsidR="00111ACC" w:rsidRPr="000A6C93">
        <w:rPr>
          <w:rFonts w:ascii="Arial" w:hAnsi="Arial"/>
          <w:spacing w:val="-5"/>
        </w:rPr>
        <w:t>.</w:t>
      </w:r>
      <w:r w:rsidRPr="000A6C93">
        <w:rPr>
          <w:rFonts w:ascii="Arial" w:hAnsi="Arial"/>
          <w:spacing w:val="-5"/>
        </w:rPr>
        <w:t>……………</w:t>
      </w:r>
    </w:p>
    <w:p w14:paraId="283E9A99" w14:textId="4EF1CFBA" w:rsidR="00930ED1" w:rsidRPr="000A6C93" w:rsidRDefault="00906C0B">
      <w:pPr>
        <w:pStyle w:val="Paragraphedeliste"/>
        <w:numPr>
          <w:ilvl w:val="0"/>
          <w:numId w:val="7"/>
        </w:numPr>
        <w:tabs>
          <w:tab w:val="left" w:pos="1178"/>
          <w:tab w:val="left" w:pos="1179"/>
        </w:tabs>
        <w:spacing w:line="277" w:lineRule="exact"/>
        <w:ind w:hanging="361"/>
        <w:rPr>
          <w:rFonts w:ascii="Arial" w:hAnsi="Arial"/>
        </w:rPr>
      </w:pPr>
      <w:r w:rsidRPr="000A6C93">
        <w:rPr>
          <w:rFonts w:ascii="Arial" w:hAnsi="Arial"/>
          <w:spacing w:val="-5"/>
        </w:rPr>
        <w:t>…………………………………………………………</w:t>
      </w:r>
      <w:r w:rsidR="00111ACC" w:rsidRPr="000A6C93">
        <w:rPr>
          <w:rFonts w:ascii="Arial" w:hAnsi="Arial"/>
          <w:spacing w:val="-5"/>
        </w:rPr>
        <w:t>………………………</w:t>
      </w:r>
      <w:r w:rsidRPr="000A6C93">
        <w:rPr>
          <w:rFonts w:ascii="Arial" w:hAnsi="Arial"/>
          <w:spacing w:val="-5"/>
        </w:rPr>
        <w:t>……………</w:t>
      </w:r>
      <w:r w:rsidR="00111ACC" w:rsidRPr="000A6C93">
        <w:rPr>
          <w:rFonts w:ascii="Arial" w:hAnsi="Arial"/>
          <w:spacing w:val="-5"/>
        </w:rPr>
        <w:t>.</w:t>
      </w:r>
      <w:r w:rsidRPr="000A6C93">
        <w:rPr>
          <w:rFonts w:ascii="Arial" w:hAnsi="Arial"/>
          <w:spacing w:val="-5"/>
        </w:rPr>
        <w:t>……………</w:t>
      </w:r>
    </w:p>
    <w:p w14:paraId="04BDB30E" w14:textId="0EE629E0" w:rsidR="00930ED1" w:rsidRDefault="00930ED1">
      <w:pPr>
        <w:pStyle w:val="Corpsdetexte"/>
        <w:spacing w:before="8"/>
        <w:rPr>
          <w:rFonts w:ascii="Arial"/>
        </w:rPr>
      </w:pPr>
    </w:p>
    <w:p w14:paraId="2EE11F70" w14:textId="0D7FD3D9" w:rsidR="002C492D" w:rsidRDefault="002C492D">
      <w:pPr>
        <w:pStyle w:val="Corpsdetexte"/>
        <w:spacing w:before="8"/>
        <w:rPr>
          <w:rFonts w:ascii="Arial"/>
        </w:rPr>
      </w:pPr>
    </w:p>
    <w:p w14:paraId="7BEEDC3B" w14:textId="1583D0AD" w:rsidR="002C492D" w:rsidRDefault="002C492D">
      <w:pPr>
        <w:pStyle w:val="Corpsdetexte"/>
        <w:spacing w:before="8"/>
        <w:rPr>
          <w:rFonts w:ascii="Arial"/>
        </w:rPr>
      </w:pPr>
    </w:p>
    <w:p w14:paraId="7CE93F75" w14:textId="1B3457B4" w:rsidR="002C492D" w:rsidRDefault="002C492D">
      <w:pPr>
        <w:pStyle w:val="Corpsdetexte"/>
        <w:spacing w:before="8"/>
        <w:rPr>
          <w:rFonts w:ascii="Arial"/>
        </w:rPr>
      </w:pPr>
    </w:p>
    <w:p w14:paraId="421552F5" w14:textId="77777777" w:rsidR="002C492D" w:rsidRPr="000A6C93" w:rsidRDefault="002C492D">
      <w:pPr>
        <w:pStyle w:val="Corpsdetexte"/>
        <w:spacing w:before="8"/>
        <w:rPr>
          <w:rFonts w:ascii="Arial"/>
        </w:r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930ED1" w:rsidRPr="000A6C93" w14:paraId="726B9979" w14:textId="77777777">
        <w:trPr>
          <w:trHeight w:val="258"/>
        </w:trPr>
        <w:tc>
          <w:tcPr>
            <w:tcW w:w="8438" w:type="dxa"/>
          </w:tcPr>
          <w:p w14:paraId="7C8AE0E5" w14:textId="77777777" w:rsidR="00930ED1" w:rsidRPr="000A6C93" w:rsidRDefault="00906C0B">
            <w:pPr>
              <w:pStyle w:val="TableParagraph"/>
              <w:spacing w:before="5" w:line="233" w:lineRule="exact"/>
              <w:ind w:left="69"/>
              <w:rPr>
                <w:b/>
              </w:rPr>
            </w:pPr>
            <w:r w:rsidRPr="000A6C93">
              <w:rPr>
                <w:b/>
              </w:rPr>
              <w:lastRenderedPageBreak/>
              <w:t>I</w:t>
            </w:r>
            <w:r w:rsidRPr="000A6C93">
              <w:rPr>
                <w:b/>
                <w:spacing w:val="-2"/>
              </w:rPr>
              <w:t xml:space="preserve"> </w:t>
            </w:r>
            <w:r w:rsidRPr="000A6C93">
              <w:rPr>
                <w:b/>
              </w:rPr>
              <w:t>-</w:t>
            </w:r>
            <w:r w:rsidRPr="000A6C93">
              <w:rPr>
                <w:b/>
                <w:spacing w:val="-1"/>
              </w:rPr>
              <w:t xml:space="preserve"> </w:t>
            </w:r>
            <w:r w:rsidRPr="000A6C93">
              <w:rPr>
                <w:b/>
              </w:rPr>
              <w:t>Attestations</w:t>
            </w:r>
            <w:r w:rsidRPr="000A6C93">
              <w:rPr>
                <w:b/>
                <w:spacing w:val="-2"/>
              </w:rPr>
              <w:t xml:space="preserve"> </w:t>
            </w:r>
            <w:r w:rsidRPr="000A6C93">
              <w:rPr>
                <w:b/>
              </w:rPr>
              <w:t>sur</w:t>
            </w:r>
            <w:r w:rsidRPr="000A6C93">
              <w:rPr>
                <w:b/>
                <w:spacing w:val="-1"/>
              </w:rPr>
              <w:t xml:space="preserve"> </w:t>
            </w:r>
            <w:r w:rsidRPr="000A6C93">
              <w:rPr>
                <w:b/>
              </w:rPr>
              <w:t>l’honneur</w:t>
            </w:r>
            <w:r w:rsidRPr="000A6C93">
              <w:rPr>
                <w:b/>
                <w:spacing w:val="-2"/>
              </w:rPr>
              <w:t xml:space="preserve"> </w:t>
            </w:r>
            <w:r w:rsidRPr="000A6C93">
              <w:rPr>
                <w:b/>
              </w:rPr>
              <w:t>du</w:t>
            </w:r>
            <w:r w:rsidRPr="000A6C93">
              <w:rPr>
                <w:b/>
                <w:spacing w:val="-2"/>
              </w:rPr>
              <w:t xml:space="preserve"> </w:t>
            </w:r>
            <w:r w:rsidRPr="000A6C93">
              <w:rPr>
                <w:b/>
              </w:rPr>
              <w:t>sous-</w:t>
            </w:r>
            <w:r w:rsidRPr="000A6C93">
              <w:rPr>
                <w:b/>
                <w:spacing w:val="-2"/>
              </w:rPr>
              <w:t>traitant</w:t>
            </w:r>
          </w:p>
        </w:tc>
        <w:tc>
          <w:tcPr>
            <w:tcW w:w="778" w:type="dxa"/>
            <w:tcBorders>
              <w:right w:val="single" w:sz="6" w:space="0" w:color="000000"/>
            </w:tcBorders>
          </w:tcPr>
          <w:p w14:paraId="76E2B5F6" w14:textId="77777777" w:rsidR="00930ED1" w:rsidRPr="000A6C93" w:rsidRDefault="00906C0B">
            <w:pPr>
              <w:pStyle w:val="TableParagraph"/>
              <w:spacing w:before="5" w:line="233" w:lineRule="exact"/>
              <w:ind w:left="66"/>
              <w:rPr>
                <w:b/>
              </w:rPr>
            </w:pPr>
            <w:r w:rsidRPr="000A6C93">
              <w:rPr>
                <w:b/>
                <w:spacing w:val="-5"/>
              </w:rPr>
              <w:t>DC4</w:t>
            </w:r>
          </w:p>
        </w:tc>
      </w:tr>
    </w:tbl>
    <w:p w14:paraId="24EBA195" w14:textId="77777777" w:rsidR="00930ED1" w:rsidRPr="000A6C93" w:rsidRDefault="00930ED1">
      <w:pPr>
        <w:pStyle w:val="Corpsdetexte"/>
        <w:spacing w:before="7"/>
        <w:rPr>
          <w:rFonts w:ascii="Arial"/>
        </w:rPr>
      </w:pPr>
    </w:p>
    <w:p w14:paraId="7EA296E2" w14:textId="77777777" w:rsidR="00930ED1" w:rsidRPr="000A6C93" w:rsidRDefault="00906C0B">
      <w:pPr>
        <w:pStyle w:val="Corpsdetexte"/>
        <w:ind w:left="818"/>
        <w:jc w:val="both"/>
      </w:pPr>
      <w:r w:rsidRPr="000A6C93">
        <w:t>Le</w:t>
      </w:r>
      <w:r w:rsidRPr="000A6C93">
        <w:rPr>
          <w:spacing w:val="-1"/>
        </w:rPr>
        <w:t xml:space="preserve"> </w:t>
      </w:r>
      <w:r w:rsidRPr="000A6C93">
        <w:t>sous-traitant</w:t>
      </w:r>
      <w:r w:rsidRPr="000A6C93">
        <w:rPr>
          <w:spacing w:val="1"/>
        </w:rPr>
        <w:t xml:space="preserve"> </w:t>
      </w:r>
      <w:r w:rsidRPr="000A6C93">
        <w:t>déclare</w:t>
      </w:r>
      <w:r w:rsidRPr="000A6C93">
        <w:rPr>
          <w:spacing w:val="-1"/>
        </w:rPr>
        <w:t xml:space="preserve"> </w:t>
      </w:r>
      <w:r w:rsidRPr="000A6C93">
        <w:t>sur l’honneur</w:t>
      </w:r>
      <w:r w:rsidRPr="000A6C93">
        <w:rPr>
          <w:spacing w:val="4"/>
        </w:rPr>
        <w:t xml:space="preserve"> </w:t>
      </w:r>
      <w:r w:rsidRPr="000A6C93">
        <w:rPr>
          <w:spacing w:val="-10"/>
        </w:rPr>
        <w:t>:</w:t>
      </w:r>
    </w:p>
    <w:p w14:paraId="3E83606D" w14:textId="77777777" w:rsidR="00930ED1" w:rsidRPr="000A6C93" w:rsidRDefault="00930ED1">
      <w:pPr>
        <w:pStyle w:val="Corpsdetexte"/>
        <w:spacing w:before="1"/>
        <w:rPr>
          <w:sz w:val="23"/>
        </w:rPr>
      </w:pPr>
    </w:p>
    <w:p w14:paraId="5117070B" w14:textId="77777777" w:rsidR="00930ED1" w:rsidRPr="000A6C93" w:rsidRDefault="00906C0B">
      <w:pPr>
        <w:pStyle w:val="Paragraphedeliste"/>
        <w:numPr>
          <w:ilvl w:val="0"/>
          <w:numId w:val="4"/>
        </w:numPr>
        <w:tabs>
          <w:tab w:val="left" w:pos="1047"/>
        </w:tabs>
        <w:ind w:hanging="229"/>
        <w:jc w:val="both"/>
      </w:pPr>
      <w:r w:rsidRPr="000A6C93">
        <w:t>Condamnation</w:t>
      </w:r>
      <w:r w:rsidRPr="000A6C93">
        <w:rPr>
          <w:spacing w:val="-5"/>
        </w:rPr>
        <w:t xml:space="preserve"> </w:t>
      </w:r>
      <w:r w:rsidRPr="000A6C93">
        <w:t>définitive</w:t>
      </w:r>
      <w:r w:rsidRPr="000A6C93">
        <w:rPr>
          <w:spacing w:val="-1"/>
        </w:rPr>
        <w:t xml:space="preserve"> </w:t>
      </w:r>
      <w:r w:rsidRPr="000A6C93">
        <w:rPr>
          <w:spacing w:val="-10"/>
        </w:rPr>
        <w:t>:</w:t>
      </w:r>
    </w:p>
    <w:p w14:paraId="7B761BD7" w14:textId="77777777" w:rsidR="00930ED1" w:rsidRPr="000A6C93" w:rsidRDefault="00906C0B">
      <w:pPr>
        <w:pStyle w:val="Paragraphedeliste"/>
        <w:numPr>
          <w:ilvl w:val="0"/>
          <w:numId w:val="3"/>
        </w:numPr>
        <w:tabs>
          <w:tab w:val="left" w:pos="971"/>
        </w:tabs>
        <w:spacing w:before="6" w:line="244" w:lineRule="auto"/>
        <w:ind w:right="1151" w:firstLine="0"/>
        <w:jc w:val="both"/>
      </w:pPr>
      <w:r w:rsidRPr="000A6C93">
        <w:t>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w:t>
      </w:r>
      <w:r w:rsidRPr="000A6C93">
        <w:rPr>
          <w:spacing w:val="80"/>
        </w:rPr>
        <w:t xml:space="preserve"> </w:t>
      </w:r>
      <w:r w:rsidRPr="000A6C93">
        <w:t>434-9-1, aux articles</w:t>
      </w:r>
      <w:r w:rsidRPr="000A6C93">
        <w:rPr>
          <w:spacing w:val="-2"/>
        </w:rPr>
        <w:t xml:space="preserve"> </w:t>
      </w:r>
      <w:r w:rsidRPr="000A6C93">
        <w:t>435-3,</w:t>
      </w:r>
      <w:r w:rsidRPr="000A6C93">
        <w:rPr>
          <w:spacing w:val="-2"/>
        </w:rPr>
        <w:t xml:space="preserve"> </w:t>
      </w:r>
      <w:r w:rsidRPr="000A6C93">
        <w:t>435-4,</w:t>
      </w:r>
      <w:r w:rsidRPr="000A6C93">
        <w:rPr>
          <w:spacing w:val="-2"/>
        </w:rPr>
        <w:t xml:space="preserve"> </w:t>
      </w:r>
      <w:r w:rsidRPr="000A6C93">
        <w:t>435-9,</w:t>
      </w:r>
      <w:r w:rsidRPr="000A6C93">
        <w:rPr>
          <w:spacing w:val="-2"/>
        </w:rPr>
        <w:t xml:space="preserve"> </w:t>
      </w:r>
      <w:r w:rsidRPr="000A6C93">
        <w:t>435-10,</w:t>
      </w:r>
      <w:r w:rsidRPr="000A6C93">
        <w:rPr>
          <w:spacing w:val="-2"/>
        </w:rPr>
        <w:t xml:space="preserve"> </w:t>
      </w:r>
      <w:r w:rsidRPr="000A6C93">
        <w:t>441-1</w:t>
      </w:r>
      <w:r w:rsidRPr="000A6C93">
        <w:rPr>
          <w:spacing w:val="-2"/>
        </w:rPr>
        <w:t xml:space="preserve"> </w:t>
      </w:r>
      <w:r w:rsidRPr="000A6C93">
        <w:t>à</w:t>
      </w:r>
      <w:r w:rsidRPr="000A6C93">
        <w:rPr>
          <w:spacing w:val="-2"/>
        </w:rPr>
        <w:t xml:space="preserve"> </w:t>
      </w:r>
      <w:r w:rsidRPr="000A6C93">
        <w:t>441-7,</w:t>
      </w:r>
      <w:r w:rsidRPr="000A6C93">
        <w:rPr>
          <w:spacing w:val="-2"/>
        </w:rPr>
        <w:t xml:space="preserve"> </w:t>
      </w:r>
      <w:r w:rsidRPr="000A6C93">
        <w:t>441-9,</w:t>
      </w:r>
      <w:r w:rsidRPr="000A6C93">
        <w:rPr>
          <w:spacing w:val="-2"/>
        </w:rPr>
        <w:t xml:space="preserve"> </w:t>
      </w:r>
      <w:r w:rsidRPr="000A6C93">
        <w:t>445-1</w:t>
      </w:r>
      <w:r w:rsidRPr="000A6C93">
        <w:rPr>
          <w:spacing w:val="-2"/>
        </w:rPr>
        <w:t xml:space="preserve"> </w:t>
      </w:r>
      <w:r w:rsidRPr="000A6C93">
        <w:t>et</w:t>
      </w:r>
      <w:r w:rsidRPr="000A6C93">
        <w:rPr>
          <w:spacing w:val="-1"/>
        </w:rPr>
        <w:t xml:space="preserve"> </w:t>
      </w:r>
      <w:r w:rsidRPr="000A6C93">
        <w:t>450-1</w:t>
      </w:r>
      <w:r w:rsidRPr="000A6C93">
        <w:rPr>
          <w:spacing w:val="-2"/>
        </w:rPr>
        <w:t xml:space="preserve"> </w:t>
      </w:r>
      <w:r w:rsidRPr="000A6C93">
        <w:t>du</w:t>
      </w:r>
      <w:r w:rsidRPr="000A6C93">
        <w:rPr>
          <w:spacing w:val="-2"/>
        </w:rPr>
        <w:t xml:space="preserve"> </w:t>
      </w:r>
      <w:r w:rsidRPr="000A6C93">
        <w:t>code</w:t>
      </w:r>
      <w:r w:rsidRPr="000A6C93">
        <w:rPr>
          <w:spacing w:val="-2"/>
        </w:rPr>
        <w:t xml:space="preserve"> </w:t>
      </w:r>
      <w:r w:rsidRPr="000A6C93">
        <w:t>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7D17080E" w14:textId="77777777" w:rsidR="00930ED1" w:rsidRPr="000A6C93" w:rsidRDefault="00906C0B">
      <w:pPr>
        <w:pStyle w:val="Paragraphedeliste"/>
        <w:numPr>
          <w:ilvl w:val="0"/>
          <w:numId w:val="3"/>
        </w:numPr>
        <w:tabs>
          <w:tab w:val="left" w:pos="959"/>
        </w:tabs>
        <w:spacing w:before="10" w:line="244" w:lineRule="auto"/>
        <w:ind w:right="1164" w:firstLine="0"/>
        <w:jc w:val="both"/>
      </w:pPr>
      <w:proofErr w:type="gramStart"/>
      <w:r w:rsidRPr="000A6C93">
        <w:t>ne</w:t>
      </w:r>
      <w:proofErr w:type="gramEnd"/>
      <w:r w:rsidRPr="000A6C93">
        <w:t xml:space="preserve"> pas être exclu des marchés publics, à titre de peine principale ou complémentaire prononcée par</w:t>
      </w:r>
      <w:r w:rsidRPr="000A6C93">
        <w:rPr>
          <w:spacing w:val="80"/>
        </w:rPr>
        <w:t xml:space="preserve"> </w:t>
      </w:r>
      <w:r w:rsidRPr="000A6C93">
        <w:t>le juge pénal, sur le fondement des articles 131-10 ou 131-39 du code pénal ;</w:t>
      </w:r>
    </w:p>
    <w:p w14:paraId="779CF226" w14:textId="77777777" w:rsidR="00930ED1" w:rsidRPr="000A6C93" w:rsidRDefault="00930ED1">
      <w:pPr>
        <w:pStyle w:val="Corpsdetexte"/>
        <w:spacing w:before="9"/>
      </w:pPr>
    </w:p>
    <w:p w14:paraId="5B029FC1" w14:textId="77777777" w:rsidR="00930ED1" w:rsidRPr="000A6C93" w:rsidRDefault="00906C0B">
      <w:pPr>
        <w:pStyle w:val="Paragraphedeliste"/>
        <w:numPr>
          <w:ilvl w:val="0"/>
          <w:numId w:val="4"/>
        </w:numPr>
        <w:tabs>
          <w:tab w:val="left" w:pos="1059"/>
        </w:tabs>
        <w:ind w:left="1058" w:hanging="241"/>
        <w:jc w:val="both"/>
      </w:pPr>
      <w:r w:rsidRPr="000A6C93">
        <w:t>Lutte contre le travail</w:t>
      </w:r>
      <w:r w:rsidRPr="000A6C93">
        <w:rPr>
          <w:spacing w:val="1"/>
        </w:rPr>
        <w:t xml:space="preserve"> </w:t>
      </w:r>
      <w:r w:rsidRPr="000A6C93">
        <w:t>illégal</w:t>
      </w:r>
      <w:r w:rsidRPr="000A6C93">
        <w:rPr>
          <w:spacing w:val="4"/>
        </w:rPr>
        <w:t xml:space="preserve"> </w:t>
      </w:r>
      <w:r w:rsidRPr="000A6C93">
        <w:rPr>
          <w:spacing w:val="-10"/>
        </w:rPr>
        <w:t>:</w:t>
      </w:r>
    </w:p>
    <w:p w14:paraId="0EB78403" w14:textId="77777777" w:rsidR="00930ED1" w:rsidRPr="000A6C93" w:rsidRDefault="00906C0B">
      <w:pPr>
        <w:pStyle w:val="Paragraphedeliste"/>
        <w:numPr>
          <w:ilvl w:val="0"/>
          <w:numId w:val="3"/>
        </w:numPr>
        <w:tabs>
          <w:tab w:val="left" w:pos="959"/>
        </w:tabs>
        <w:spacing w:before="6" w:line="244" w:lineRule="auto"/>
        <w:ind w:right="1151" w:firstLine="0"/>
        <w:jc w:val="both"/>
      </w:pPr>
      <w:proofErr w:type="gramStart"/>
      <w:r w:rsidRPr="000A6C93">
        <w:t>ne</w:t>
      </w:r>
      <w:proofErr w:type="gramEnd"/>
      <w:r w:rsidRPr="000A6C93">
        <w:t xml:space="preserve"> pas avoir fait l’objet, depuis moins de cinq ans, d’une condamnation inscrite au bulletin n° 2 du casier judiciaire pour les infractions mentionnées aux articles L. 8221-1, L. 8221-3, L. 8221-5, L. 8231-1, L. 8241-</w:t>
      </w:r>
      <w:proofErr w:type="gramStart"/>
      <w:r w:rsidRPr="000A6C93">
        <w:t>1 ,</w:t>
      </w:r>
      <w:proofErr w:type="gramEnd"/>
      <w:r w:rsidRPr="000A6C93">
        <w:t xml:space="preserve"> L. 8251-1 et L. 8251-2 du code du travail, ou pour des infractions de même nature dans un autre Etat de l’Union européenne ;</w:t>
      </w:r>
    </w:p>
    <w:p w14:paraId="315012D9" w14:textId="77777777" w:rsidR="00930ED1" w:rsidRPr="000A6C93" w:rsidRDefault="00906C0B">
      <w:pPr>
        <w:pStyle w:val="Paragraphedeliste"/>
        <w:numPr>
          <w:ilvl w:val="0"/>
          <w:numId w:val="3"/>
        </w:numPr>
        <w:tabs>
          <w:tab w:val="left" w:pos="947"/>
        </w:tabs>
        <w:spacing w:before="5" w:line="244" w:lineRule="auto"/>
        <w:ind w:right="1163" w:firstLine="0"/>
        <w:jc w:val="both"/>
      </w:pPr>
      <w:proofErr w:type="gramStart"/>
      <w:r w:rsidRPr="000A6C93">
        <w:t>pour</w:t>
      </w:r>
      <w:proofErr w:type="gramEnd"/>
      <w:r w:rsidRPr="000A6C93">
        <w:t xml:space="preserve"> les contrats administratifs, ne pas faire l’objet d’une mesure d’exclusion ordonnée par le préfet, en application des articles L. 8272-4, R. 8272-10 et R. 8272-11 du code du travail ;</w:t>
      </w:r>
    </w:p>
    <w:p w14:paraId="67EFEBAB" w14:textId="77777777" w:rsidR="00930ED1" w:rsidRPr="000A6C93" w:rsidRDefault="00930ED1">
      <w:pPr>
        <w:pStyle w:val="Corpsdetexte"/>
        <w:spacing w:before="8"/>
      </w:pPr>
    </w:p>
    <w:p w14:paraId="7A30DAFB" w14:textId="77777777" w:rsidR="00930ED1" w:rsidRPr="000A6C93" w:rsidRDefault="00906C0B">
      <w:pPr>
        <w:pStyle w:val="Paragraphedeliste"/>
        <w:numPr>
          <w:ilvl w:val="0"/>
          <w:numId w:val="4"/>
        </w:numPr>
        <w:tabs>
          <w:tab w:val="left" w:pos="1047"/>
        </w:tabs>
        <w:spacing w:line="247" w:lineRule="auto"/>
        <w:ind w:left="818" w:right="1148" w:firstLine="0"/>
        <w:jc w:val="both"/>
      </w:pPr>
      <w:r w:rsidRPr="000A6C93">
        <w:t>Obligation d’emploi des travailleurs handicapés ou assimilés : pour les marchés publics et accords- cadres soumis au code des marchés publics, être en règle, au cours de l’année précédant celle au cours de laquelle a lieu le lancement de la consultation, au regard des articles L. 5212-1 à L. 5212-11 du</w:t>
      </w:r>
      <w:r w:rsidRPr="000A6C93">
        <w:rPr>
          <w:spacing w:val="40"/>
        </w:rPr>
        <w:t xml:space="preserve"> </w:t>
      </w:r>
      <w:r w:rsidRPr="000A6C93">
        <w:t>code du travail concernant l’emploi des travailleurs handicapés ;</w:t>
      </w:r>
    </w:p>
    <w:p w14:paraId="3F4DC38C" w14:textId="77777777" w:rsidR="00930ED1" w:rsidRPr="000A6C93" w:rsidRDefault="00930ED1">
      <w:pPr>
        <w:pStyle w:val="Corpsdetexte"/>
        <w:spacing w:before="1"/>
      </w:pPr>
    </w:p>
    <w:p w14:paraId="2553AF26" w14:textId="77777777" w:rsidR="00930ED1" w:rsidRPr="000A6C93" w:rsidRDefault="00906C0B">
      <w:pPr>
        <w:pStyle w:val="Paragraphedeliste"/>
        <w:numPr>
          <w:ilvl w:val="0"/>
          <w:numId w:val="4"/>
        </w:numPr>
        <w:tabs>
          <w:tab w:val="left" w:pos="1059"/>
        </w:tabs>
        <w:spacing w:before="1"/>
        <w:ind w:left="1058" w:hanging="241"/>
        <w:jc w:val="both"/>
      </w:pPr>
      <w:r w:rsidRPr="000A6C93">
        <w:t>Liquidation</w:t>
      </w:r>
      <w:r w:rsidRPr="000A6C93">
        <w:rPr>
          <w:spacing w:val="4"/>
        </w:rPr>
        <w:t xml:space="preserve"> </w:t>
      </w:r>
      <w:r w:rsidRPr="000A6C93">
        <w:t>judiciaire</w:t>
      </w:r>
      <w:r w:rsidRPr="000A6C93">
        <w:rPr>
          <w:spacing w:val="4"/>
        </w:rPr>
        <w:t xml:space="preserve"> </w:t>
      </w:r>
      <w:r w:rsidRPr="000A6C93">
        <w:t>:</w:t>
      </w:r>
      <w:r w:rsidRPr="000A6C93">
        <w:rPr>
          <w:spacing w:val="6"/>
        </w:rPr>
        <w:t xml:space="preserve"> </w:t>
      </w:r>
      <w:r w:rsidRPr="000A6C93">
        <w:t>ne</w:t>
      </w:r>
      <w:r w:rsidRPr="000A6C93">
        <w:rPr>
          <w:spacing w:val="6"/>
        </w:rPr>
        <w:t xml:space="preserve"> </w:t>
      </w:r>
      <w:r w:rsidRPr="000A6C93">
        <w:t>pas</w:t>
      </w:r>
      <w:r w:rsidRPr="000A6C93">
        <w:rPr>
          <w:spacing w:val="6"/>
        </w:rPr>
        <w:t xml:space="preserve"> </w:t>
      </w:r>
      <w:r w:rsidRPr="000A6C93">
        <w:t>être</w:t>
      </w:r>
      <w:r w:rsidRPr="000A6C93">
        <w:rPr>
          <w:spacing w:val="6"/>
        </w:rPr>
        <w:t xml:space="preserve"> </w:t>
      </w:r>
      <w:r w:rsidRPr="000A6C93">
        <w:t>soumis</w:t>
      </w:r>
      <w:r w:rsidRPr="000A6C93">
        <w:rPr>
          <w:spacing w:val="6"/>
        </w:rPr>
        <w:t xml:space="preserve"> </w:t>
      </w:r>
      <w:r w:rsidRPr="000A6C93">
        <w:t>à</w:t>
      </w:r>
      <w:r w:rsidRPr="000A6C93">
        <w:rPr>
          <w:spacing w:val="6"/>
        </w:rPr>
        <w:t xml:space="preserve"> </w:t>
      </w:r>
      <w:r w:rsidRPr="000A6C93">
        <w:t>la</w:t>
      </w:r>
      <w:r w:rsidRPr="000A6C93">
        <w:rPr>
          <w:spacing w:val="5"/>
        </w:rPr>
        <w:t xml:space="preserve"> </w:t>
      </w:r>
      <w:r w:rsidRPr="000A6C93">
        <w:t>procédure</w:t>
      </w:r>
      <w:r w:rsidRPr="000A6C93">
        <w:rPr>
          <w:spacing w:val="3"/>
        </w:rPr>
        <w:t xml:space="preserve"> </w:t>
      </w:r>
      <w:r w:rsidRPr="000A6C93">
        <w:t>de</w:t>
      </w:r>
      <w:r w:rsidRPr="000A6C93">
        <w:rPr>
          <w:spacing w:val="3"/>
        </w:rPr>
        <w:t xml:space="preserve"> </w:t>
      </w:r>
      <w:r w:rsidRPr="000A6C93">
        <w:t>liquidation</w:t>
      </w:r>
      <w:r w:rsidRPr="000A6C93">
        <w:rPr>
          <w:spacing w:val="3"/>
        </w:rPr>
        <w:t xml:space="preserve"> </w:t>
      </w:r>
      <w:r w:rsidRPr="000A6C93">
        <w:t>judiciaire</w:t>
      </w:r>
      <w:r w:rsidRPr="000A6C93">
        <w:rPr>
          <w:spacing w:val="3"/>
        </w:rPr>
        <w:t xml:space="preserve"> </w:t>
      </w:r>
      <w:r w:rsidRPr="000A6C93">
        <w:t>prévue</w:t>
      </w:r>
      <w:r w:rsidRPr="000A6C93">
        <w:rPr>
          <w:spacing w:val="3"/>
        </w:rPr>
        <w:t xml:space="preserve"> </w:t>
      </w:r>
      <w:r w:rsidRPr="000A6C93">
        <w:t>à</w:t>
      </w:r>
      <w:r w:rsidRPr="000A6C93">
        <w:rPr>
          <w:spacing w:val="3"/>
        </w:rPr>
        <w:t xml:space="preserve"> </w:t>
      </w:r>
      <w:r w:rsidRPr="000A6C93">
        <w:rPr>
          <w:spacing w:val="-2"/>
        </w:rPr>
        <w:t>l’article</w:t>
      </w:r>
    </w:p>
    <w:p w14:paraId="1672FDC1" w14:textId="77777777" w:rsidR="00930ED1" w:rsidRPr="000A6C93" w:rsidRDefault="00906C0B">
      <w:pPr>
        <w:pStyle w:val="Corpsdetexte"/>
        <w:spacing w:before="6" w:line="244" w:lineRule="auto"/>
        <w:ind w:left="818" w:right="1162"/>
        <w:jc w:val="both"/>
      </w:pPr>
      <w:r w:rsidRPr="000A6C93">
        <w:t>L. 640-1 du code de commerce, ne pas être en état de faillite personnelle en application des articles L. 653-1 à L. 653-8 du même code, et ne pas faire l’objet d’une procédure équivalente régie par un droit étranger ;</w:t>
      </w:r>
    </w:p>
    <w:p w14:paraId="547D8A63" w14:textId="77777777" w:rsidR="00930ED1" w:rsidRPr="000A6C93" w:rsidRDefault="00930ED1">
      <w:pPr>
        <w:pStyle w:val="Corpsdetexte"/>
        <w:spacing w:before="9"/>
      </w:pPr>
    </w:p>
    <w:p w14:paraId="6F32D76C" w14:textId="77777777" w:rsidR="00930ED1" w:rsidRPr="000A6C93" w:rsidRDefault="00906C0B">
      <w:pPr>
        <w:pStyle w:val="Paragraphedeliste"/>
        <w:numPr>
          <w:ilvl w:val="0"/>
          <w:numId w:val="4"/>
        </w:numPr>
        <w:tabs>
          <w:tab w:val="left" w:pos="1047"/>
        </w:tabs>
        <w:spacing w:line="244" w:lineRule="auto"/>
        <w:ind w:left="818" w:right="1156" w:firstLine="0"/>
        <w:jc w:val="both"/>
      </w:pPr>
      <w:r w:rsidRPr="000A6C93">
        <w:t>Redressement judiciaire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w:t>
      </w:r>
      <w:r w:rsidRPr="000A6C93">
        <w:rPr>
          <w:spacing w:val="80"/>
        </w:rPr>
        <w:t xml:space="preserve"> </w:t>
      </w:r>
      <w:r w:rsidRPr="000A6C93">
        <w:t>marché public ou de l’accord cadre ;</w:t>
      </w:r>
    </w:p>
    <w:p w14:paraId="0C7F33D0" w14:textId="77777777" w:rsidR="00930ED1" w:rsidRPr="000A6C93" w:rsidRDefault="00930ED1">
      <w:pPr>
        <w:pStyle w:val="Corpsdetexte"/>
        <w:rPr>
          <w:sz w:val="23"/>
        </w:rPr>
      </w:pPr>
    </w:p>
    <w:p w14:paraId="06F3637F" w14:textId="77777777" w:rsidR="00930ED1" w:rsidRPr="000A6C93" w:rsidRDefault="00906C0B">
      <w:pPr>
        <w:pStyle w:val="Paragraphedeliste"/>
        <w:numPr>
          <w:ilvl w:val="0"/>
          <w:numId w:val="4"/>
        </w:numPr>
        <w:tabs>
          <w:tab w:val="left" w:pos="1023"/>
        </w:tabs>
        <w:spacing w:line="247" w:lineRule="auto"/>
        <w:ind w:left="818" w:right="1157" w:firstLine="0"/>
        <w:jc w:val="both"/>
      </w:pPr>
      <w:r w:rsidRPr="000A6C93">
        <w:t>Situation fiscale et sociale : avoir, au 31 décembre de l’année précédant celle au cours de laquelle a lieu le lancement de la consultation, souscrit les déclarations lui incombant en matière fiscale et</w:t>
      </w:r>
      <w:r w:rsidRPr="000A6C93">
        <w:rPr>
          <w:spacing w:val="40"/>
        </w:rPr>
        <w:t xml:space="preserve"> </w:t>
      </w:r>
      <w:r w:rsidRPr="000A6C93">
        <w:t>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423CA3B4" w14:textId="77777777" w:rsidR="00930ED1" w:rsidRPr="000A6C93" w:rsidRDefault="00930ED1">
      <w:pPr>
        <w:spacing w:line="247" w:lineRule="auto"/>
        <w:jc w:val="both"/>
        <w:sectPr w:rsidR="00930ED1" w:rsidRPr="000A6C93">
          <w:pgSz w:w="11910" w:h="16850"/>
          <w:pgMar w:top="1540" w:right="260" w:bottom="1080" w:left="600" w:header="864" w:footer="900" w:gutter="0"/>
          <w:cols w:space="720"/>
        </w:sectPr>
      </w:pPr>
    </w:p>
    <w:p w14:paraId="2B60FC72" w14:textId="77777777" w:rsidR="00930ED1" w:rsidRPr="000A6C93" w:rsidRDefault="00930ED1">
      <w:pPr>
        <w:pStyle w:val="Corpsdetexte"/>
        <w:rPr>
          <w:sz w:val="20"/>
        </w:rPr>
      </w:pPr>
    </w:p>
    <w:p w14:paraId="42C162E7" w14:textId="77777777" w:rsidR="00930ED1" w:rsidRPr="000A6C93" w:rsidRDefault="00930ED1">
      <w:pPr>
        <w:pStyle w:val="Corpsdetexte"/>
        <w:spacing w:before="10"/>
      </w:pPr>
    </w:p>
    <w:p w14:paraId="0FFC0852" w14:textId="77777777" w:rsidR="00930ED1" w:rsidRPr="000A6C93" w:rsidRDefault="00906C0B">
      <w:pPr>
        <w:pStyle w:val="Paragraphedeliste"/>
        <w:numPr>
          <w:ilvl w:val="0"/>
          <w:numId w:val="4"/>
        </w:numPr>
        <w:tabs>
          <w:tab w:val="left" w:pos="1057"/>
        </w:tabs>
        <w:spacing w:before="91"/>
        <w:ind w:left="1056" w:hanging="239"/>
        <w:jc w:val="both"/>
      </w:pPr>
      <w:r w:rsidRPr="000A6C93">
        <w:t>Marchés</w:t>
      </w:r>
      <w:r w:rsidRPr="000A6C93">
        <w:rPr>
          <w:spacing w:val="-2"/>
        </w:rPr>
        <w:t xml:space="preserve"> </w:t>
      </w:r>
      <w:r w:rsidRPr="000A6C93">
        <w:t>de défense et</w:t>
      </w:r>
      <w:r w:rsidRPr="000A6C93">
        <w:rPr>
          <w:spacing w:val="1"/>
        </w:rPr>
        <w:t xml:space="preserve"> </w:t>
      </w:r>
      <w:r w:rsidRPr="000A6C93">
        <w:t>de sécurité</w:t>
      </w:r>
      <w:r w:rsidRPr="000A6C93">
        <w:rPr>
          <w:spacing w:val="5"/>
        </w:rPr>
        <w:t xml:space="preserve"> </w:t>
      </w:r>
      <w:r w:rsidRPr="000A6C93">
        <w:rPr>
          <w:spacing w:val="-10"/>
        </w:rPr>
        <w:t>:</w:t>
      </w:r>
    </w:p>
    <w:p w14:paraId="52D7E171" w14:textId="77777777" w:rsidR="00930ED1" w:rsidRPr="000A6C93" w:rsidRDefault="00906C0B">
      <w:pPr>
        <w:pStyle w:val="Paragraphedeliste"/>
        <w:numPr>
          <w:ilvl w:val="0"/>
          <w:numId w:val="3"/>
        </w:numPr>
        <w:tabs>
          <w:tab w:val="left" w:pos="947"/>
        </w:tabs>
        <w:spacing w:before="7" w:line="244" w:lineRule="auto"/>
        <w:ind w:right="1157" w:firstLine="0"/>
        <w:jc w:val="both"/>
      </w:pPr>
      <w:proofErr w:type="gramStart"/>
      <w:r w:rsidRPr="000A6C93">
        <w:t>ne</w:t>
      </w:r>
      <w:proofErr w:type="gramEnd"/>
      <w:r w:rsidRPr="000A6C93">
        <w:t xml:space="preserv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3EF099F9" w14:textId="77777777" w:rsidR="00930ED1" w:rsidRPr="000A6C93" w:rsidRDefault="00906C0B">
      <w:pPr>
        <w:pStyle w:val="Paragraphedeliste"/>
        <w:numPr>
          <w:ilvl w:val="0"/>
          <w:numId w:val="3"/>
        </w:numPr>
        <w:tabs>
          <w:tab w:val="left" w:pos="944"/>
        </w:tabs>
        <w:spacing w:before="5"/>
        <w:ind w:left="943" w:hanging="126"/>
        <w:jc w:val="both"/>
      </w:pPr>
      <w:proofErr w:type="gramStart"/>
      <w:r w:rsidRPr="000A6C93">
        <w:t>avoir</w:t>
      </w:r>
      <w:proofErr w:type="gramEnd"/>
      <w:r w:rsidRPr="000A6C93">
        <w:t xml:space="preserve"> la fiabilité nécessaire pour</w:t>
      </w:r>
      <w:r w:rsidRPr="000A6C93">
        <w:rPr>
          <w:spacing w:val="1"/>
        </w:rPr>
        <w:t xml:space="preserve"> </w:t>
      </w:r>
      <w:r w:rsidRPr="000A6C93">
        <w:t>éviter</w:t>
      </w:r>
      <w:r w:rsidRPr="000A6C93">
        <w:rPr>
          <w:spacing w:val="1"/>
        </w:rPr>
        <w:t xml:space="preserve"> </w:t>
      </w:r>
      <w:r w:rsidRPr="000A6C93">
        <w:t>des atteintes à la sécurité de l’Etat</w:t>
      </w:r>
      <w:r w:rsidRPr="000A6C93">
        <w:rPr>
          <w:spacing w:val="9"/>
        </w:rPr>
        <w:t xml:space="preserve"> </w:t>
      </w:r>
      <w:r w:rsidRPr="000A6C93">
        <w:rPr>
          <w:spacing w:val="-10"/>
        </w:rPr>
        <w:t>;</w:t>
      </w:r>
    </w:p>
    <w:p w14:paraId="2F4FAAD8" w14:textId="77777777" w:rsidR="00930ED1" w:rsidRPr="000A6C93" w:rsidRDefault="00930ED1">
      <w:pPr>
        <w:pStyle w:val="Corpsdetexte"/>
        <w:spacing w:before="1"/>
        <w:rPr>
          <w:sz w:val="23"/>
        </w:rPr>
      </w:pPr>
    </w:p>
    <w:p w14:paraId="1E59DB97" w14:textId="77777777" w:rsidR="00930ED1" w:rsidRPr="000A6C93" w:rsidRDefault="00906C0B">
      <w:pPr>
        <w:pStyle w:val="Paragraphedeliste"/>
        <w:numPr>
          <w:ilvl w:val="0"/>
          <w:numId w:val="4"/>
        </w:numPr>
        <w:tabs>
          <w:tab w:val="left" w:pos="1059"/>
        </w:tabs>
        <w:ind w:left="1058" w:hanging="241"/>
        <w:jc w:val="both"/>
      </w:pPr>
      <w:r w:rsidRPr="000A6C93">
        <w:t>Egalité</w:t>
      </w:r>
      <w:r w:rsidRPr="000A6C93">
        <w:rPr>
          <w:spacing w:val="-2"/>
        </w:rPr>
        <w:t xml:space="preserve"> </w:t>
      </w:r>
      <w:r w:rsidRPr="000A6C93">
        <w:t>professionnelle</w:t>
      </w:r>
      <w:r w:rsidRPr="000A6C93">
        <w:rPr>
          <w:spacing w:val="-2"/>
        </w:rPr>
        <w:t xml:space="preserve"> </w:t>
      </w:r>
      <w:r w:rsidRPr="000A6C93">
        <w:t>entre</w:t>
      </w:r>
      <w:r w:rsidRPr="000A6C93">
        <w:rPr>
          <w:spacing w:val="-2"/>
        </w:rPr>
        <w:t xml:space="preserve"> </w:t>
      </w:r>
      <w:r w:rsidRPr="000A6C93">
        <w:t>les</w:t>
      </w:r>
      <w:r w:rsidRPr="000A6C93">
        <w:rPr>
          <w:spacing w:val="-1"/>
        </w:rPr>
        <w:t xml:space="preserve"> </w:t>
      </w:r>
      <w:r w:rsidRPr="000A6C93">
        <w:t>femmes</w:t>
      </w:r>
      <w:r w:rsidRPr="000A6C93">
        <w:rPr>
          <w:spacing w:val="-2"/>
        </w:rPr>
        <w:t xml:space="preserve"> </w:t>
      </w:r>
      <w:r w:rsidRPr="000A6C93">
        <w:t>et</w:t>
      </w:r>
      <w:r w:rsidRPr="000A6C93">
        <w:rPr>
          <w:spacing w:val="-1"/>
        </w:rPr>
        <w:t xml:space="preserve"> </w:t>
      </w:r>
      <w:r w:rsidRPr="000A6C93">
        <w:t>les</w:t>
      </w:r>
      <w:r w:rsidRPr="000A6C93">
        <w:rPr>
          <w:spacing w:val="-2"/>
        </w:rPr>
        <w:t xml:space="preserve"> </w:t>
      </w:r>
      <w:r w:rsidRPr="000A6C93">
        <w:t>hommes</w:t>
      </w:r>
      <w:r w:rsidRPr="000A6C93">
        <w:rPr>
          <w:spacing w:val="5"/>
        </w:rPr>
        <w:t xml:space="preserve"> </w:t>
      </w:r>
      <w:r w:rsidRPr="000A6C93">
        <w:rPr>
          <w:spacing w:val="-10"/>
        </w:rPr>
        <w:t>:</w:t>
      </w:r>
    </w:p>
    <w:p w14:paraId="7849EF64" w14:textId="77777777" w:rsidR="00930ED1" w:rsidRPr="000A6C93" w:rsidRDefault="00906C0B">
      <w:pPr>
        <w:pStyle w:val="Paragraphedeliste"/>
        <w:numPr>
          <w:ilvl w:val="0"/>
          <w:numId w:val="3"/>
        </w:numPr>
        <w:tabs>
          <w:tab w:val="left" w:pos="959"/>
        </w:tabs>
        <w:spacing w:before="7" w:line="244" w:lineRule="auto"/>
        <w:ind w:right="1163" w:firstLine="0"/>
        <w:jc w:val="both"/>
      </w:pPr>
      <w:proofErr w:type="gramStart"/>
      <w:r w:rsidRPr="000A6C93">
        <w:t>ne</w:t>
      </w:r>
      <w:proofErr w:type="gramEnd"/>
      <w:r w:rsidRPr="000A6C93">
        <w:t xml:space="preserve"> pas avoir fait l’objet, depuis moins de cinq ans, d’une condamnation inscrite au bulletin n° 2 du casier judiciaire pour les infractions mentionnées à l’article L. 1146-1 du code du travail ;</w:t>
      </w:r>
    </w:p>
    <w:p w14:paraId="4771D0BB" w14:textId="77777777" w:rsidR="00930ED1" w:rsidRPr="000A6C93" w:rsidRDefault="00906C0B">
      <w:pPr>
        <w:pStyle w:val="Paragraphedeliste"/>
        <w:numPr>
          <w:ilvl w:val="0"/>
          <w:numId w:val="3"/>
        </w:numPr>
        <w:tabs>
          <w:tab w:val="left" w:pos="975"/>
        </w:tabs>
        <w:spacing w:before="2" w:line="247" w:lineRule="auto"/>
        <w:ind w:right="1154" w:firstLine="0"/>
        <w:jc w:val="both"/>
      </w:pPr>
      <w:proofErr w:type="gramStart"/>
      <w:r w:rsidRPr="000A6C93">
        <w:t>avoir</w:t>
      </w:r>
      <w:proofErr w:type="gramEnd"/>
      <w:r w:rsidRPr="000A6C93">
        <w:t>,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74616415" w14:textId="77777777" w:rsidR="00930ED1" w:rsidRPr="000A6C93" w:rsidRDefault="00930ED1">
      <w:pPr>
        <w:pStyle w:val="Corpsdetexte"/>
        <w:spacing w:before="2"/>
      </w:pPr>
    </w:p>
    <w:p w14:paraId="574964C6" w14:textId="77777777" w:rsidR="00930ED1" w:rsidRPr="000A6C93" w:rsidRDefault="00906C0B">
      <w:pPr>
        <w:pStyle w:val="Paragraphedeliste"/>
        <w:numPr>
          <w:ilvl w:val="0"/>
          <w:numId w:val="4"/>
        </w:numPr>
        <w:tabs>
          <w:tab w:val="left" w:pos="1011"/>
        </w:tabs>
        <w:spacing w:before="1"/>
        <w:ind w:left="1010" w:hanging="193"/>
        <w:jc w:val="both"/>
      </w:pPr>
      <w:proofErr w:type="gramStart"/>
      <w:r w:rsidRPr="000A6C93">
        <w:t>que</w:t>
      </w:r>
      <w:proofErr w:type="gramEnd"/>
      <w:r w:rsidRPr="000A6C93">
        <w:rPr>
          <w:spacing w:val="-1"/>
        </w:rPr>
        <w:t xml:space="preserve"> </w:t>
      </w:r>
      <w:r w:rsidRPr="000A6C93">
        <w:t>les</w:t>
      </w:r>
      <w:r w:rsidRPr="000A6C93">
        <w:rPr>
          <w:spacing w:val="-1"/>
        </w:rPr>
        <w:t xml:space="preserve"> </w:t>
      </w:r>
      <w:r w:rsidRPr="000A6C93">
        <w:t>renseignements fournis</w:t>
      </w:r>
      <w:r w:rsidRPr="000A6C93">
        <w:rPr>
          <w:spacing w:val="-1"/>
        </w:rPr>
        <w:t xml:space="preserve"> </w:t>
      </w:r>
      <w:r w:rsidRPr="000A6C93">
        <w:t>en annexe</w:t>
      </w:r>
      <w:r w:rsidRPr="000A6C93">
        <w:rPr>
          <w:spacing w:val="-1"/>
        </w:rPr>
        <w:t xml:space="preserve"> </w:t>
      </w:r>
      <w:r w:rsidRPr="000A6C93">
        <w:t>du</w:t>
      </w:r>
      <w:r w:rsidRPr="000A6C93">
        <w:rPr>
          <w:spacing w:val="-1"/>
        </w:rPr>
        <w:t xml:space="preserve"> </w:t>
      </w:r>
      <w:r w:rsidRPr="000A6C93">
        <w:t>présent</w:t>
      </w:r>
      <w:r w:rsidRPr="000A6C93">
        <w:rPr>
          <w:spacing w:val="1"/>
        </w:rPr>
        <w:t xml:space="preserve"> </w:t>
      </w:r>
      <w:r w:rsidRPr="000A6C93">
        <w:t>document sont</w:t>
      </w:r>
      <w:r w:rsidRPr="000A6C93">
        <w:rPr>
          <w:spacing w:val="1"/>
        </w:rPr>
        <w:t xml:space="preserve"> </w:t>
      </w:r>
      <w:r w:rsidRPr="000A6C93">
        <w:rPr>
          <w:spacing w:val="-2"/>
        </w:rPr>
        <w:t>exacts.</w:t>
      </w:r>
    </w:p>
    <w:p w14:paraId="35ABF68B" w14:textId="77777777" w:rsidR="00930ED1" w:rsidRPr="000A6C93" w:rsidRDefault="00930ED1">
      <w:pPr>
        <w:pStyle w:val="Corpsdetexte"/>
        <w:spacing w:before="11"/>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0A6C93" w:rsidRPr="000A6C93" w14:paraId="5081B24F" w14:textId="77777777">
        <w:trPr>
          <w:trHeight w:val="258"/>
        </w:trPr>
        <w:tc>
          <w:tcPr>
            <w:tcW w:w="8438" w:type="dxa"/>
          </w:tcPr>
          <w:p w14:paraId="211DFA94" w14:textId="77777777" w:rsidR="00930ED1" w:rsidRPr="000A6C93" w:rsidRDefault="00906C0B">
            <w:pPr>
              <w:pStyle w:val="TableParagraph"/>
              <w:spacing w:before="5" w:line="233" w:lineRule="exact"/>
              <w:ind w:left="69"/>
              <w:rPr>
                <w:b/>
              </w:rPr>
            </w:pPr>
            <w:r w:rsidRPr="000A6C93">
              <w:rPr>
                <w:b/>
              </w:rPr>
              <w:t>J</w:t>
            </w:r>
            <w:r w:rsidRPr="000A6C93">
              <w:rPr>
                <w:b/>
                <w:spacing w:val="-1"/>
              </w:rPr>
              <w:t xml:space="preserve"> </w:t>
            </w:r>
            <w:r w:rsidRPr="000A6C93">
              <w:rPr>
                <w:b/>
              </w:rPr>
              <w:t>-</w:t>
            </w:r>
            <w:r w:rsidRPr="000A6C93">
              <w:rPr>
                <w:b/>
                <w:spacing w:val="1"/>
              </w:rPr>
              <w:t xml:space="preserve"> </w:t>
            </w:r>
            <w:r w:rsidRPr="000A6C93">
              <w:rPr>
                <w:b/>
              </w:rPr>
              <w:t>Cession ou</w:t>
            </w:r>
            <w:r w:rsidRPr="000A6C93">
              <w:rPr>
                <w:b/>
                <w:spacing w:val="-1"/>
              </w:rPr>
              <w:t xml:space="preserve"> </w:t>
            </w:r>
            <w:r w:rsidRPr="000A6C93">
              <w:rPr>
                <w:b/>
              </w:rPr>
              <w:t xml:space="preserve">nantissement des créances résultant du marché </w:t>
            </w:r>
            <w:r w:rsidRPr="000A6C93">
              <w:rPr>
                <w:b/>
                <w:spacing w:val="-2"/>
              </w:rPr>
              <w:t>public</w:t>
            </w:r>
          </w:p>
        </w:tc>
        <w:tc>
          <w:tcPr>
            <w:tcW w:w="778" w:type="dxa"/>
            <w:tcBorders>
              <w:right w:val="single" w:sz="6" w:space="0" w:color="000000"/>
            </w:tcBorders>
          </w:tcPr>
          <w:p w14:paraId="1622CF91" w14:textId="77777777" w:rsidR="00930ED1" w:rsidRPr="000A6C93" w:rsidRDefault="00906C0B">
            <w:pPr>
              <w:pStyle w:val="TableParagraph"/>
              <w:spacing w:before="5" w:line="233" w:lineRule="exact"/>
              <w:ind w:left="66"/>
              <w:rPr>
                <w:b/>
              </w:rPr>
            </w:pPr>
            <w:r w:rsidRPr="000A6C93">
              <w:rPr>
                <w:b/>
                <w:spacing w:val="-5"/>
              </w:rPr>
              <w:t>DC4</w:t>
            </w:r>
          </w:p>
        </w:tc>
      </w:tr>
    </w:tbl>
    <w:p w14:paraId="1AA2693A" w14:textId="77777777" w:rsidR="00930ED1" w:rsidRPr="000A6C93" w:rsidRDefault="00906C0B">
      <w:pPr>
        <w:spacing w:before="121"/>
        <w:ind w:left="818"/>
        <w:jc w:val="both"/>
        <w:rPr>
          <w:i/>
        </w:rPr>
      </w:pPr>
      <w:r w:rsidRPr="000A6C93">
        <w:rPr>
          <w:i/>
        </w:rPr>
        <w:t>(Cocher</w:t>
      </w:r>
      <w:r w:rsidRPr="000A6C93">
        <w:rPr>
          <w:i/>
          <w:spacing w:val="-1"/>
        </w:rPr>
        <w:t xml:space="preserve"> </w:t>
      </w:r>
      <w:r w:rsidRPr="000A6C93">
        <w:rPr>
          <w:i/>
        </w:rPr>
        <w:t>les</w:t>
      </w:r>
      <w:r w:rsidRPr="000A6C93">
        <w:rPr>
          <w:i/>
          <w:spacing w:val="-1"/>
        </w:rPr>
        <w:t xml:space="preserve"> </w:t>
      </w:r>
      <w:r w:rsidRPr="000A6C93">
        <w:rPr>
          <w:i/>
        </w:rPr>
        <w:t xml:space="preserve">cases </w:t>
      </w:r>
      <w:r w:rsidRPr="000A6C93">
        <w:rPr>
          <w:i/>
          <w:spacing w:val="-2"/>
        </w:rPr>
        <w:t>correspondantes.)</w:t>
      </w:r>
    </w:p>
    <w:p w14:paraId="63AB9874" w14:textId="77777777" w:rsidR="00930ED1" w:rsidRPr="000A6C93" w:rsidRDefault="00930ED1">
      <w:pPr>
        <w:pStyle w:val="Corpsdetexte"/>
        <w:spacing w:before="1"/>
        <w:rPr>
          <w:i/>
          <w:sz w:val="15"/>
        </w:rPr>
      </w:pPr>
    </w:p>
    <w:p w14:paraId="490497CC" w14:textId="499AAB90" w:rsidR="00930ED1" w:rsidRPr="000A6C93" w:rsidRDefault="00464C76" w:rsidP="00D940DA">
      <w:pPr>
        <w:pStyle w:val="Corpsdetexte"/>
        <w:spacing w:before="92" w:line="244" w:lineRule="auto"/>
        <w:ind w:left="818" w:right="1178" w:firstLine="314"/>
        <w:jc w:val="both"/>
      </w:pPr>
      <w:r>
        <w:rPr>
          <w:noProof/>
        </w:rPr>
        <mc:AlternateContent>
          <mc:Choice Requires="wps">
            <w:drawing>
              <wp:anchor distT="0" distB="0" distL="114300" distR="114300" simplePos="0" relativeHeight="487000576" behindDoc="1" locked="0" layoutInCell="1" allowOverlap="1" wp14:anchorId="1D98E18D" wp14:editId="56A9C295">
                <wp:simplePos x="0" y="0"/>
                <wp:positionH relativeFrom="page">
                  <wp:posOffset>914400</wp:posOffset>
                </wp:positionH>
                <wp:positionV relativeFrom="paragraph">
                  <wp:posOffset>71755</wp:posOffset>
                </wp:positionV>
                <wp:extent cx="135890" cy="135890"/>
                <wp:effectExtent l="0" t="0" r="0" b="0"/>
                <wp:wrapNone/>
                <wp:docPr id="24" name="docshape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AB101" id="docshape53" o:spid="_x0000_s1026" style="position:absolute;margin-left:1in;margin-top:5.65pt;width:10.7pt;height:10.7pt;z-index:-16315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" filled="f" strokeweight=".72pt">
                <w10:wrap anchorx="page"/>
              </v:rect>
            </w:pict>
          </mc:Fallback>
        </mc:AlternateContent>
      </w:r>
      <w:r w:rsidR="00906C0B" w:rsidRPr="000A6C93">
        <w:t>La présente déclaration de sous-traitance constitue un acte spécial ; le titulaire établit qu’aucune cession ni aucun nantissement de créances résultant du marché public ne font obstacle au paiement direct du sous-traitant, dans les conditions prévues à l’article 116 du code des marchés publics, en produisant en annexe du présent document :</w:t>
      </w:r>
    </w:p>
    <w:p w14:paraId="50403809" w14:textId="77777777" w:rsidR="00930ED1" w:rsidRPr="000A6C93" w:rsidRDefault="00930ED1">
      <w:pPr>
        <w:pStyle w:val="Corpsdetexte"/>
        <w:rPr>
          <w:sz w:val="15"/>
        </w:rPr>
      </w:pPr>
    </w:p>
    <w:p w14:paraId="4AB2A3AF" w14:textId="42D069BD" w:rsidR="00930ED1" w:rsidRPr="000A6C93" w:rsidRDefault="00464C76" w:rsidP="00D940DA">
      <w:pPr>
        <w:pStyle w:val="Corpsdetexte"/>
        <w:spacing w:before="91" w:line="244" w:lineRule="auto"/>
        <w:ind w:left="2378" w:right="1178" w:firstLine="259"/>
        <w:jc w:val="both"/>
      </w:pPr>
      <w:r>
        <w:rPr>
          <w:noProof/>
        </w:rPr>
        <mc:AlternateContent>
          <mc:Choice Requires="wps">
            <w:drawing>
              <wp:anchor distT="0" distB="0" distL="114300" distR="114300" simplePos="0" relativeHeight="487001088" behindDoc="1" locked="0" layoutInCell="1" allowOverlap="1" wp14:anchorId="0D11A0B0" wp14:editId="0D1391E3">
                <wp:simplePos x="0" y="0"/>
                <wp:positionH relativeFrom="page">
                  <wp:posOffset>1905000</wp:posOffset>
                </wp:positionH>
                <wp:positionV relativeFrom="paragraph">
                  <wp:posOffset>71120</wp:posOffset>
                </wp:positionV>
                <wp:extent cx="135890" cy="135890"/>
                <wp:effectExtent l="0" t="0" r="0" b="0"/>
                <wp:wrapNone/>
                <wp:docPr id="2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CC88F" id="docshape54" o:spid="_x0000_s1026" style="position:absolute;margin-left:150pt;margin-top:5.6pt;width:10.7pt;height:10.7pt;z-index:-16315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" filled="f" strokeweight=".72pt">
                <w10:wrap anchorx="page"/>
              </v:rect>
            </w:pict>
          </mc:Fallback>
        </mc:AlternateContent>
      </w:r>
      <w:proofErr w:type="gramStart"/>
      <w:r w:rsidR="00906C0B" w:rsidRPr="000A6C93">
        <w:t>l’exemplaire</w:t>
      </w:r>
      <w:proofErr w:type="gramEnd"/>
      <w:r w:rsidR="00906C0B" w:rsidRPr="000A6C93">
        <w:t xml:space="preserve"> unique ou le certificat de cessibilité du marché public qui lui a été </w:t>
      </w:r>
      <w:r w:rsidR="00906C0B" w:rsidRPr="000A6C93">
        <w:rPr>
          <w:spacing w:val="-2"/>
        </w:rPr>
        <w:t>délivré,</w:t>
      </w:r>
    </w:p>
    <w:p w14:paraId="423E586D" w14:textId="77777777" w:rsidR="00930ED1" w:rsidRPr="000A6C93" w:rsidRDefault="00906C0B" w:rsidP="00D940DA">
      <w:pPr>
        <w:pStyle w:val="Corpsdetexte"/>
        <w:spacing w:before="3"/>
        <w:ind w:left="818"/>
        <w:jc w:val="both"/>
      </w:pPr>
      <w:proofErr w:type="gramStart"/>
      <w:r w:rsidRPr="000A6C93">
        <w:rPr>
          <w:spacing w:val="-5"/>
        </w:rPr>
        <w:t>OU</w:t>
      </w:r>
      <w:proofErr w:type="gramEnd"/>
    </w:p>
    <w:p w14:paraId="6CD31DFE" w14:textId="5668D7FB" w:rsidR="00930ED1" w:rsidRPr="000A6C93" w:rsidRDefault="00464C76" w:rsidP="00D940DA">
      <w:pPr>
        <w:pStyle w:val="Corpsdetexte"/>
        <w:spacing w:before="6" w:line="244" w:lineRule="auto"/>
        <w:ind w:left="2378" w:right="1248" w:firstLine="314"/>
        <w:jc w:val="both"/>
      </w:pPr>
      <w:r>
        <w:rPr>
          <w:noProof/>
        </w:rPr>
        <mc:AlternateContent>
          <mc:Choice Requires="wps">
            <w:drawing>
              <wp:anchor distT="0" distB="0" distL="114300" distR="114300" simplePos="0" relativeHeight="487001600" behindDoc="1" locked="0" layoutInCell="1" allowOverlap="1" wp14:anchorId="784E37D5" wp14:editId="79C35A37">
                <wp:simplePos x="0" y="0"/>
                <wp:positionH relativeFrom="page">
                  <wp:posOffset>1905000</wp:posOffset>
                </wp:positionH>
                <wp:positionV relativeFrom="paragraph">
                  <wp:posOffset>17145</wp:posOffset>
                </wp:positionV>
                <wp:extent cx="135890" cy="135890"/>
                <wp:effectExtent l="0" t="0" r="0" b="0"/>
                <wp:wrapNone/>
                <wp:docPr id="22" name="docshape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CD0CD" id="docshape55" o:spid="_x0000_s1026" style="position:absolute;margin-left:150pt;margin-top:1.35pt;width:10.7pt;height:10.7pt;z-index:-16314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" filled="f" strokeweight=".72pt">
                <w10:wrap anchorx="page"/>
              </v:rect>
            </w:pict>
          </mc:Fallback>
        </mc:AlternateContent>
      </w:r>
      <w:proofErr w:type="gramStart"/>
      <w:r w:rsidR="00906C0B" w:rsidRPr="000A6C93">
        <w:t>une</w:t>
      </w:r>
      <w:proofErr w:type="gramEnd"/>
      <w:r w:rsidR="00906C0B" w:rsidRPr="000A6C93">
        <w:t xml:space="preserve"> attestation ou une mainlevée du bénéficiaire de la cession ou du nantissement de créances.</w:t>
      </w:r>
    </w:p>
    <w:p w14:paraId="7A3295A7" w14:textId="77777777" w:rsidR="00930ED1" w:rsidRPr="000A6C93" w:rsidRDefault="00930ED1" w:rsidP="00D940DA">
      <w:pPr>
        <w:pStyle w:val="Corpsdetexte"/>
        <w:spacing w:before="9"/>
        <w:jc w:val="both"/>
        <w:rPr>
          <w:sz w:val="14"/>
        </w:rPr>
      </w:pPr>
    </w:p>
    <w:p w14:paraId="01A41598" w14:textId="6B2F6492" w:rsidR="00930ED1" w:rsidRPr="000A6C93" w:rsidRDefault="00464C76" w:rsidP="00D940DA">
      <w:pPr>
        <w:pStyle w:val="Corpsdetexte"/>
        <w:spacing w:before="92"/>
        <w:ind w:left="1133"/>
        <w:jc w:val="both"/>
      </w:pPr>
      <w:r>
        <w:rPr>
          <w:noProof/>
        </w:rPr>
        <mc:AlternateContent>
          <mc:Choice Requires="wps">
            <w:drawing>
              <wp:anchor distT="0" distB="0" distL="114300" distR="114300" simplePos="0" relativeHeight="15750656" behindDoc="0" locked="0" layoutInCell="1" allowOverlap="1" wp14:anchorId="6BC0D38C" wp14:editId="56B14EF8">
                <wp:simplePos x="0" y="0"/>
                <wp:positionH relativeFrom="page">
                  <wp:posOffset>914400</wp:posOffset>
                </wp:positionH>
                <wp:positionV relativeFrom="paragraph">
                  <wp:posOffset>71755</wp:posOffset>
                </wp:positionV>
                <wp:extent cx="135890" cy="135890"/>
                <wp:effectExtent l="0" t="0" r="0" b="0"/>
                <wp:wrapNone/>
                <wp:docPr id="21" name="docshape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0B878" id="docshape56" o:spid="_x0000_s1026" style="position:absolute;margin-left:1in;margin-top:5.65pt;width:10.7pt;height:10.7pt;z-index:15750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" filled="f" strokeweight=".72pt">
                <w10:wrap anchorx="page"/>
              </v:rect>
            </w:pict>
          </mc:Fallback>
        </mc:AlternateContent>
      </w:r>
      <w:r w:rsidR="00906C0B" w:rsidRPr="000A6C93">
        <w:t>La présente déclaration de sous-traitance constitue</w:t>
      </w:r>
      <w:r w:rsidR="00906C0B" w:rsidRPr="000A6C93">
        <w:rPr>
          <w:spacing w:val="1"/>
        </w:rPr>
        <w:t xml:space="preserve"> </w:t>
      </w:r>
      <w:r w:rsidR="00906C0B" w:rsidRPr="000A6C93">
        <w:t>un acte spécial</w:t>
      </w:r>
      <w:r w:rsidR="00906C0B" w:rsidRPr="000A6C93">
        <w:rPr>
          <w:spacing w:val="1"/>
        </w:rPr>
        <w:t xml:space="preserve"> </w:t>
      </w:r>
      <w:r w:rsidR="00906C0B" w:rsidRPr="000A6C93">
        <w:t>modificatif</w:t>
      </w:r>
      <w:r w:rsidR="00906C0B" w:rsidRPr="000A6C93">
        <w:rPr>
          <w:spacing w:val="7"/>
        </w:rPr>
        <w:t xml:space="preserve"> </w:t>
      </w:r>
      <w:r w:rsidR="00906C0B" w:rsidRPr="000A6C93">
        <w:rPr>
          <w:spacing w:val="-10"/>
        </w:rPr>
        <w:t>:</w:t>
      </w:r>
    </w:p>
    <w:p w14:paraId="0EDD0751" w14:textId="77777777" w:rsidR="00930ED1" w:rsidRPr="000A6C93" w:rsidRDefault="00930ED1" w:rsidP="00D940DA">
      <w:pPr>
        <w:pStyle w:val="Corpsdetexte"/>
        <w:spacing w:before="1"/>
        <w:jc w:val="both"/>
        <w:rPr>
          <w:sz w:val="15"/>
        </w:rPr>
      </w:pPr>
    </w:p>
    <w:p w14:paraId="506E7083" w14:textId="774A022A" w:rsidR="00930ED1" w:rsidRPr="000A6C93" w:rsidRDefault="00464C76" w:rsidP="00D940DA">
      <w:pPr>
        <w:pStyle w:val="Corpsdetexte"/>
        <w:spacing w:before="92" w:line="244" w:lineRule="auto"/>
        <w:ind w:left="2378" w:right="1178" w:firstLine="314"/>
        <w:jc w:val="both"/>
      </w:pPr>
      <w:r>
        <w:rPr>
          <w:noProof/>
        </w:rPr>
        <mc:AlternateContent>
          <mc:Choice Requires="wps">
            <w:drawing>
              <wp:anchor distT="0" distB="0" distL="114300" distR="114300" simplePos="0" relativeHeight="487002624" behindDoc="1" locked="0" layoutInCell="1" allowOverlap="1" wp14:anchorId="5F8094B9" wp14:editId="719EE1D1">
                <wp:simplePos x="0" y="0"/>
                <wp:positionH relativeFrom="page">
                  <wp:posOffset>1905000</wp:posOffset>
                </wp:positionH>
                <wp:positionV relativeFrom="paragraph">
                  <wp:posOffset>71755</wp:posOffset>
                </wp:positionV>
                <wp:extent cx="135890" cy="135890"/>
                <wp:effectExtent l="0" t="0" r="0" b="0"/>
                <wp:wrapNone/>
                <wp:docPr id="20" name="docshape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FB554" id="docshape57" o:spid="_x0000_s1026" style="position:absolute;margin-left:150pt;margin-top:5.65pt;width:10.7pt;height:10.7pt;z-index:-16313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" filled="f" strokeweight=".72pt">
                <w10:wrap anchorx="page"/>
              </v:rect>
            </w:pict>
          </mc:Fallback>
        </mc:AlternateContent>
      </w:r>
      <w:proofErr w:type="gramStart"/>
      <w:r w:rsidR="00906C0B" w:rsidRPr="000A6C93">
        <w:t>le</w:t>
      </w:r>
      <w:proofErr w:type="gramEnd"/>
      <w:r w:rsidR="00906C0B" w:rsidRPr="000A6C93">
        <w:t xml:space="preserve"> titulaire demande la modification de l’exemplaire unique ou du certificat de cessibilité prévus à l’article 106 du code des marchés publics qui est joint au présent document ;</w:t>
      </w:r>
    </w:p>
    <w:p w14:paraId="37DF3EE0" w14:textId="77777777" w:rsidR="00930ED1" w:rsidRPr="000A6C93" w:rsidRDefault="00906C0B" w:rsidP="00D940DA">
      <w:pPr>
        <w:pStyle w:val="Corpsdetexte"/>
        <w:spacing w:before="3"/>
        <w:ind w:left="818"/>
        <w:jc w:val="both"/>
      </w:pPr>
      <w:proofErr w:type="gramStart"/>
      <w:r w:rsidRPr="000A6C93">
        <w:rPr>
          <w:spacing w:val="-5"/>
        </w:rPr>
        <w:t>OU</w:t>
      </w:r>
      <w:proofErr w:type="gramEnd"/>
    </w:p>
    <w:p w14:paraId="0A7BDB1D" w14:textId="730C1AE6" w:rsidR="00930ED1" w:rsidRPr="000A6C93" w:rsidRDefault="00464C76" w:rsidP="00D940DA">
      <w:pPr>
        <w:pStyle w:val="Corpsdetexte"/>
        <w:spacing w:before="7" w:line="244" w:lineRule="auto"/>
        <w:ind w:left="2378" w:right="1342" w:firstLine="314"/>
        <w:jc w:val="both"/>
      </w:pPr>
      <w:r>
        <w:rPr>
          <w:noProof/>
        </w:rPr>
        <mc:AlternateContent>
          <mc:Choice Requires="wps">
            <w:drawing>
              <wp:anchor distT="0" distB="0" distL="114300" distR="114300" simplePos="0" relativeHeight="487003136" behindDoc="1" locked="0" layoutInCell="1" allowOverlap="1" wp14:anchorId="62D66894" wp14:editId="64C4F587">
                <wp:simplePos x="0" y="0"/>
                <wp:positionH relativeFrom="page">
                  <wp:posOffset>1905000</wp:posOffset>
                </wp:positionH>
                <wp:positionV relativeFrom="paragraph">
                  <wp:posOffset>17780</wp:posOffset>
                </wp:positionV>
                <wp:extent cx="135890" cy="135890"/>
                <wp:effectExtent l="0" t="0" r="0" b="0"/>
                <wp:wrapNone/>
                <wp:docPr id="19"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91AC9" id="docshape58" o:spid="_x0000_s1026" style="position:absolute;margin-left:150pt;margin-top:1.4pt;width:10.7pt;height:10.7pt;z-index:-16313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" filled="f" strokeweight=".72pt">
                <w10:wrap anchorx="page"/>
              </v:rect>
            </w:pict>
          </mc:Fallback>
        </mc:AlternateContent>
      </w:r>
      <w:proofErr w:type="gramStart"/>
      <w:r w:rsidR="00906C0B" w:rsidRPr="000A6C93">
        <w:t>l’exemplaire</w:t>
      </w:r>
      <w:proofErr w:type="gramEnd"/>
      <w:r w:rsidR="00906C0B" w:rsidRPr="000A6C93">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w:t>
      </w:r>
    </w:p>
    <w:p w14:paraId="4C91A2CE" w14:textId="77777777" w:rsidR="00930ED1" w:rsidRPr="000A6C93" w:rsidRDefault="00906C0B" w:rsidP="00D940DA">
      <w:pPr>
        <w:pStyle w:val="Corpsdetexte"/>
        <w:spacing w:before="6" w:line="244" w:lineRule="auto"/>
        <w:ind w:left="2378" w:right="1412"/>
        <w:jc w:val="both"/>
      </w:pPr>
      <w:r w:rsidRPr="000A6C93">
        <w:t>Cette justification est donnée par une attestation ou une mainlevée du bénéficiaire de la cession ou du nantissement de créances résultant du marché qui est jointe au présent document.</w:t>
      </w:r>
    </w:p>
    <w:p w14:paraId="0A1F8651" w14:textId="77777777" w:rsidR="00930ED1" w:rsidRPr="000A6C93" w:rsidRDefault="00930ED1">
      <w:pPr>
        <w:spacing w:line="244" w:lineRule="auto"/>
        <w:jc w:val="both"/>
        <w:sectPr w:rsidR="00930ED1" w:rsidRPr="000A6C93">
          <w:pgSz w:w="11910" w:h="16850"/>
          <w:pgMar w:top="1540" w:right="260" w:bottom="1080" w:left="600" w:header="864" w:footer="900" w:gutter="0"/>
          <w:cols w:space="720"/>
        </w:sectPr>
      </w:pPr>
    </w:p>
    <w:p w14:paraId="76707DDB" w14:textId="77777777" w:rsidR="00930ED1" w:rsidRPr="000A6C93" w:rsidRDefault="00930ED1">
      <w:pPr>
        <w:pStyle w:val="Corpsdetexte"/>
        <w:spacing w:before="1" w:after="1"/>
        <w:rPr>
          <w:sz w:val="28"/>
        </w:rPr>
      </w:pPr>
    </w:p>
    <w:tbl>
      <w:tblPr>
        <w:tblStyle w:val="TableNormal"/>
        <w:tblW w:w="0" w:type="auto"/>
        <w:tblInd w:w="7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38"/>
        <w:gridCol w:w="778"/>
      </w:tblGrid>
      <w:tr w:rsidR="00930ED1" w:rsidRPr="000A6C93" w14:paraId="3693D90D" w14:textId="77777777">
        <w:trPr>
          <w:trHeight w:val="256"/>
        </w:trPr>
        <w:tc>
          <w:tcPr>
            <w:tcW w:w="8438" w:type="dxa"/>
            <w:tcBorders>
              <w:left w:val="single" w:sz="4" w:space="0" w:color="000000"/>
              <w:bottom w:val="single" w:sz="4" w:space="0" w:color="000000"/>
              <w:right w:val="single" w:sz="4" w:space="0" w:color="000000"/>
            </w:tcBorders>
          </w:tcPr>
          <w:p w14:paraId="54992FBF" w14:textId="77777777" w:rsidR="00930ED1" w:rsidRPr="000A6C93" w:rsidRDefault="00906C0B">
            <w:pPr>
              <w:pStyle w:val="TableParagraph"/>
              <w:spacing w:before="3" w:line="233" w:lineRule="exact"/>
              <w:ind w:left="69"/>
              <w:rPr>
                <w:b/>
              </w:rPr>
            </w:pPr>
            <w:r w:rsidRPr="000A6C93">
              <w:rPr>
                <w:b/>
              </w:rPr>
              <w:t>K</w:t>
            </w:r>
            <w:r w:rsidRPr="000A6C93">
              <w:rPr>
                <w:b/>
                <w:spacing w:val="1"/>
              </w:rPr>
              <w:t xml:space="preserve"> </w:t>
            </w:r>
            <w:r w:rsidRPr="000A6C93">
              <w:rPr>
                <w:b/>
              </w:rPr>
              <w:t>-</w:t>
            </w:r>
            <w:r w:rsidRPr="000A6C93">
              <w:rPr>
                <w:b/>
                <w:spacing w:val="1"/>
              </w:rPr>
              <w:t xml:space="preserve"> </w:t>
            </w:r>
            <w:r w:rsidRPr="000A6C93">
              <w:rPr>
                <w:b/>
              </w:rPr>
              <w:t>Acceptation et agrément</w:t>
            </w:r>
            <w:r w:rsidRPr="000A6C93">
              <w:rPr>
                <w:b/>
                <w:spacing w:val="1"/>
              </w:rPr>
              <w:t xml:space="preserve"> </w:t>
            </w:r>
            <w:r w:rsidRPr="000A6C93">
              <w:rPr>
                <w:b/>
              </w:rPr>
              <w:t>des conditions de paiement du sous-</w:t>
            </w:r>
            <w:r w:rsidRPr="000A6C93">
              <w:rPr>
                <w:b/>
                <w:spacing w:val="-2"/>
              </w:rPr>
              <w:t>traitant</w:t>
            </w:r>
          </w:p>
        </w:tc>
        <w:tc>
          <w:tcPr>
            <w:tcW w:w="778" w:type="dxa"/>
            <w:tcBorders>
              <w:left w:val="single" w:sz="4" w:space="0" w:color="000000"/>
              <w:bottom w:val="single" w:sz="4" w:space="0" w:color="000000"/>
            </w:tcBorders>
          </w:tcPr>
          <w:p w14:paraId="13C98F87" w14:textId="77777777" w:rsidR="00930ED1" w:rsidRPr="000A6C93" w:rsidRDefault="00906C0B">
            <w:pPr>
              <w:pStyle w:val="TableParagraph"/>
              <w:spacing w:before="3" w:line="233" w:lineRule="exact"/>
              <w:ind w:left="66"/>
              <w:rPr>
                <w:b/>
              </w:rPr>
            </w:pPr>
            <w:r w:rsidRPr="000A6C93">
              <w:rPr>
                <w:b/>
                <w:spacing w:val="-5"/>
              </w:rPr>
              <w:t>DC4</w:t>
            </w:r>
          </w:p>
        </w:tc>
      </w:tr>
    </w:tbl>
    <w:p w14:paraId="60FAAB9A" w14:textId="77777777" w:rsidR="00930ED1" w:rsidRPr="000A6C93" w:rsidRDefault="00930ED1">
      <w:pPr>
        <w:pStyle w:val="Corpsdetexte"/>
        <w:spacing w:before="5"/>
        <w:rPr>
          <w:sz w:val="14"/>
        </w:rPr>
      </w:pPr>
    </w:p>
    <w:p w14:paraId="0B9611A8" w14:textId="77777777" w:rsidR="00930ED1" w:rsidRPr="000A6C93" w:rsidRDefault="00906C0B">
      <w:pPr>
        <w:pStyle w:val="Corpsdetexte"/>
        <w:tabs>
          <w:tab w:val="left" w:pos="5922"/>
        </w:tabs>
        <w:spacing w:before="92" w:after="15"/>
        <w:ind w:left="818"/>
      </w:pPr>
      <w:r w:rsidRPr="000A6C93">
        <w:t>A</w:t>
      </w:r>
      <w:r w:rsidRPr="000A6C93">
        <w:rPr>
          <w:spacing w:val="-33"/>
        </w:rPr>
        <w:t xml:space="preserve"> </w:t>
      </w:r>
      <w:r w:rsidRPr="000A6C93">
        <w:t>................................</w:t>
      </w:r>
      <w:r w:rsidRPr="000A6C93">
        <w:rPr>
          <w:spacing w:val="36"/>
        </w:rPr>
        <w:t xml:space="preserve"> </w:t>
      </w:r>
      <w:proofErr w:type="gramStart"/>
      <w:r w:rsidRPr="000A6C93">
        <w:t>le</w:t>
      </w:r>
      <w:proofErr w:type="gramEnd"/>
      <w:r w:rsidRPr="000A6C93">
        <w:rPr>
          <w:spacing w:val="-29"/>
        </w:rPr>
        <w:t xml:space="preserve"> </w:t>
      </w:r>
      <w:r w:rsidRPr="000A6C93">
        <w:rPr>
          <w:spacing w:val="-2"/>
        </w:rPr>
        <w:t>...............................</w:t>
      </w:r>
      <w:r w:rsidRPr="000A6C93">
        <w:tab/>
        <w:t>A.................................</w:t>
      </w:r>
      <w:r w:rsidRPr="000A6C93">
        <w:rPr>
          <w:spacing w:val="1"/>
        </w:rPr>
        <w:t xml:space="preserve"> </w:t>
      </w:r>
      <w:proofErr w:type="gramStart"/>
      <w:r w:rsidRPr="000A6C93">
        <w:rPr>
          <w:spacing w:val="-2"/>
        </w:rPr>
        <w:t>le</w:t>
      </w:r>
      <w:proofErr w:type="gramEnd"/>
      <w:r w:rsidRPr="000A6C93">
        <w:rPr>
          <w:spacing w:val="-2"/>
        </w:rPr>
        <w:t>................................</w:t>
      </w:r>
    </w:p>
    <w:tbl>
      <w:tblPr>
        <w:tblStyle w:val="TableNormal"/>
        <w:tblW w:w="0" w:type="auto"/>
        <w:tblInd w:w="737" w:type="dxa"/>
        <w:tblLayout w:type="fixed"/>
        <w:tblLook w:val="01E0" w:firstRow="1" w:lastRow="1" w:firstColumn="1" w:lastColumn="1" w:noHBand="0" w:noVBand="0"/>
      </w:tblPr>
      <w:tblGrid>
        <w:gridCol w:w="3292"/>
        <w:gridCol w:w="4189"/>
      </w:tblGrid>
      <w:tr w:rsidR="00930ED1" w:rsidRPr="000A6C93" w14:paraId="1623E0B5" w14:textId="77777777">
        <w:trPr>
          <w:trHeight w:val="244"/>
        </w:trPr>
        <w:tc>
          <w:tcPr>
            <w:tcW w:w="3292" w:type="dxa"/>
          </w:tcPr>
          <w:p w14:paraId="1730244A" w14:textId="77777777" w:rsidR="00930ED1" w:rsidRPr="000A6C93" w:rsidRDefault="00906C0B">
            <w:pPr>
              <w:pStyle w:val="TableParagraph"/>
              <w:spacing w:line="225" w:lineRule="exact"/>
              <w:ind w:left="50"/>
            </w:pPr>
            <w:r w:rsidRPr="000A6C93">
              <w:t>Le</w:t>
            </w:r>
            <w:r w:rsidRPr="000A6C93">
              <w:rPr>
                <w:spacing w:val="-4"/>
              </w:rPr>
              <w:t xml:space="preserve"> </w:t>
            </w:r>
            <w:r w:rsidRPr="000A6C93">
              <w:t>sous-</w:t>
            </w:r>
            <w:r w:rsidRPr="000A6C93">
              <w:rPr>
                <w:spacing w:val="-2"/>
              </w:rPr>
              <w:t>traitant</w:t>
            </w:r>
          </w:p>
        </w:tc>
        <w:tc>
          <w:tcPr>
            <w:tcW w:w="4189" w:type="dxa"/>
          </w:tcPr>
          <w:p w14:paraId="2CECDE96" w14:textId="77777777" w:rsidR="00930ED1" w:rsidRPr="000A6C93" w:rsidRDefault="00906C0B">
            <w:pPr>
              <w:pStyle w:val="TableParagraph"/>
              <w:spacing w:line="225" w:lineRule="exact"/>
              <w:ind w:left="1861"/>
            </w:pPr>
            <w:r w:rsidRPr="000A6C93">
              <w:t>Le candidat</w:t>
            </w:r>
            <w:r w:rsidRPr="000A6C93">
              <w:rPr>
                <w:spacing w:val="1"/>
              </w:rPr>
              <w:t xml:space="preserve"> </w:t>
            </w:r>
            <w:r w:rsidRPr="000A6C93">
              <w:t>ou le</w:t>
            </w:r>
            <w:r w:rsidRPr="000A6C93">
              <w:rPr>
                <w:spacing w:val="1"/>
              </w:rPr>
              <w:t xml:space="preserve"> </w:t>
            </w:r>
            <w:r w:rsidRPr="000A6C93">
              <w:rPr>
                <w:spacing w:val="-2"/>
              </w:rPr>
              <w:t>titulaire</w:t>
            </w:r>
          </w:p>
        </w:tc>
      </w:tr>
    </w:tbl>
    <w:p w14:paraId="79704CC7" w14:textId="77777777" w:rsidR="00930ED1" w:rsidRPr="000A6C93" w:rsidRDefault="00930ED1">
      <w:pPr>
        <w:pStyle w:val="Corpsdetexte"/>
        <w:rPr>
          <w:sz w:val="24"/>
        </w:rPr>
      </w:pPr>
    </w:p>
    <w:p w14:paraId="643E6401" w14:textId="77777777" w:rsidR="00930ED1" w:rsidRPr="000A6C93" w:rsidRDefault="00930ED1">
      <w:pPr>
        <w:pStyle w:val="Corpsdetexte"/>
        <w:rPr>
          <w:sz w:val="24"/>
        </w:rPr>
      </w:pPr>
    </w:p>
    <w:p w14:paraId="488F61FD" w14:textId="77777777" w:rsidR="00930ED1" w:rsidRPr="000A6C93" w:rsidRDefault="00930ED1">
      <w:pPr>
        <w:pStyle w:val="Corpsdetexte"/>
        <w:rPr>
          <w:sz w:val="24"/>
        </w:rPr>
      </w:pPr>
    </w:p>
    <w:p w14:paraId="3FAF08C4" w14:textId="77777777" w:rsidR="00930ED1" w:rsidRPr="000A6C93" w:rsidRDefault="00930ED1">
      <w:pPr>
        <w:pStyle w:val="Corpsdetexte"/>
        <w:rPr>
          <w:sz w:val="24"/>
        </w:rPr>
      </w:pPr>
    </w:p>
    <w:p w14:paraId="38F02996" w14:textId="77777777" w:rsidR="00930ED1" w:rsidRPr="000A6C93" w:rsidRDefault="00930ED1">
      <w:pPr>
        <w:pStyle w:val="Corpsdetexte"/>
        <w:rPr>
          <w:sz w:val="24"/>
        </w:rPr>
      </w:pPr>
    </w:p>
    <w:p w14:paraId="707825EC" w14:textId="77777777" w:rsidR="00930ED1" w:rsidRPr="000A6C93" w:rsidRDefault="00930ED1">
      <w:pPr>
        <w:pStyle w:val="Corpsdetexte"/>
        <w:rPr>
          <w:sz w:val="24"/>
        </w:rPr>
      </w:pPr>
    </w:p>
    <w:p w14:paraId="4C53C50C" w14:textId="77777777" w:rsidR="00930ED1" w:rsidRPr="000A6C93" w:rsidRDefault="00930ED1">
      <w:pPr>
        <w:pStyle w:val="Corpsdetexte"/>
        <w:rPr>
          <w:sz w:val="24"/>
        </w:rPr>
      </w:pPr>
    </w:p>
    <w:p w14:paraId="44BB3001" w14:textId="77777777" w:rsidR="00930ED1" w:rsidRPr="000A6C93" w:rsidRDefault="00930ED1">
      <w:pPr>
        <w:pStyle w:val="Corpsdetexte"/>
        <w:rPr>
          <w:sz w:val="24"/>
        </w:rPr>
      </w:pPr>
    </w:p>
    <w:p w14:paraId="5C2D7D9D" w14:textId="77777777" w:rsidR="00930ED1" w:rsidRPr="000A6C93" w:rsidRDefault="00930ED1">
      <w:pPr>
        <w:pStyle w:val="Corpsdetexte"/>
        <w:rPr>
          <w:sz w:val="34"/>
        </w:rPr>
      </w:pPr>
    </w:p>
    <w:p w14:paraId="5838D569" w14:textId="77777777" w:rsidR="00930ED1" w:rsidRPr="000A6C93" w:rsidRDefault="00906C0B">
      <w:pPr>
        <w:pStyle w:val="Corpsdetexte"/>
        <w:spacing w:line="244" w:lineRule="auto"/>
        <w:ind w:left="818" w:right="1178"/>
      </w:pPr>
      <w:r w:rsidRPr="000A6C93">
        <w:t>Le représentant du pouvoir adjudicateur ou de l’entité adjudicatrice, compétent pour signer le marché, accepte le sous-traitant et agrée ses conditions de paiement.</w:t>
      </w:r>
    </w:p>
    <w:p w14:paraId="17601422" w14:textId="77777777" w:rsidR="00930ED1" w:rsidRPr="000A6C93" w:rsidRDefault="00930ED1">
      <w:pPr>
        <w:pStyle w:val="Corpsdetexte"/>
        <w:spacing w:before="8"/>
      </w:pPr>
    </w:p>
    <w:p w14:paraId="5BF120E9" w14:textId="77777777" w:rsidR="00930ED1" w:rsidRPr="000A6C93" w:rsidRDefault="00906C0B">
      <w:pPr>
        <w:pStyle w:val="Corpsdetexte"/>
        <w:spacing w:before="1"/>
        <w:ind w:left="818"/>
      </w:pPr>
      <w:r w:rsidRPr="000A6C93">
        <w:t>A</w:t>
      </w:r>
      <w:r w:rsidRPr="000A6C93">
        <w:rPr>
          <w:spacing w:val="-33"/>
        </w:rPr>
        <w:t xml:space="preserve"> </w:t>
      </w:r>
      <w:r w:rsidRPr="000A6C93">
        <w:t>................................</w:t>
      </w:r>
      <w:r w:rsidRPr="000A6C93">
        <w:rPr>
          <w:spacing w:val="36"/>
        </w:rPr>
        <w:t xml:space="preserve"> </w:t>
      </w:r>
      <w:proofErr w:type="gramStart"/>
      <w:r w:rsidRPr="000A6C93">
        <w:t>le</w:t>
      </w:r>
      <w:proofErr w:type="gramEnd"/>
      <w:r w:rsidRPr="000A6C93">
        <w:rPr>
          <w:spacing w:val="-29"/>
        </w:rPr>
        <w:t xml:space="preserve"> </w:t>
      </w:r>
      <w:r w:rsidRPr="000A6C93">
        <w:rPr>
          <w:spacing w:val="-2"/>
        </w:rPr>
        <w:t>...............................</w:t>
      </w:r>
    </w:p>
    <w:p w14:paraId="4C886C33" w14:textId="77777777" w:rsidR="00930ED1" w:rsidRPr="000A6C93" w:rsidRDefault="00930ED1">
      <w:pPr>
        <w:pStyle w:val="Corpsdetexte"/>
        <w:rPr>
          <w:sz w:val="23"/>
        </w:rPr>
      </w:pPr>
    </w:p>
    <w:p w14:paraId="28ABCD66" w14:textId="77777777" w:rsidR="00930ED1" w:rsidRPr="000A6C93" w:rsidRDefault="00906C0B">
      <w:pPr>
        <w:pStyle w:val="Corpsdetexte"/>
        <w:spacing w:before="1"/>
        <w:ind w:left="818"/>
      </w:pPr>
      <w:r w:rsidRPr="000A6C93">
        <w:t>Le</w:t>
      </w:r>
      <w:r w:rsidRPr="000A6C93">
        <w:rPr>
          <w:spacing w:val="-2"/>
        </w:rPr>
        <w:t xml:space="preserve"> </w:t>
      </w:r>
      <w:r w:rsidRPr="000A6C93">
        <w:t>représentant</w:t>
      </w:r>
      <w:r w:rsidRPr="000A6C93">
        <w:rPr>
          <w:spacing w:val="3"/>
        </w:rPr>
        <w:t xml:space="preserve"> </w:t>
      </w:r>
      <w:r w:rsidRPr="000A6C93">
        <w:t>du</w:t>
      </w:r>
      <w:r w:rsidRPr="000A6C93">
        <w:rPr>
          <w:spacing w:val="1"/>
        </w:rPr>
        <w:t xml:space="preserve"> </w:t>
      </w:r>
      <w:r w:rsidRPr="000A6C93">
        <w:t>pouvoir</w:t>
      </w:r>
      <w:r w:rsidRPr="000A6C93">
        <w:rPr>
          <w:spacing w:val="1"/>
        </w:rPr>
        <w:t xml:space="preserve"> </w:t>
      </w:r>
      <w:r w:rsidRPr="000A6C93">
        <w:t>adjudicateur</w:t>
      </w:r>
      <w:r w:rsidRPr="000A6C93">
        <w:rPr>
          <w:spacing w:val="1"/>
        </w:rPr>
        <w:t xml:space="preserve"> </w:t>
      </w:r>
      <w:r w:rsidRPr="000A6C93">
        <w:t>ou</w:t>
      </w:r>
      <w:r w:rsidRPr="000A6C93">
        <w:rPr>
          <w:spacing w:val="1"/>
        </w:rPr>
        <w:t xml:space="preserve"> </w:t>
      </w:r>
      <w:r w:rsidRPr="000A6C93">
        <w:t>de</w:t>
      </w:r>
      <w:r w:rsidRPr="000A6C93">
        <w:rPr>
          <w:spacing w:val="1"/>
        </w:rPr>
        <w:t xml:space="preserve"> </w:t>
      </w:r>
      <w:r w:rsidRPr="000A6C93">
        <w:t>l’entité</w:t>
      </w:r>
      <w:r w:rsidRPr="000A6C93">
        <w:rPr>
          <w:spacing w:val="1"/>
        </w:rPr>
        <w:t xml:space="preserve"> </w:t>
      </w:r>
      <w:r w:rsidRPr="000A6C93">
        <w:t>adjudicatrice</w:t>
      </w:r>
      <w:r w:rsidRPr="000A6C93">
        <w:rPr>
          <w:spacing w:val="6"/>
        </w:rPr>
        <w:t xml:space="preserve"> </w:t>
      </w:r>
      <w:r w:rsidRPr="000A6C93">
        <w:rPr>
          <w:spacing w:val="-10"/>
        </w:rPr>
        <w:t>:</w:t>
      </w:r>
    </w:p>
    <w:p w14:paraId="61F398F8" w14:textId="77777777" w:rsidR="00930ED1" w:rsidRPr="000A6C93" w:rsidRDefault="00930ED1">
      <w:pPr>
        <w:pStyle w:val="Corpsdetexte"/>
        <w:spacing w:before="11"/>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8"/>
        <w:gridCol w:w="778"/>
      </w:tblGrid>
      <w:tr w:rsidR="00930ED1" w:rsidRPr="000A6C93" w14:paraId="4AD8F72A" w14:textId="77777777">
        <w:trPr>
          <w:trHeight w:val="258"/>
        </w:trPr>
        <w:tc>
          <w:tcPr>
            <w:tcW w:w="8438" w:type="dxa"/>
          </w:tcPr>
          <w:p w14:paraId="594056E8" w14:textId="77777777" w:rsidR="00930ED1" w:rsidRPr="000A6C93" w:rsidRDefault="00906C0B">
            <w:pPr>
              <w:pStyle w:val="TableParagraph"/>
              <w:spacing w:before="5" w:line="233" w:lineRule="exact"/>
              <w:ind w:left="69"/>
              <w:rPr>
                <w:b/>
              </w:rPr>
            </w:pPr>
            <w:r w:rsidRPr="000A6C93">
              <w:rPr>
                <w:b/>
              </w:rPr>
              <w:t>L</w:t>
            </w:r>
            <w:r w:rsidRPr="000A6C93">
              <w:rPr>
                <w:b/>
                <w:spacing w:val="-1"/>
              </w:rPr>
              <w:t xml:space="preserve"> </w:t>
            </w:r>
            <w:r w:rsidRPr="000A6C93">
              <w:rPr>
                <w:b/>
              </w:rPr>
              <w:t>-</w:t>
            </w:r>
            <w:r w:rsidRPr="000A6C93">
              <w:rPr>
                <w:b/>
                <w:spacing w:val="1"/>
              </w:rPr>
              <w:t xml:space="preserve"> </w:t>
            </w:r>
            <w:r w:rsidRPr="000A6C93">
              <w:rPr>
                <w:b/>
              </w:rPr>
              <w:t>Notification de l’acte spécial</w:t>
            </w:r>
            <w:r w:rsidRPr="000A6C93">
              <w:rPr>
                <w:b/>
                <w:spacing w:val="1"/>
              </w:rPr>
              <w:t xml:space="preserve"> </w:t>
            </w:r>
            <w:r w:rsidRPr="000A6C93">
              <w:rPr>
                <w:b/>
              </w:rPr>
              <w:t>au</w:t>
            </w:r>
            <w:r w:rsidRPr="000A6C93">
              <w:rPr>
                <w:b/>
                <w:spacing w:val="1"/>
              </w:rPr>
              <w:t xml:space="preserve"> </w:t>
            </w:r>
            <w:r w:rsidRPr="000A6C93">
              <w:rPr>
                <w:b/>
                <w:spacing w:val="-2"/>
              </w:rPr>
              <w:t>titulaire</w:t>
            </w:r>
          </w:p>
        </w:tc>
        <w:tc>
          <w:tcPr>
            <w:tcW w:w="778" w:type="dxa"/>
            <w:tcBorders>
              <w:right w:val="single" w:sz="6" w:space="0" w:color="000000"/>
            </w:tcBorders>
          </w:tcPr>
          <w:p w14:paraId="1452E2F1" w14:textId="77777777" w:rsidR="00930ED1" w:rsidRPr="000A6C93" w:rsidRDefault="00906C0B">
            <w:pPr>
              <w:pStyle w:val="TableParagraph"/>
              <w:spacing w:before="5" w:line="233" w:lineRule="exact"/>
              <w:ind w:left="66"/>
              <w:rPr>
                <w:b/>
              </w:rPr>
            </w:pPr>
            <w:r w:rsidRPr="000A6C93">
              <w:rPr>
                <w:b/>
                <w:spacing w:val="-5"/>
              </w:rPr>
              <w:t>DC4</w:t>
            </w:r>
          </w:p>
        </w:tc>
      </w:tr>
    </w:tbl>
    <w:p w14:paraId="008EE845" w14:textId="77777777" w:rsidR="00930ED1" w:rsidRPr="000A6C93" w:rsidRDefault="00930ED1">
      <w:pPr>
        <w:pStyle w:val="Corpsdetexte"/>
        <w:rPr>
          <w:sz w:val="20"/>
        </w:rPr>
      </w:pPr>
    </w:p>
    <w:p w14:paraId="65170B96" w14:textId="5554A48A" w:rsidR="00930ED1" w:rsidRPr="000A6C93" w:rsidRDefault="00464C76" w:rsidP="00EE0846">
      <w:pPr>
        <w:pStyle w:val="Corpsdetexte"/>
        <w:rPr>
          <w:sz w:val="18"/>
        </w:rPr>
        <w:sectPr w:rsidR="00930ED1" w:rsidRPr="000A6C93">
          <w:pgSz w:w="11910" w:h="16850"/>
          <w:pgMar w:top="1540" w:right="260" w:bottom="1080" w:left="600" w:header="864" w:footer="900" w:gutter="0"/>
          <w:cols w:space="720"/>
        </w:sectPr>
      </w:pPr>
      <w:r>
        <w:rPr>
          <w:noProof/>
        </w:rPr>
        <mc:AlternateContent>
          <mc:Choice Requires="wps">
            <w:drawing>
              <wp:anchor distT="0" distB="0" distL="0" distR="0" simplePos="0" relativeHeight="487611392" behindDoc="1" locked="0" layoutInCell="1" allowOverlap="1" wp14:anchorId="5676DAC5" wp14:editId="2ED8FC52">
                <wp:simplePos x="0" y="0"/>
                <wp:positionH relativeFrom="page">
                  <wp:posOffset>828040</wp:posOffset>
                </wp:positionH>
                <wp:positionV relativeFrom="paragraph">
                  <wp:posOffset>151765</wp:posOffset>
                </wp:positionV>
                <wp:extent cx="2825115" cy="1533525"/>
                <wp:effectExtent l="0" t="0" r="0" b="0"/>
                <wp:wrapTopAndBottom/>
                <wp:docPr id="18" name="docshape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5115" cy="1533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308FFD" w14:textId="77777777" w:rsidR="00930ED1" w:rsidRDefault="00930ED1">
                            <w:pPr>
                              <w:pStyle w:val="Corpsdetexte"/>
                              <w:spacing w:before="2"/>
                              <w:rPr>
                                <w:sz w:val="24"/>
                              </w:rPr>
                            </w:pPr>
                          </w:p>
                          <w:p w14:paraId="2810D240" w14:textId="77777777" w:rsidR="00930ED1" w:rsidRDefault="00906C0B">
                            <w:pPr>
                              <w:pStyle w:val="Corpsdetexte"/>
                              <w:spacing w:line="244" w:lineRule="auto"/>
                              <w:ind w:left="145"/>
                            </w:pPr>
                            <w:r>
                              <w:t>En</w:t>
                            </w:r>
                            <w:r>
                              <w:rPr>
                                <w:spacing w:val="40"/>
                              </w:rPr>
                              <w:t xml:space="preserve"> </w:t>
                            </w:r>
                            <w:r>
                              <w:t>cas</w:t>
                            </w:r>
                            <w:r>
                              <w:rPr>
                                <w:spacing w:val="40"/>
                              </w:rPr>
                              <w:t xml:space="preserve"> </w:t>
                            </w:r>
                            <w:r>
                              <w:t>d’envoi</w:t>
                            </w:r>
                            <w:r>
                              <w:rPr>
                                <w:spacing w:val="40"/>
                              </w:rPr>
                              <w:t xml:space="preserve"> </w:t>
                            </w:r>
                            <w:r>
                              <w:t>en</w:t>
                            </w:r>
                            <w:r>
                              <w:rPr>
                                <w:spacing w:val="40"/>
                              </w:rPr>
                              <w:t xml:space="preserve"> </w:t>
                            </w:r>
                            <w:r>
                              <w:t>lettre</w:t>
                            </w:r>
                            <w:r>
                              <w:rPr>
                                <w:spacing w:val="40"/>
                              </w:rPr>
                              <w:t xml:space="preserve"> </w:t>
                            </w:r>
                            <w:r>
                              <w:t>recommandée</w:t>
                            </w:r>
                            <w:r>
                              <w:rPr>
                                <w:spacing w:val="40"/>
                              </w:rPr>
                              <w:t xml:space="preserve"> </w:t>
                            </w:r>
                            <w:r>
                              <w:t>avec accusé de réception :</w:t>
                            </w:r>
                          </w:p>
                          <w:p w14:paraId="285EB180" w14:textId="77777777" w:rsidR="00930ED1" w:rsidRDefault="00906C0B">
                            <w:pPr>
                              <w:spacing w:before="3" w:line="244" w:lineRule="auto"/>
                              <w:ind w:left="145"/>
                              <w:rPr>
                                <w:i/>
                              </w:rPr>
                            </w:pPr>
                            <w:r>
                              <w:rPr>
                                <w:i/>
                              </w:rPr>
                              <w:t>(Coller</w:t>
                            </w:r>
                            <w:r>
                              <w:rPr>
                                <w:i/>
                                <w:spacing w:val="80"/>
                              </w:rPr>
                              <w:t xml:space="preserve"> </w:t>
                            </w:r>
                            <w:r>
                              <w:rPr>
                                <w:i/>
                              </w:rPr>
                              <w:t>dans</w:t>
                            </w:r>
                            <w:r>
                              <w:rPr>
                                <w:i/>
                                <w:spacing w:val="80"/>
                              </w:rPr>
                              <w:t xml:space="preserve"> </w:t>
                            </w:r>
                            <w:r>
                              <w:rPr>
                                <w:i/>
                              </w:rPr>
                              <w:t>ce</w:t>
                            </w:r>
                            <w:r>
                              <w:rPr>
                                <w:i/>
                                <w:spacing w:val="80"/>
                              </w:rPr>
                              <w:t xml:space="preserve"> </w:t>
                            </w:r>
                            <w:r>
                              <w:rPr>
                                <w:i/>
                              </w:rPr>
                              <w:t>cadre</w:t>
                            </w:r>
                            <w:r>
                              <w:rPr>
                                <w:i/>
                                <w:spacing w:val="80"/>
                              </w:rPr>
                              <w:t xml:space="preserve"> </w:t>
                            </w:r>
                            <w:r>
                              <w:rPr>
                                <w:i/>
                              </w:rPr>
                              <w:t>l'avis</w:t>
                            </w:r>
                            <w:r>
                              <w:rPr>
                                <w:i/>
                                <w:spacing w:val="80"/>
                              </w:rPr>
                              <w:t xml:space="preserve"> </w:t>
                            </w:r>
                            <w:r>
                              <w:rPr>
                                <w:i/>
                              </w:rPr>
                              <w:t>de</w:t>
                            </w:r>
                            <w:r>
                              <w:rPr>
                                <w:i/>
                                <w:spacing w:val="40"/>
                              </w:rPr>
                              <w:t xml:space="preserve"> </w:t>
                            </w:r>
                            <w:r>
                              <w:rPr>
                                <w:i/>
                              </w:rPr>
                              <w:t>réception postal, daté et signé par le titulaire.)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6DAC5" id="docshape59" o:spid="_x0000_s1035" type="#_x0000_t202" style="position:absolute;margin-left:65.2pt;margin-top:11.95pt;width:222.45pt;height:120.75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" filled="f">
                <v:textbox inset="0,0,0,0">
                  <w:txbxContent>
                    <w:p w14:paraId="7E308FFD" w14:textId="77777777" w:rsidR="00930ED1" w:rsidRDefault="00930ED1">
                      <w:pPr>
                        <w:pStyle w:val="Corpsdetexte"/>
                        <w:spacing w:before="2"/>
                        <w:rPr>
                          <w:sz w:val="24"/>
                        </w:rPr>
                      </w:pPr>
                    </w:p>
                    <w:p w14:paraId="2810D240" w14:textId="77777777" w:rsidR="00930ED1" w:rsidRDefault="00906C0B">
                      <w:pPr>
                        <w:pStyle w:val="Corpsdetexte"/>
                        <w:spacing w:line="244" w:lineRule="auto"/>
                        <w:ind w:left="145"/>
                      </w:pPr>
                      <w:r>
                        <w:t>En</w:t>
                      </w:r>
                      <w:r>
                        <w:rPr>
                          <w:spacing w:val="40"/>
                        </w:rPr>
                        <w:t xml:space="preserve"> </w:t>
                      </w:r>
                      <w:r>
                        <w:t>cas</w:t>
                      </w:r>
                      <w:r>
                        <w:rPr>
                          <w:spacing w:val="40"/>
                        </w:rPr>
                        <w:t xml:space="preserve"> </w:t>
                      </w:r>
                      <w:r>
                        <w:t>d’envoi</w:t>
                      </w:r>
                      <w:r>
                        <w:rPr>
                          <w:spacing w:val="40"/>
                        </w:rPr>
                        <w:t xml:space="preserve"> </w:t>
                      </w:r>
                      <w:r>
                        <w:t>en</w:t>
                      </w:r>
                      <w:r>
                        <w:rPr>
                          <w:spacing w:val="40"/>
                        </w:rPr>
                        <w:t xml:space="preserve"> </w:t>
                      </w:r>
                      <w:r>
                        <w:t>lettre</w:t>
                      </w:r>
                      <w:r>
                        <w:rPr>
                          <w:spacing w:val="40"/>
                        </w:rPr>
                        <w:t xml:space="preserve"> </w:t>
                      </w:r>
                      <w:r>
                        <w:t>recommandée</w:t>
                      </w:r>
                      <w:r>
                        <w:rPr>
                          <w:spacing w:val="40"/>
                        </w:rPr>
                        <w:t xml:space="preserve"> </w:t>
                      </w:r>
                      <w:r>
                        <w:t>avec accusé de réception :</w:t>
                      </w:r>
                    </w:p>
                    <w:p w14:paraId="285EB180" w14:textId="77777777" w:rsidR="00930ED1" w:rsidRDefault="00906C0B">
                      <w:pPr>
                        <w:spacing w:before="3" w:line="244" w:lineRule="auto"/>
                        <w:ind w:left="145"/>
                        <w:rPr>
                          <w:i/>
                        </w:rPr>
                      </w:pPr>
                      <w:r>
                        <w:rPr>
                          <w:i/>
                        </w:rPr>
                        <w:t>(Coller</w:t>
                      </w:r>
                      <w:r>
                        <w:rPr>
                          <w:i/>
                          <w:spacing w:val="80"/>
                        </w:rPr>
                        <w:t xml:space="preserve"> </w:t>
                      </w:r>
                      <w:r>
                        <w:rPr>
                          <w:i/>
                        </w:rPr>
                        <w:t>dans</w:t>
                      </w:r>
                      <w:r>
                        <w:rPr>
                          <w:i/>
                          <w:spacing w:val="80"/>
                        </w:rPr>
                        <w:t xml:space="preserve"> </w:t>
                      </w:r>
                      <w:r>
                        <w:rPr>
                          <w:i/>
                        </w:rPr>
                        <w:t>ce</w:t>
                      </w:r>
                      <w:r>
                        <w:rPr>
                          <w:i/>
                          <w:spacing w:val="80"/>
                        </w:rPr>
                        <w:t xml:space="preserve"> </w:t>
                      </w:r>
                      <w:r>
                        <w:rPr>
                          <w:i/>
                        </w:rPr>
                        <w:t>cadre</w:t>
                      </w:r>
                      <w:r>
                        <w:rPr>
                          <w:i/>
                          <w:spacing w:val="80"/>
                        </w:rPr>
                        <w:t xml:space="preserve"> </w:t>
                      </w:r>
                      <w:r>
                        <w:rPr>
                          <w:i/>
                        </w:rPr>
                        <w:t>l'avis</w:t>
                      </w:r>
                      <w:r>
                        <w:rPr>
                          <w:i/>
                          <w:spacing w:val="80"/>
                        </w:rPr>
                        <w:t xml:space="preserve"> </w:t>
                      </w:r>
                      <w:r>
                        <w:rPr>
                          <w:i/>
                        </w:rPr>
                        <w:t>de</w:t>
                      </w:r>
                      <w:r>
                        <w:rPr>
                          <w:i/>
                          <w:spacing w:val="40"/>
                        </w:rPr>
                        <w:t xml:space="preserve"> </w:t>
                      </w:r>
                      <w:r>
                        <w:rPr>
                          <w:i/>
                        </w:rPr>
                        <w:t>réception postal, daté et signé par le titulaire.)</w:t>
                      </w:r>
                    </w:p>
                  </w:txbxContent>
                </v:textbox>
                <w10:wrap type="topAndBottom" anchorx="page"/>
              </v:shape>
            </w:pict>
          </mc:Fallback>
        </mc:AlternateContent>
      </w:r>
      <w:r>
        <w:rPr>
          <w:noProof/>
        </w:rPr>
        <mc:AlternateContent>
          <mc:Choice Requires="wpg">
            <w:drawing>
              <wp:anchor distT="0" distB="0" distL="0" distR="0" simplePos="0" relativeHeight="487611904" behindDoc="1" locked="0" layoutInCell="1" allowOverlap="1" wp14:anchorId="28B38BB6" wp14:editId="74205E08">
                <wp:simplePos x="0" y="0"/>
                <wp:positionH relativeFrom="page">
                  <wp:posOffset>3923030</wp:posOffset>
                </wp:positionH>
                <wp:positionV relativeFrom="paragraph">
                  <wp:posOffset>147320</wp:posOffset>
                </wp:positionV>
                <wp:extent cx="2844165" cy="1543050"/>
                <wp:effectExtent l="0" t="0" r="0" b="0"/>
                <wp:wrapTopAndBottom/>
                <wp:docPr id="13" name="docshapegroup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44165" cy="1543050"/>
                          <a:chOff x="6178" y="232"/>
                          <a:chExt cx="4479" cy="2430"/>
                        </a:xfrm>
                      </wpg:grpSpPr>
                      <wps:wsp>
                        <wps:cNvPr id="14" name="docshape61"/>
                        <wps:cNvSpPr>
                          <a:spLocks noChangeArrowheads="1"/>
                        </wps:cNvSpPr>
                        <wps:spPr bwMode="auto">
                          <a:xfrm>
                            <a:off x="6185" y="239"/>
                            <a:ext cx="4464" cy="24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docshape62"/>
                        <wps:cNvSpPr txBox="1">
                          <a:spLocks noChangeArrowheads="1"/>
                        </wps:cNvSpPr>
                        <wps:spPr bwMode="auto">
                          <a:xfrm>
                            <a:off x="6337" y="329"/>
                            <a:ext cx="4176" cy="1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97AED" w14:textId="77777777" w:rsidR="00930ED1" w:rsidRDefault="00906C0B">
                              <w:pPr>
                                <w:spacing w:line="244" w:lineRule="exact"/>
                              </w:pPr>
                              <w:r>
                                <w:t>En cas de remise contre récépissé</w:t>
                              </w:r>
                              <w:r>
                                <w:rPr>
                                  <w:spacing w:val="3"/>
                                </w:rPr>
                                <w:t xml:space="preserve"> </w:t>
                              </w:r>
                              <w:r>
                                <w:rPr>
                                  <w:spacing w:val="-10"/>
                                </w:rPr>
                                <w:t>:</w:t>
                              </w:r>
                            </w:p>
                            <w:p w14:paraId="43FDC118" w14:textId="77777777" w:rsidR="00930ED1" w:rsidRDefault="00930ED1">
                              <w:pPr>
                                <w:spacing w:before="8"/>
                              </w:pPr>
                            </w:p>
                            <w:p w14:paraId="78E59E3E" w14:textId="77777777" w:rsidR="00930ED1" w:rsidRDefault="00906C0B">
                              <w:pPr>
                                <w:spacing w:line="244" w:lineRule="auto"/>
                              </w:pPr>
                              <w:r>
                                <w:t>Le</w:t>
                              </w:r>
                              <w:r>
                                <w:rPr>
                                  <w:spacing w:val="40"/>
                                </w:rPr>
                                <w:t xml:space="preserve"> </w:t>
                              </w:r>
                              <w:r>
                                <w:t>titulaire</w:t>
                              </w:r>
                              <w:r>
                                <w:rPr>
                                  <w:spacing w:val="40"/>
                                </w:rPr>
                                <w:t xml:space="preserve"> </w:t>
                              </w:r>
                              <w:r>
                                <w:t>reçoit</w:t>
                              </w:r>
                              <w:r>
                                <w:rPr>
                                  <w:spacing w:val="40"/>
                                </w:rPr>
                                <w:t xml:space="preserve"> </w:t>
                              </w:r>
                              <w:r>
                                <w:t>à</w:t>
                              </w:r>
                              <w:r>
                                <w:rPr>
                                  <w:spacing w:val="40"/>
                                </w:rPr>
                                <w:t xml:space="preserve"> </w:t>
                              </w:r>
                              <w:r>
                                <w:t>titre</w:t>
                              </w:r>
                              <w:r>
                                <w:rPr>
                                  <w:spacing w:val="40"/>
                                </w:rPr>
                                <w:t xml:space="preserve"> </w:t>
                              </w:r>
                              <w:r>
                                <w:t>de</w:t>
                              </w:r>
                              <w:r>
                                <w:rPr>
                                  <w:spacing w:val="40"/>
                                </w:rPr>
                                <w:t xml:space="preserve"> </w:t>
                              </w:r>
                              <w:r>
                                <w:t>notification</w:t>
                              </w:r>
                              <w:r>
                                <w:rPr>
                                  <w:spacing w:val="40"/>
                                </w:rPr>
                                <w:t xml:space="preserve"> </w:t>
                              </w:r>
                              <w:r>
                                <w:t>une copie du présent acte spécial :</w:t>
                              </w:r>
                            </w:p>
                          </w:txbxContent>
                        </wps:txbx>
                        <wps:bodyPr rot="0" vert="horz" wrap="square" lIns="0" tIns="0" rIns="0" bIns="0" anchor="t" anchorCtr="0" upright="1">
                          <a:noAutofit/>
                        </wps:bodyPr>
                      </wps:wsp>
                      <wps:wsp>
                        <wps:cNvPr id="16" name="docshape63"/>
                        <wps:cNvSpPr txBox="1">
                          <a:spLocks noChangeArrowheads="1"/>
                        </wps:cNvSpPr>
                        <wps:spPr bwMode="auto">
                          <a:xfrm>
                            <a:off x="6337" y="1626"/>
                            <a:ext cx="180"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8E9E0" w14:textId="77777777" w:rsidR="00930ED1" w:rsidRDefault="00906C0B">
                              <w:pPr>
                                <w:spacing w:line="244" w:lineRule="exact"/>
                              </w:pPr>
                              <w:r>
                                <w:t>A</w:t>
                              </w:r>
                            </w:p>
                          </w:txbxContent>
                        </wps:txbx>
                        <wps:bodyPr rot="0" vert="horz" wrap="square" lIns="0" tIns="0" rIns="0" bIns="0" anchor="t" anchorCtr="0" upright="1">
                          <a:noAutofit/>
                        </wps:bodyPr>
                      </wps:wsp>
                      <wps:wsp>
                        <wps:cNvPr id="17" name="docshape64"/>
                        <wps:cNvSpPr txBox="1">
                          <a:spLocks noChangeArrowheads="1"/>
                        </wps:cNvSpPr>
                        <wps:spPr bwMode="auto">
                          <a:xfrm>
                            <a:off x="7986" y="1626"/>
                            <a:ext cx="291"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2C38C" w14:textId="77777777" w:rsidR="00930ED1" w:rsidRDefault="00906C0B">
                              <w:pPr>
                                <w:spacing w:line="244" w:lineRule="exact"/>
                              </w:pPr>
                              <w:r>
                                <w:t xml:space="preserve">, </w:t>
                              </w:r>
                              <w:r>
                                <w:rPr>
                                  <w:spacing w:val="-5"/>
                                </w:rPr>
                                <w:t>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38BB6" id="docshapegroup60" o:spid="_x0000_s1036" style="position:absolute;margin-left:308.9pt;margin-top:11.6pt;width:223.95pt;height:121.5pt;z-index:-15704576;mso-wrap-distance-left:0;mso-wrap-distance-right:0;mso-position-horizontal-relative:page;mso-position-vertical-relative:text" coordorigin="6178,232" coordsize="4479,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">
                <v:rect id="docshape61" o:spid="_x0000_s1037" style="position:absolute;left:6185;top:239;width:4464;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" filled="f"/>
                <v:shape id="docshape62" o:spid="_x0000_s1038" type="#_x0000_t202" style="position:absolute;left:6337;top:329;width:4176;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5E497AED" w14:textId="77777777" w:rsidR="00930ED1" w:rsidRDefault="00906C0B">
                        <w:pPr>
                          <w:spacing w:line="244" w:lineRule="exact"/>
                        </w:pPr>
                        <w:r>
                          <w:t>En cas de remise contre récépissé</w:t>
                        </w:r>
                        <w:r>
                          <w:rPr>
                            <w:spacing w:val="3"/>
                          </w:rPr>
                          <w:t xml:space="preserve"> </w:t>
                        </w:r>
                        <w:r>
                          <w:rPr>
                            <w:spacing w:val="-10"/>
                          </w:rPr>
                          <w:t>:</w:t>
                        </w:r>
                      </w:p>
                      <w:p w14:paraId="43FDC118" w14:textId="77777777" w:rsidR="00930ED1" w:rsidRDefault="00930ED1">
                        <w:pPr>
                          <w:spacing w:before="8"/>
                        </w:pPr>
                      </w:p>
                      <w:p w14:paraId="78E59E3E" w14:textId="77777777" w:rsidR="00930ED1" w:rsidRDefault="00906C0B">
                        <w:pPr>
                          <w:spacing w:line="244" w:lineRule="auto"/>
                        </w:pPr>
                        <w:r>
                          <w:t>Le</w:t>
                        </w:r>
                        <w:r>
                          <w:rPr>
                            <w:spacing w:val="40"/>
                          </w:rPr>
                          <w:t xml:space="preserve"> </w:t>
                        </w:r>
                        <w:r>
                          <w:t>titulaire</w:t>
                        </w:r>
                        <w:r>
                          <w:rPr>
                            <w:spacing w:val="40"/>
                          </w:rPr>
                          <w:t xml:space="preserve"> </w:t>
                        </w:r>
                        <w:r>
                          <w:t>reçoit</w:t>
                        </w:r>
                        <w:r>
                          <w:rPr>
                            <w:spacing w:val="40"/>
                          </w:rPr>
                          <w:t xml:space="preserve"> </w:t>
                        </w:r>
                        <w:r>
                          <w:t>à</w:t>
                        </w:r>
                        <w:r>
                          <w:rPr>
                            <w:spacing w:val="40"/>
                          </w:rPr>
                          <w:t xml:space="preserve"> </w:t>
                        </w:r>
                        <w:r>
                          <w:t>titre</w:t>
                        </w:r>
                        <w:r>
                          <w:rPr>
                            <w:spacing w:val="40"/>
                          </w:rPr>
                          <w:t xml:space="preserve"> </w:t>
                        </w:r>
                        <w:r>
                          <w:t>de</w:t>
                        </w:r>
                        <w:r>
                          <w:rPr>
                            <w:spacing w:val="40"/>
                          </w:rPr>
                          <w:t xml:space="preserve"> </w:t>
                        </w:r>
                        <w:r>
                          <w:t>notification</w:t>
                        </w:r>
                        <w:r>
                          <w:rPr>
                            <w:spacing w:val="40"/>
                          </w:rPr>
                          <w:t xml:space="preserve"> </w:t>
                        </w:r>
                        <w:r>
                          <w:t>une copie du présent acte spécial :</w:t>
                        </w:r>
                      </w:p>
                    </w:txbxContent>
                  </v:textbox>
                </v:shape>
                <v:shape id="docshape63" o:spid="_x0000_s1039" type="#_x0000_t202" style="position:absolute;left:6337;top:1626;width:180;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11A8E9E0" w14:textId="77777777" w:rsidR="00930ED1" w:rsidRDefault="00906C0B">
                        <w:pPr>
                          <w:spacing w:line="244" w:lineRule="exact"/>
                        </w:pPr>
                        <w:r>
                          <w:t>A</w:t>
                        </w:r>
                      </w:p>
                    </w:txbxContent>
                  </v:textbox>
                </v:shape>
                <v:shape id="docshape64" o:spid="_x0000_s1040" type="#_x0000_t202" style="position:absolute;left:7986;top:1626;width:291;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4192C38C" w14:textId="77777777" w:rsidR="00930ED1" w:rsidRDefault="00906C0B">
                        <w:pPr>
                          <w:spacing w:line="244" w:lineRule="exact"/>
                        </w:pPr>
                        <w:r>
                          <w:t xml:space="preserve">, </w:t>
                        </w:r>
                        <w:r>
                          <w:rPr>
                            <w:spacing w:val="-5"/>
                          </w:rPr>
                          <w:t>le</w:t>
                        </w:r>
                      </w:p>
                    </w:txbxContent>
                  </v:textbox>
                </v:shape>
                <w10:wrap type="topAndBottom" anchorx="page"/>
              </v:group>
            </w:pict>
          </mc:Fallback>
        </mc:AlternateContent>
      </w:r>
    </w:p>
    <w:p w14:paraId="402455B0" w14:textId="77777777" w:rsidR="00930ED1" w:rsidRPr="000A6C93" w:rsidRDefault="00930ED1">
      <w:pPr>
        <w:pStyle w:val="Corpsdetexte"/>
        <w:spacing w:before="11"/>
        <w:rPr>
          <w:sz w:val="27"/>
        </w:rPr>
      </w:pPr>
    </w:p>
    <w:p w14:paraId="4CF81382" w14:textId="7CA9E83B" w:rsidR="00930ED1" w:rsidRPr="000A6C93" w:rsidRDefault="00464C76" w:rsidP="00B0090E">
      <w:pPr>
        <w:pStyle w:val="Corpsdetexte"/>
        <w:ind w:left="696" w:hanging="554"/>
        <w:jc w:val="center"/>
        <w:rPr>
          <w:sz w:val="20"/>
        </w:rPr>
      </w:pPr>
      <w:r>
        <w:rPr>
          <w:noProof/>
          <w:sz w:val="20"/>
        </w:rPr>
        <mc:AlternateContent>
          <mc:Choice Requires="wpg">
            <w:drawing>
              <wp:inline distT="0" distB="0" distL="0" distR="0" wp14:anchorId="24DC0FD7" wp14:editId="1D8E71A1">
                <wp:extent cx="6831965" cy="501015"/>
                <wp:effectExtent l="0" t="1905" r="0" b="1905"/>
                <wp:docPr id="10" name="docshapegroup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31965" cy="501015"/>
                          <a:chOff x="0" y="0"/>
                          <a:chExt cx="9334" cy="692"/>
                        </a:xfrm>
                      </wpg:grpSpPr>
                      <wps:wsp>
                        <wps:cNvPr id="60" name="docshape66"/>
                        <wps:cNvSpPr>
                          <a:spLocks/>
                        </wps:cNvSpPr>
                        <wps:spPr bwMode="auto">
                          <a:xfrm>
                            <a:off x="0" y="0"/>
                            <a:ext cx="9334" cy="692"/>
                          </a:xfrm>
                          <a:custGeom>
                            <a:avLst/>
                            <a:gdLst>
                              <a:gd name="T0" fmla="*/ 9333 w 9334"/>
                              <a:gd name="T1" fmla="*/ 677 h 692"/>
                              <a:gd name="T2" fmla="*/ 9333 w 9334"/>
                              <a:gd name="T3" fmla="*/ 663 h 692"/>
                              <a:gd name="T4" fmla="*/ 9333 w 9334"/>
                              <a:gd name="T5" fmla="*/ 339 h 692"/>
                              <a:gd name="T6" fmla="*/ 9333 w 9334"/>
                              <a:gd name="T7" fmla="*/ 15 h 692"/>
                              <a:gd name="T8" fmla="*/ 9319 w 9334"/>
                              <a:gd name="T9" fmla="*/ 15 h 692"/>
                              <a:gd name="T10" fmla="*/ 9319 w 9334"/>
                              <a:gd name="T11" fmla="*/ 0 h 692"/>
                              <a:gd name="T12" fmla="*/ 9304 w 9334"/>
                              <a:gd name="T13" fmla="*/ 0 h 692"/>
                              <a:gd name="T14" fmla="*/ 14 w 9334"/>
                              <a:gd name="T15" fmla="*/ 0 h 692"/>
                              <a:gd name="T16" fmla="*/ 0 w 9334"/>
                              <a:gd name="T17" fmla="*/ 0 h 692"/>
                              <a:gd name="T18" fmla="*/ 0 w 9334"/>
                              <a:gd name="T19" fmla="*/ 15 h 692"/>
                              <a:gd name="T20" fmla="*/ 0 w 9334"/>
                              <a:gd name="T21" fmla="*/ 339 h 692"/>
                              <a:gd name="T22" fmla="*/ 0 w 9334"/>
                              <a:gd name="T23" fmla="*/ 663 h 692"/>
                              <a:gd name="T24" fmla="*/ 14 w 9334"/>
                              <a:gd name="T25" fmla="*/ 663 h 692"/>
                              <a:gd name="T26" fmla="*/ 14 w 9334"/>
                              <a:gd name="T27" fmla="*/ 339 h 692"/>
                              <a:gd name="T28" fmla="*/ 14 w 9334"/>
                              <a:gd name="T29" fmla="*/ 15 h 692"/>
                              <a:gd name="T30" fmla="*/ 9304 w 9334"/>
                              <a:gd name="T31" fmla="*/ 15 h 692"/>
                              <a:gd name="T32" fmla="*/ 9304 w 9334"/>
                              <a:gd name="T33" fmla="*/ 339 h 692"/>
                              <a:gd name="T34" fmla="*/ 9304 w 9334"/>
                              <a:gd name="T35" fmla="*/ 663 h 692"/>
                              <a:gd name="T36" fmla="*/ 9319 w 9334"/>
                              <a:gd name="T37" fmla="*/ 663 h 692"/>
                              <a:gd name="T38" fmla="*/ 9304 w 9334"/>
                              <a:gd name="T39" fmla="*/ 663 h 692"/>
                              <a:gd name="T40" fmla="*/ 14 w 9334"/>
                              <a:gd name="T41" fmla="*/ 663 h 692"/>
                              <a:gd name="T42" fmla="*/ 0 w 9334"/>
                              <a:gd name="T43" fmla="*/ 663 h 692"/>
                              <a:gd name="T44" fmla="*/ 0 w 9334"/>
                              <a:gd name="T45" fmla="*/ 677 h 692"/>
                              <a:gd name="T46" fmla="*/ 14 w 9334"/>
                              <a:gd name="T47" fmla="*/ 677 h 692"/>
                              <a:gd name="T48" fmla="*/ 14 w 9334"/>
                              <a:gd name="T49" fmla="*/ 692 h 692"/>
                              <a:gd name="T50" fmla="*/ 9304 w 9334"/>
                              <a:gd name="T51" fmla="*/ 692 h 692"/>
                              <a:gd name="T52" fmla="*/ 9319 w 9334"/>
                              <a:gd name="T53" fmla="*/ 692 h 692"/>
                              <a:gd name="T54" fmla="*/ 9333 w 9334"/>
                              <a:gd name="T55" fmla="*/ 692 h 692"/>
                              <a:gd name="T56" fmla="*/ 9333 w 9334"/>
                              <a:gd name="T57" fmla="*/ 677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334" h="692">
                                <a:moveTo>
                                  <a:pt x="9333" y="677"/>
                                </a:moveTo>
                                <a:lnTo>
                                  <a:pt x="9333" y="663"/>
                                </a:lnTo>
                                <a:lnTo>
                                  <a:pt x="9333" y="339"/>
                                </a:lnTo>
                                <a:lnTo>
                                  <a:pt x="9333" y="15"/>
                                </a:lnTo>
                                <a:lnTo>
                                  <a:pt x="9319" y="15"/>
                                </a:lnTo>
                                <a:lnTo>
                                  <a:pt x="9319" y="0"/>
                                </a:lnTo>
                                <a:lnTo>
                                  <a:pt x="9304" y="0"/>
                                </a:lnTo>
                                <a:lnTo>
                                  <a:pt x="14" y="0"/>
                                </a:lnTo>
                                <a:lnTo>
                                  <a:pt x="0" y="0"/>
                                </a:lnTo>
                                <a:lnTo>
                                  <a:pt x="0" y="15"/>
                                </a:lnTo>
                                <a:lnTo>
                                  <a:pt x="0" y="339"/>
                                </a:lnTo>
                                <a:lnTo>
                                  <a:pt x="0" y="663"/>
                                </a:lnTo>
                                <a:lnTo>
                                  <a:pt x="14" y="663"/>
                                </a:lnTo>
                                <a:lnTo>
                                  <a:pt x="14" y="339"/>
                                </a:lnTo>
                                <a:lnTo>
                                  <a:pt x="14" y="15"/>
                                </a:lnTo>
                                <a:lnTo>
                                  <a:pt x="9304" y="15"/>
                                </a:lnTo>
                                <a:lnTo>
                                  <a:pt x="9304" y="339"/>
                                </a:lnTo>
                                <a:lnTo>
                                  <a:pt x="9304" y="663"/>
                                </a:lnTo>
                                <a:lnTo>
                                  <a:pt x="9319" y="663"/>
                                </a:lnTo>
                                <a:lnTo>
                                  <a:pt x="9304" y="663"/>
                                </a:lnTo>
                                <a:lnTo>
                                  <a:pt x="14" y="663"/>
                                </a:lnTo>
                                <a:lnTo>
                                  <a:pt x="0" y="663"/>
                                </a:lnTo>
                                <a:lnTo>
                                  <a:pt x="0" y="677"/>
                                </a:lnTo>
                                <a:lnTo>
                                  <a:pt x="14" y="677"/>
                                </a:lnTo>
                                <a:lnTo>
                                  <a:pt x="14" y="692"/>
                                </a:lnTo>
                                <a:lnTo>
                                  <a:pt x="9304" y="692"/>
                                </a:lnTo>
                                <a:lnTo>
                                  <a:pt x="9319" y="692"/>
                                </a:lnTo>
                                <a:lnTo>
                                  <a:pt x="9333" y="692"/>
                                </a:lnTo>
                                <a:lnTo>
                                  <a:pt x="9333" y="67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docshape67"/>
                        <wps:cNvSpPr txBox="1">
                          <a:spLocks noChangeArrowheads="1"/>
                        </wps:cNvSpPr>
                        <wps:spPr bwMode="auto">
                          <a:xfrm>
                            <a:off x="14" y="14"/>
                            <a:ext cx="9283"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20A39" w14:textId="15EB39BC" w:rsidR="00930ED1" w:rsidRDefault="00906C0B" w:rsidP="00707C64">
                              <w:pPr>
                                <w:pStyle w:val="Titre1"/>
                                <w:ind w:left="284" w:right="92" w:hanging="284"/>
                              </w:pPr>
                              <w:bookmarkStart w:id="8" w:name="_Toc99533976"/>
                              <w:r>
                                <w:t>A</w:t>
                              </w:r>
                              <w:r w:rsidR="002C492D">
                                <w:t>nnexe</w:t>
                              </w:r>
                              <w:r>
                                <w:rPr>
                                  <w:spacing w:val="-9"/>
                                </w:rPr>
                                <w:t xml:space="preserve"> </w:t>
                              </w:r>
                              <w:r w:rsidR="002C492D">
                                <w:t>n</w:t>
                              </w:r>
                              <w:r>
                                <w:t>°</w:t>
                              </w:r>
                              <w:r>
                                <w:rPr>
                                  <w:spacing w:val="-9"/>
                                </w:rPr>
                                <w:t xml:space="preserve"> </w:t>
                              </w:r>
                              <w:r>
                                <w:t>2</w:t>
                              </w:r>
                              <w:r>
                                <w:rPr>
                                  <w:spacing w:val="-9"/>
                                </w:rPr>
                                <w:t xml:space="preserve"> </w:t>
                              </w:r>
                              <w:r>
                                <w:t>:</w:t>
                              </w:r>
                              <w:r>
                                <w:rPr>
                                  <w:spacing w:val="-9"/>
                                </w:rPr>
                                <w:t xml:space="preserve"> </w:t>
                              </w:r>
                              <w:r w:rsidR="002C492D">
                                <w:t>désignation des co-traitants et répartition des prestations</w:t>
                              </w:r>
                              <w:bookmarkEnd w:id="8"/>
                            </w:p>
                          </w:txbxContent>
                        </wps:txbx>
                        <wps:bodyPr rot="0" vert="horz" wrap="square" lIns="0" tIns="0" rIns="0" bIns="0" anchor="t" anchorCtr="0" upright="1">
                          <a:noAutofit/>
                        </wps:bodyPr>
                      </wps:wsp>
                    </wpg:wgp>
                  </a:graphicData>
                </a:graphic>
              </wp:inline>
            </w:drawing>
          </mc:Choice>
          <mc:Fallback>
            <w:pict>
              <v:group w14:anchorId="24DC0FD7" id="docshapegroup65" o:spid="_x0000_s1041" style="width:537.95pt;height:39.45pt;mso-position-horizontal-relative:char;mso-position-vertical-relative:line" coordsize="9334,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">
                <v:shape id="docshape66" o:spid="_x0000_s1042" style="position:absolute;width:9334;height:692;visibility:visible;mso-wrap-style:square;v-text-anchor:top" coordsize="9334,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" path="m9333,677r,-14l9333,339r,-324l9319,15r,-15l9304,,14,,,,,15,,339,,663r14,l14,339,14,15r9290,l9304,339r,324l9319,663r-15,l14,663,,663r,14l14,677r,15l9304,692r15,l9333,692r,-15xe" fillcolor="black" stroked="f">
                  <v:path arrowok="t" o:connecttype="custom" o:connectlocs="9333,677;9333,663;9333,339;9333,15;9319,15;9319,0;9304,0;14,0;0,0;0,15;0,339;0,663;14,663;14,339;14,15;9304,15;9304,339;9304,663;9319,663;9304,663;14,663;0,663;0,677;14,677;14,692;9304,692;9319,692;9333,692;9333,677" o:connectangles="0,0,0,0,0,0,0,0,0,0,0,0,0,0,0,0,0,0,0,0,0,0,0,0,0,0,0,0,0"/>
                </v:shape>
                <v:shape id="docshape67" o:spid="_x0000_s1043" type="#_x0000_t202" style="position:absolute;left:14;top:14;width:9283;height: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51520A39" w14:textId="15EB39BC" w:rsidR="00930ED1" w:rsidRDefault="00906C0B" w:rsidP="00707C64">
                        <w:pPr>
                          <w:pStyle w:val="Titre1"/>
                          <w:ind w:left="284" w:right="92" w:hanging="284"/>
                        </w:pPr>
                        <w:bookmarkStart w:id="9" w:name="_Toc99533976"/>
                        <w:r>
                          <w:t>A</w:t>
                        </w:r>
                        <w:r w:rsidR="002C492D">
                          <w:t>nnexe</w:t>
                        </w:r>
                        <w:r>
                          <w:rPr>
                            <w:spacing w:val="-9"/>
                          </w:rPr>
                          <w:t xml:space="preserve"> </w:t>
                        </w:r>
                        <w:r w:rsidR="002C492D">
                          <w:t>n</w:t>
                        </w:r>
                        <w:r>
                          <w:t>°</w:t>
                        </w:r>
                        <w:r>
                          <w:rPr>
                            <w:spacing w:val="-9"/>
                          </w:rPr>
                          <w:t xml:space="preserve"> </w:t>
                        </w:r>
                        <w:r>
                          <w:t>2</w:t>
                        </w:r>
                        <w:r>
                          <w:rPr>
                            <w:spacing w:val="-9"/>
                          </w:rPr>
                          <w:t xml:space="preserve"> </w:t>
                        </w:r>
                        <w:r>
                          <w:t>:</w:t>
                        </w:r>
                        <w:r>
                          <w:rPr>
                            <w:spacing w:val="-9"/>
                          </w:rPr>
                          <w:t xml:space="preserve"> </w:t>
                        </w:r>
                        <w:r w:rsidR="002C492D">
                          <w:t>désignation des co-traitants et répartition des prestations</w:t>
                        </w:r>
                        <w:bookmarkEnd w:id="9"/>
                      </w:p>
                    </w:txbxContent>
                  </v:textbox>
                </v:shape>
                <w10:anchorlock/>
              </v:group>
            </w:pict>
          </mc:Fallback>
        </mc:AlternateContent>
      </w:r>
    </w:p>
    <w:p w14:paraId="64114282" w14:textId="77777777" w:rsidR="00930ED1" w:rsidRPr="000A6C93" w:rsidRDefault="00930ED1">
      <w:pPr>
        <w:pStyle w:val="Corpsdetexte"/>
        <w:rPr>
          <w:sz w:val="20"/>
        </w:rPr>
      </w:pPr>
    </w:p>
    <w:p w14:paraId="05315EBB" w14:textId="77777777" w:rsidR="00930ED1" w:rsidRPr="000A6C93" w:rsidRDefault="00930ED1">
      <w:pPr>
        <w:pStyle w:val="Corpsdetexte"/>
        <w:spacing w:before="5"/>
        <w:rPr>
          <w:sz w:val="14"/>
        </w:rPr>
      </w:pP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890"/>
        <w:gridCol w:w="1722"/>
        <w:gridCol w:w="1723"/>
        <w:gridCol w:w="1723"/>
        <w:gridCol w:w="1724"/>
      </w:tblGrid>
      <w:tr w:rsidR="000A6C93" w:rsidRPr="000A6C93" w14:paraId="643E171D" w14:textId="77777777" w:rsidTr="00707C64">
        <w:trPr>
          <w:trHeight w:val="705"/>
          <w:jc w:val="center"/>
        </w:trPr>
        <w:tc>
          <w:tcPr>
            <w:tcW w:w="3890" w:type="dxa"/>
            <w:shd w:val="clear" w:color="auto" w:fill="EBEBEB"/>
          </w:tcPr>
          <w:p w14:paraId="520BD5D1" w14:textId="77777777" w:rsidR="00930ED1" w:rsidRPr="000A6C93" w:rsidRDefault="00930ED1">
            <w:pPr>
              <w:pStyle w:val="TableParagraph"/>
              <w:spacing w:before="5"/>
              <w:rPr>
                <w:sz w:val="20"/>
              </w:rPr>
            </w:pPr>
          </w:p>
          <w:p w14:paraId="2B16A15F" w14:textId="77777777" w:rsidR="00930ED1" w:rsidRPr="000A6C93" w:rsidRDefault="00906C0B">
            <w:pPr>
              <w:pStyle w:val="TableParagraph"/>
              <w:ind w:left="852"/>
              <w:rPr>
                <w:i/>
                <w:sz w:val="20"/>
              </w:rPr>
            </w:pPr>
            <w:r w:rsidRPr="000A6C93">
              <w:rPr>
                <w:i/>
                <w:sz w:val="20"/>
              </w:rPr>
              <w:t>Désignation</w:t>
            </w:r>
            <w:r w:rsidRPr="000A6C93">
              <w:rPr>
                <w:i/>
                <w:spacing w:val="-6"/>
                <w:sz w:val="20"/>
              </w:rPr>
              <w:t xml:space="preserve"> </w:t>
            </w:r>
            <w:r w:rsidRPr="000A6C93">
              <w:rPr>
                <w:i/>
                <w:sz w:val="20"/>
              </w:rPr>
              <w:t>de</w:t>
            </w:r>
            <w:r w:rsidRPr="000A6C93">
              <w:rPr>
                <w:i/>
                <w:spacing w:val="-6"/>
                <w:sz w:val="20"/>
              </w:rPr>
              <w:t xml:space="preserve"> </w:t>
            </w:r>
            <w:r w:rsidRPr="000A6C93">
              <w:rPr>
                <w:i/>
                <w:spacing w:val="-2"/>
                <w:sz w:val="20"/>
              </w:rPr>
              <w:t>l’entreprise</w:t>
            </w:r>
          </w:p>
        </w:tc>
        <w:tc>
          <w:tcPr>
            <w:tcW w:w="1722" w:type="dxa"/>
            <w:shd w:val="clear" w:color="auto" w:fill="EBEBEB"/>
          </w:tcPr>
          <w:p w14:paraId="1544E44E" w14:textId="77777777" w:rsidR="00A0238C" w:rsidRPr="000A6C93" w:rsidRDefault="00A0238C">
            <w:pPr>
              <w:pStyle w:val="TableParagraph"/>
              <w:ind w:left="367" w:right="354"/>
              <w:jc w:val="center"/>
              <w:rPr>
                <w:i/>
                <w:sz w:val="20"/>
              </w:rPr>
            </w:pPr>
          </w:p>
          <w:p w14:paraId="205586B3" w14:textId="5D5618D4" w:rsidR="002C492D" w:rsidRPr="000A6C93" w:rsidRDefault="002C492D">
            <w:pPr>
              <w:pStyle w:val="TableParagraph"/>
              <w:ind w:left="367" w:right="354"/>
              <w:jc w:val="center"/>
              <w:rPr>
                <w:i/>
                <w:sz w:val="20"/>
              </w:rPr>
            </w:pPr>
            <w:r>
              <w:rPr>
                <w:i/>
                <w:sz w:val="20"/>
              </w:rPr>
              <w:t>Prestations</w:t>
            </w:r>
          </w:p>
        </w:tc>
        <w:tc>
          <w:tcPr>
            <w:tcW w:w="1723" w:type="dxa"/>
            <w:shd w:val="clear" w:color="auto" w:fill="EBEBEB"/>
          </w:tcPr>
          <w:p w14:paraId="32236333" w14:textId="77777777" w:rsidR="00121FCB" w:rsidRPr="000A6C93" w:rsidRDefault="00121FCB" w:rsidP="00121FCB">
            <w:pPr>
              <w:pStyle w:val="TableParagraph"/>
              <w:ind w:left="530" w:hanging="194"/>
              <w:rPr>
                <w:sz w:val="20"/>
              </w:rPr>
            </w:pPr>
          </w:p>
          <w:p w14:paraId="59A77130" w14:textId="0B5E0CF2" w:rsidR="00930ED1" w:rsidRPr="000A6C93" w:rsidRDefault="00906C0B" w:rsidP="00121FCB">
            <w:pPr>
              <w:pStyle w:val="TableParagraph"/>
              <w:ind w:left="530" w:hanging="194"/>
              <w:rPr>
                <w:i/>
                <w:sz w:val="20"/>
              </w:rPr>
            </w:pPr>
            <w:r w:rsidRPr="000A6C93">
              <w:rPr>
                <w:i/>
                <w:sz w:val="20"/>
              </w:rPr>
              <w:t>Montant</w:t>
            </w:r>
            <w:r w:rsidRPr="000A6C93">
              <w:rPr>
                <w:i/>
                <w:spacing w:val="-6"/>
                <w:sz w:val="20"/>
              </w:rPr>
              <w:t xml:space="preserve"> </w:t>
            </w:r>
            <w:r w:rsidRPr="000A6C93">
              <w:rPr>
                <w:i/>
                <w:spacing w:val="-4"/>
                <w:sz w:val="20"/>
              </w:rPr>
              <w:t>H.T.</w:t>
            </w:r>
          </w:p>
        </w:tc>
        <w:tc>
          <w:tcPr>
            <w:tcW w:w="1723" w:type="dxa"/>
            <w:shd w:val="clear" w:color="auto" w:fill="EBEBEB"/>
          </w:tcPr>
          <w:p w14:paraId="07AE15BC" w14:textId="77777777" w:rsidR="00930ED1" w:rsidRPr="000A6C93" w:rsidRDefault="00930ED1">
            <w:pPr>
              <w:pStyle w:val="TableParagraph"/>
              <w:spacing w:before="6"/>
              <w:rPr>
                <w:sz w:val="19"/>
              </w:rPr>
            </w:pPr>
          </w:p>
          <w:p w14:paraId="3C8471DD" w14:textId="78A85D96" w:rsidR="00930ED1" w:rsidRPr="000A6C93" w:rsidRDefault="00A0238C" w:rsidP="00A0238C">
            <w:pPr>
              <w:pStyle w:val="TableParagraph"/>
              <w:spacing w:line="230" w:lineRule="atLeast"/>
              <w:ind w:left="88" w:right="69" w:firstLine="52"/>
              <w:jc w:val="center"/>
              <w:rPr>
                <w:i/>
                <w:sz w:val="20"/>
              </w:rPr>
            </w:pPr>
            <w:r w:rsidRPr="000A6C93">
              <w:rPr>
                <w:i/>
                <w:spacing w:val="-4"/>
                <w:sz w:val="20"/>
              </w:rPr>
              <w:t>Montant</w:t>
            </w:r>
            <w:r w:rsidR="00906C0B" w:rsidRPr="000A6C93">
              <w:rPr>
                <w:i/>
                <w:spacing w:val="-4"/>
                <w:sz w:val="20"/>
              </w:rPr>
              <w:t xml:space="preserve"> </w:t>
            </w:r>
            <w:r w:rsidR="00906C0B" w:rsidRPr="000A6C93">
              <w:rPr>
                <w:i/>
                <w:spacing w:val="-2"/>
                <w:sz w:val="20"/>
              </w:rPr>
              <w:t>T.V.A.</w:t>
            </w:r>
          </w:p>
        </w:tc>
        <w:tc>
          <w:tcPr>
            <w:tcW w:w="1724" w:type="dxa"/>
            <w:shd w:val="clear" w:color="auto" w:fill="EBEBEB"/>
          </w:tcPr>
          <w:p w14:paraId="4010F756" w14:textId="77777777" w:rsidR="00930ED1" w:rsidRPr="000A6C93" w:rsidRDefault="00930ED1">
            <w:pPr>
              <w:pStyle w:val="TableParagraph"/>
              <w:spacing w:before="5"/>
              <w:rPr>
                <w:sz w:val="20"/>
              </w:rPr>
            </w:pPr>
          </w:p>
          <w:p w14:paraId="65ED8617" w14:textId="77777777" w:rsidR="00930ED1" w:rsidRPr="000A6C93" w:rsidRDefault="00906C0B" w:rsidP="00121FCB">
            <w:pPr>
              <w:pStyle w:val="TableParagraph"/>
              <w:ind w:left="108" w:firstLine="185"/>
              <w:rPr>
                <w:i/>
                <w:sz w:val="20"/>
              </w:rPr>
            </w:pPr>
            <w:r w:rsidRPr="000A6C93">
              <w:rPr>
                <w:i/>
                <w:sz w:val="20"/>
              </w:rPr>
              <w:t>Montant</w:t>
            </w:r>
            <w:r w:rsidRPr="000A6C93">
              <w:rPr>
                <w:i/>
                <w:spacing w:val="-6"/>
                <w:sz w:val="20"/>
              </w:rPr>
              <w:t xml:space="preserve"> </w:t>
            </w:r>
            <w:r w:rsidRPr="000A6C93">
              <w:rPr>
                <w:i/>
                <w:spacing w:val="-2"/>
                <w:sz w:val="20"/>
              </w:rPr>
              <w:t>T.T.C.</w:t>
            </w:r>
          </w:p>
        </w:tc>
      </w:tr>
      <w:tr w:rsidR="000A6C93" w:rsidRPr="000A6C93" w14:paraId="05FF7EAD" w14:textId="77777777" w:rsidTr="00707C64">
        <w:trPr>
          <w:trHeight w:val="1813"/>
          <w:jc w:val="center"/>
        </w:trPr>
        <w:tc>
          <w:tcPr>
            <w:tcW w:w="3890" w:type="dxa"/>
          </w:tcPr>
          <w:p w14:paraId="3D09AFEB" w14:textId="50589628" w:rsidR="00930ED1" w:rsidRPr="000A6C93" w:rsidRDefault="00906C0B">
            <w:pPr>
              <w:pStyle w:val="TableParagraph"/>
              <w:spacing w:line="207" w:lineRule="exact"/>
              <w:ind w:left="78"/>
              <w:rPr>
                <w:sz w:val="18"/>
              </w:rPr>
            </w:pPr>
            <w:r w:rsidRPr="000A6C93">
              <w:rPr>
                <w:sz w:val="18"/>
              </w:rPr>
              <w:t>Dénomination</w:t>
            </w:r>
            <w:r w:rsidRPr="000A6C93">
              <w:rPr>
                <w:spacing w:val="-3"/>
                <w:sz w:val="18"/>
              </w:rPr>
              <w:t xml:space="preserve"> </w:t>
            </w:r>
            <w:r w:rsidRPr="000A6C93">
              <w:rPr>
                <w:sz w:val="18"/>
              </w:rPr>
              <w:t>sociale</w:t>
            </w:r>
            <w:r w:rsidRPr="000A6C93">
              <w:rPr>
                <w:spacing w:val="-3"/>
                <w:sz w:val="18"/>
              </w:rPr>
              <w:t xml:space="preserve"> </w:t>
            </w:r>
            <w:r w:rsidRPr="000A6C93">
              <w:rPr>
                <w:spacing w:val="-10"/>
                <w:sz w:val="18"/>
              </w:rPr>
              <w:t>:</w:t>
            </w:r>
            <w:r w:rsidR="00A0238C" w:rsidRPr="000A6C93">
              <w:rPr>
                <w:spacing w:val="-10"/>
                <w:sz w:val="18"/>
              </w:rPr>
              <w:t xml:space="preserve"> ………………………………</w:t>
            </w:r>
          </w:p>
          <w:p w14:paraId="4FE678F6" w14:textId="130DDBE9" w:rsidR="00A0238C" w:rsidRPr="000A6C93" w:rsidRDefault="00906C0B">
            <w:pPr>
              <w:pStyle w:val="TableParagraph"/>
              <w:tabs>
                <w:tab w:val="left" w:leader="dot" w:pos="2790"/>
              </w:tabs>
              <w:spacing w:before="4"/>
              <w:ind w:left="78"/>
              <w:rPr>
                <w:sz w:val="18"/>
              </w:rPr>
            </w:pPr>
            <w:r w:rsidRPr="000A6C93">
              <w:rPr>
                <w:spacing w:val="-2"/>
                <w:sz w:val="18"/>
              </w:rPr>
              <w:t>S</w:t>
            </w:r>
            <w:r w:rsidR="00A0238C" w:rsidRPr="000A6C93">
              <w:rPr>
                <w:spacing w:val="-2"/>
                <w:sz w:val="18"/>
              </w:rPr>
              <w:t>iret …………………………………………………</w:t>
            </w:r>
          </w:p>
          <w:p w14:paraId="3F211CD8" w14:textId="15BA2FF8" w:rsidR="00930ED1" w:rsidRPr="000A6C93" w:rsidRDefault="00906C0B" w:rsidP="00A0238C">
            <w:pPr>
              <w:pStyle w:val="TableParagraph"/>
              <w:tabs>
                <w:tab w:val="left" w:leader="dot" w:pos="2790"/>
              </w:tabs>
              <w:spacing w:before="4"/>
              <w:ind w:left="78"/>
              <w:rPr>
                <w:sz w:val="18"/>
              </w:rPr>
            </w:pPr>
            <w:r w:rsidRPr="000A6C93">
              <w:rPr>
                <w:spacing w:val="-4"/>
                <w:sz w:val="18"/>
              </w:rPr>
              <w:t>Code</w:t>
            </w:r>
            <w:r w:rsidR="00A0238C" w:rsidRPr="000A6C93">
              <w:rPr>
                <w:sz w:val="18"/>
              </w:rPr>
              <w:t xml:space="preserve"> </w:t>
            </w:r>
            <w:r w:rsidRPr="000A6C93">
              <w:rPr>
                <w:spacing w:val="-2"/>
                <w:sz w:val="18"/>
              </w:rPr>
              <w:t>APE……</w:t>
            </w:r>
            <w:r w:rsidR="00A0238C" w:rsidRPr="000A6C93">
              <w:rPr>
                <w:spacing w:val="-2"/>
                <w:sz w:val="18"/>
              </w:rPr>
              <w:t>…………………………………</w:t>
            </w:r>
            <w:r w:rsidRPr="000A6C93">
              <w:rPr>
                <w:spacing w:val="-2"/>
                <w:sz w:val="18"/>
              </w:rPr>
              <w:t>……</w:t>
            </w:r>
          </w:p>
          <w:p w14:paraId="7BE6950E" w14:textId="77777777" w:rsidR="00A0238C" w:rsidRPr="000A6C93" w:rsidRDefault="00906C0B">
            <w:pPr>
              <w:pStyle w:val="TableParagraph"/>
              <w:spacing w:before="4" w:line="244" w:lineRule="auto"/>
              <w:ind w:left="78" w:right="1082"/>
              <w:rPr>
                <w:sz w:val="18"/>
              </w:rPr>
            </w:pPr>
            <w:r w:rsidRPr="000A6C93">
              <w:rPr>
                <w:sz w:val="18"/>
              </w:rPr>
              <w:t>N°</w:t>
            </w:r>
            <w:r w:rsidRPr="000A6C93">
              <w:rPr>
                <w:spacing w:val="-12"/>
                <w:sz w:val="18"/>
              </w:rPr>
              <w:t xml:space="preserve"> </w:t>
            </w:r>
            <w:r w:rsidRPr="000A6C93">
              <w:rPr>
                <w:sz w:val="18"/>
              </w:rPr>
              <w:t>TVA</w:t>
            </w:r>
            <w:r w:rsidRPr="000A6C93">
              <w:rPr>
                <w:spacing w:val="-11"/>
                <w:sz w:val="18"/>
              </w:rPr>
              <w:t xml:space="preserve"> </w:t>
            </w:r>
            <w:r w:rsidRPr="000A6C93">
              <w:rPr>
                <w:sz w:val="18"/>
              </w:rPr>
              <w:t>intracommunautaire</w:t>
            </w:r>
            <w:r w:rsidRPr="000A6C93">
              <w:rPr>
                <w:spacing w:val="-11"/>
                <w:sz w:val="18"/>
              </w:rPr>
              <w:t xml:space="preserve"> </w:t>
            </w:r>
            <w:r w:rsidRPr="000A6C93">
              <w:rPr>
                <w:sz w:val="18"/>
              </w:rPr>
              <w:t xml:space="preserve">: </w:t>
            </w:r>
          </w:p>
          <w:p w14:paraId="5CBA962D" w14:textId="14552829" w:rsidR="00A0238C" w:rsidRPr="000A6C93" w:rsidRDefault="00A0238C" w:rsidP="00A0238C">
            <w:pPr>
              <w:pStyle w:val="TableParagraph"/>
              <w:spacing w:before="4" w:line="244" w:lineRule="auto"/>
              <w:ind w:left="78"/>
              <w:rPr>
                <w:sz w:val="18"/>
              </w:rPr>
            </w:pPr>
            <w:r w:rsidRPr="000A6C93">
              <w:rPr>
                <w:sz w:val="18"/>
              </w:rPr>
              <w:t>………………………………………………………</w:t>
            </w:r>
          </w:p>
          <w:p w14:paraId="0B756F91" w14:textId="77777777" w:rsidR="00930ED1" w:rsidRPr="000A6C93" w:rsidRDefault="00906C0B" w:rsidP="00A0238C">
            <w:pPr>
              <w:pStyle w:val="TableParagraph"/>
              <w:spacing w:before="4" w:line="244" w:lineRule="auto"/>
              <w:ind w:left="78"/>
              <w:rPr>
                <w:sz w:val="18"/>
              </w:rPr>
            </w:pPr>
            <w:r w:rsidRPr="000A6C93">
              <w:rPr>
                <w:sz w:val="18"/>
              </w:rPr>
              <w:t>Adresse :</w:t>
            </w:r>
            <w:r w:rsidR="00A0238C" w:rsidRPr="000A6C93">
              <w:rPr>
                <w:sz w:val="18"/>
              </w:rPr>
              <w:t xml:space="preserve"> ………………………………………………………………………………………………………………………………………………………………………</w:t>
            </w:r>
          </w:p>
          <w:p w14:paraId="745C6BF3" w14:textId="304CC02E" w:rsidR="00A0238C" w:rsidRPr="000A6C93" w:rsidRDefault="00A0238C" w:rsidP="00A0238C">
            <w:pPr>
              <w:pStyle w:val="TableParagraph"/>
              <w:spacing w:before="4" w:line="244" w:lineRule="auto"/>
              <w:ind w:left="78"/>
              <w:rPr>
                <w:sz w:val="18"/>
              </w:rPr>
            </w:pPr>
          </w:p>
        </w:tc>
        <w:tc>
          <w:tcPr>
            <w:tcW w:w="1722" w:type="dxa"/>
          </w:tcPr>
          <w:p w14:paraId="18A62F2F" w14:textId="77777777" w:rsidR="00930ED1" w:rsidRPr="000A6C93" w:rsidRDefault="00930ED1">
            <w:pPr>
              <w:pStyle w:val="TableParagraph"/>
              <w:rPr>
                <w:sz w:val="18"/>
              </w:rPr>
            </w:pPr>
          </w:p>
        </w:tc>
        <w:tc>
          <w:tcPr>
            <w:tcW w:w="1723" w:type="dxa"/>
          </w:tcPr>
          <w:p w14:paraId="3A6CD2C0" w14:textId="77777777" w:rsidR="00930ED1" w:rsidRPr="000A6C93" w:rsidRDefault="00930ED1">
            <w:pPr>
              <w:pStyle w:val="TableParagraph"/>
              <w:rPr>
                <w:sz w:val="18"/>
              </w:rPr>
            </w:pPr>
          </w:p>
        </w:tc>
        <w:tc>
          <w:tcPr>
            <w:tcW w:w="1723" w:type="dxa"/>
          </w:tcPr>
          <w:p w14:paraId="7BDDDDD2" w14:textId="77777777" w:rsidR="00930ED1" w:rsidRPr="000A6C93" w:rsidRDefault="00930ED1">
            <w:pPr>
              <w:pStyle w:val="TableParagraph"/>
              <w:rPr>
                <w:sz w:val="18"/>
              </w:rPr>
            </w:pPr>
          </w:p>
        </w:tc>
        <w:tc>
          <w:tcPr>
            <w:tcW w:w="1724" w:type="dxa"/>
          </w:tcPr>
          <w:p w14:paraId="0993CBD6" w14:textId="77777777" w:rsidR="00930ED1" w:rsidRPr="000A6C93" w:rsidRDefault="00930ED1">
            <w:pPr>
              <w:pStyle w:val="TableParagraph"/>
              <w:rPr>
                <w:sz w:val="18"/>
              </w:rPr>
            </w:pPr>
          </w:p>
        </w:tc>
      </w:tr>
      <w:tr w:rsidR="000A6C93" w:rsidRPr="000A6C93" w14:paraId="454208D7" w14:textId="77777777" w:rsidTr="00707C64">
        <w:trPr>
          <w:trHeight w:val="1267"/>
          <w:jc w:val="center"/>
        </w:trPr>
        <w:tc>
          <w:tcPr>
            <w:tcW w:w="3890" w:type="dxa"/>
          </w:tcPr>
          <w:p w14:paraId="4F27E289" w14:textId="77777777" w:rsidR="00A0238C" w:rsidRPr="000A6C93" w:rsidRDefault="00A0238C" w:rsidP="00A0238C">
            <w:pPr>
              <w:pStyle w:val="TableParagraph"/>
              <w:spacing w:line="207" w:lineRule="exact"/>
              <w:ind w:left="78"/>
              <w:rPr>
                <w:sz w:val="18"/>
              </w:rPr>
            </w:pPr>
            <w:r w:rsidRPr="000A6C93">
              <w:rPr>
                <w:sz w:val="18"/>
              </w:rPr>
              <w:t>Dénomination</w:t>
            </w:r>
            <w:r w:rsidRPr="000A6C93">
              <w:rPr>
                <w:spacing w:val="-3"/>
                <w:sz w:val="18"/>
              </w:rPr>
              <w:t xml:space="preserve"> </w:t>
            </w:r>
            <w:r w:rsidRPr="000A6C93">
              <w:rPr>
                <w:sz w:val="18"/>
              </w:rPr>
              <w:t>sociale</w:t>
            </w:r>
            <w:r w:rsidRPr="000A6C93">
              <w:rPr>
                <w:spacing w:val="-3"/>
                <w:sz w:val="18"/>
              </w:rPr>
              <w:t xml:space="preserve"> </w:t>
            </w:r>
            <w:r w:rsidRPr="000A6C93">
              <w:rPr>
                <w:spacing w:val="-10"/>
                <w:sz w:val="18"/>
              </w:rPr>
              <w:t>: ………………………………</w:t>
            </w:r>
          </w:p>
          <w:p w14:paraId="482A90BD" w14:textId="77777777" w:rsidR="00A0238C" w:rsidRPr="000A6C93" w:rsidRDefault="00A0238C" w:rsidP="00A0238C">
            <w:pPr>
              <w:pStyle w:val="TableParagraph"/>
              <w:tabs>
                <w:tab w:val="left" w:leader="dot" w:pos="2790"/>
              </w:tabs>
              <w:spacing w:before="4"/>
              <w:ind w:left="78"/>
              <w:rPr>
                <w:sz w:val="18"/>
              </w:rPr>
            </w:pPr>
            <w:r w:rsidRPr="000A6C93">
              <w:rPr>
                <w:spacing w:val="-2"/>
                <w:sz w:val="18"/>
              </w:rPr>
              <w:t>Siret …………………………………………………</w:t>
            </w:r>
          </w:p>
          <w:p w14:paraId="23FF7CE0" w14:textId="77777777" w:rsidR="00A0238C" w:rsidRPr="000A6C93" w:rsidRDefault="00A0238C" w:rsidP="00A0238C">
            <w:pPr>
              <w:pStyle w:val="TableParagraph"/>
              <w:tabs>
                <w:tab w:val="left" w:leader="dot" w:pos="2790"/>
              </w:tabs>
              <w:spacing w:before="4"/>
              <w:ind w:left="78"/>
              <w:rPr>
                <w:sz w:val="18"/>
              </w:rPr>
            </w:pPr>
            <w:r w:rsidRPr="000A6C93">
              <w:rPr>
                <w:spacing w:val="-4"/>
                <w:sz w:val="18"/>
              </w:rPr>
              <w:t>Code</w:t>
            </w:r>
            <w:r w:rsidRPr="000A6C93">
              <w:rPr>
                <w:sz w:val="18"/>
              </w:rPr>
              <w:t xml:space="preserve"> </w:t>
            </w:r>
            <w:r w:rsidRPr="000A6C93">
              <w:rPr>
                <w:spacing w:val="-2"/>
                <w:sz w:val="18"/>
              </w:rPr>
              <w:t>APE……………………………………………</w:t>
            </w:r>
          </w:p>
          <w:p w14:paraId="1B666B87" w14:textId="77777777" w:rsidR="00A0238C" w:rsidRPr="000A6C93" w:rsidRDefault="00A0238C" w:rsidP="00A0238C">
            <w:pPr>
              <w:pStyle w:val="TableParagraph"/>
              <w:spacing w:before="4" w:line="244" w:lineRule="auto"/>
              <w:ind w:left="78" w:right="1082"/>
              <w:rPr>
                <w:sz w:val="18"/>
              </w:rPr>
            </w:pPr>
            <w:r w:rsidRPr="000A6C93">
              <w:rPr>
                <w:sz w:val="18"/>
              </w:rPr>
              <w:t>N°</w:t>
            </w:r>
            <w:r w:rsidRPr="000A6C93">
              <w:rPr>
                <w:spacing w:val="-12"/>
                <w:sz w:val="18"/>
              </w:rPr>
              <w:t xml:space="preserve"> </w:t>
            </w:r>
            <w:r w:rsidRPr="000A6C93">
              <w:rPr>
                <w:sz w:val="18"/>
              </w:rPr>
              <w:t>TVA</w:t>
            </w:r>
            <w:r w:rsidRPr="000A6C93">
              <w:rPr>
                <w:spacing w:val="-11"/>
                <w:sz w:val="18"/>
              </w:rPr>
              <w:t xml:space="preserve"> </w:t>
            </w:r>
            <w:r w:rsidRPr="000A6C93">
              <w:rPr>
                <w:sz w:val="18"/>
              </w:rPr>
              <w:t>intracommunautaire</w:t>
            </w:r>
            <w:r w:rsidRPr="000A6C93">
              <w:rPr>
                <w:spacing w:val="-11"/>
                <w:sz w:val="18"/>
              </w:rPr>
              <w:t xml:space="preserve"> </w:t>
            </w:r>
            <w:r w:rsidRPr="000A6C93">
              <w:rPr>
                <w:sz w:val="18"/>
              </w:rPr>
              <w:t xml:space="preserve">: </w:t>
            </w:r>
          </w:p>
          <w:p w14:paraId="4337DED4" w14:textId="77777777" w:rsidR="00A0238C" w:rsidRPr="000A6C93" w:rsidRDefault="00A0238C" w:rsidP="00A0238C">
            <w:pPr>
              <w:pStyle w:val="TableParagraph"/>
              <w:spacing w:before="4" w:line="244" w:lineRule="auto"/>
              <w:ind w:left="78"/>
              <w:rPr>
                <w:sz w:val="18"/>
              </w:rPr>
            </w:pPr>
            <w:r w:rsidRPr="000A6C93">
              <w:rPr>
                <w:sz w:val="18"/>
              </w:rPr>
              <w:t>………………………………………………………</w:t>
            </w:r>
          </w:p>
          <w:p w14:paraId="516C3B1D" w14:textId="77777777" w:rsidR="00A0238C" w:rsidRPr="000A6C93" w:rsidRDefault="00A0238C" w:rsidP="00A0238C">
            <w:pPr>
              <w:pStyle w:val="TableParagraph"/>
              <w:spacing w:before="4" w:line="244" w:lineRule="auto"/>
              <w:ind w:left="78"/>
              <w:rPr>
                <w:sz w:val="18"/>
              </w:rPr>
            </w:pPr>
            <w:r w:rsidRPr="000A6C93">
              <w:rPr>
                <w:sz w:val="18"/>
              </w:rPr>
              <w:t>Adresse : ………………………………………………………………………………………………………………………………………………………………………</w:t>
            </w:r>
          </w:p>
          <w:p w14:paraId="4CA3871C" w14:textId="43E1F95B" w:rsidR="00930ED1" w:rsidRPr="000A6C93" w:rsidRDefault="00930ED1">
            <w:pPr>
              <w:pStyle w:val="TableParagraph"/>
              <w:spacing w:before="5" w:line="244" w:lineRule="auto"/>
              <w:ind w:left="78" w:right="1082"/>
              <w:rPr>
                <w:sz w:val="18"/>
              </w:rPr>
            </w:pPr>
          </w:p>
        </w:tc>
        <w:tc>
          <w:tcPr>
            <w:tcW w:w="1722" w:type="dxa"/>
          </w:tcPr>
          <w:p w14:paraId="388325C6" w14:textId="77777777" w:rsidR="00930ED1" w:rsidRPr="000A6C93" w:rsidRDefault="00930ED1">
            <w:pPr>
              <w:pStyle w:val="TableParagraph"/>
              <w:rPr>
                <w:sz w:val="18"/>
              </w:rPr>
            </w:pPr>
          </w:p>
        </w:tc>
        <w:tc>
          <w:tcPr>
            <w:tcW w:w="1723" w:type="dxa"/>
          </w:tcPr>
          <w:p w14:paraId="1A4CE64A" w14:textId="77777777" w:rsidR="00930ED1" w:rsidRPr="000A6C93" w:rsidRDefault="00930ED1">
            <w:pPr>
              <w:pStyle w:val="TableParagraph"/>
              <w:rPr>
                <w:sz w:val="18"/>
              </w:rPr>
            </w:pPr>
          </w:p>
        </w:tc>
        <w:tc>
          <w:tcPr>
            <w:tcW w:w="1723" w:type="dxa"/>
          </w:tcPr>
          <w:p w14:paraId="132B51B1" w14:textId="77777777" w:rsidR="00930ED1" w:rsidRPr="000A6C93" w:rsidRDefault="00930ED1">
            <w:pPr>
              <w:pStyle w:val="TableParagraph"/>
              <w:rPr>
                <w:sz w:val="18"/>
              </w:rPr>
            </w:pPr>
          </w:p>
        </w:tc>
        <w:tc>
          <w:tcPr>
            <w:tcW w:w="1724" w:type="dxa"/>
          </w:tcPr>
          <w:p w14:paraId="7FE9BE9A" w14:textId="77777777" w:rsidR="00930ED1" w:rsidRPr="000A6C93" w:rsidRDefault="00930ED1">
            <w:pPr>
              <w:pStyle w:val="TableParagraph"/>
              <w:rPr>
                <w:sz w:val="18"/>
              </w:rPr>
            </w:pPr>
          </w:p>
        </w:tc>
      </w:tr>
      <w:tr w:rsidR="000A6C93" w:rsidRPr="000A6C93" w14:paraId="15BB0749" w14:textId="77777777" w:rsidTr="00707C64">
        <w:trPr>
          <w:trHeight w:val="1266"/>
          <w:jc w:val="center"/>
        </w:trPr>
        <w:tc>
          <w:tcPr>
            <w:tcW w:w="3890" w:type="dxa"/>
          </w:tcPr>
          <w:p w14:paraId="594F8609" w14:textId="77777777" w:rsidR="00A0238C" w:rsidRPr="000A6C93" w:rsidRDefault="00A0238C" w:rsidP="00A0238C">
            <w:pPr>
              <w:pStyle w:val="TableParagraph"/>
              <w:spacing w:line="207" w:lineRule="exact"/>
              <w:ind w:left="78"/>
              <w:rPr>
                <w:sz w:val="18"/>
              </w:rPr>
            </w:pPr>
            <w:r w:rsidRPr="000A6C93">
              <w:rPr>
                <w:sz w:val="18"/>
              </w:rPr>
              <w:t>Dénomination</w:t>
            </w:r>
            <w:r w:rsidRPr="000A6C93">
              <w:rPr>
                <w:spacing w:val="-3"/>
                <w:sz w:val="18"/>
              </w:rPr>
              <w:t xml:space="preserve"> </w:t>
            </w:r>
            <w:r w:rsidRPr="000A6C93">
              <w:rPr>
                <w:sz w:val="18"/>
              </w:rPr>
              <w:t>sociale</w:t>
            </w:r>
            <w:r w:rsidRPr="000A6C93">
              <w:rPr>
                <w:spacing w:val="-3"/>
                <w:sz w:val="18"/>
              </w:rPr>
              <w:t xml:space="preserve"> </w:t>
            </w:r>
            <w:r w:rsidRPr="000A6C93">
              <w:rPr>
                <w:spacing w:val="-10"/>
                <w:sz w:val="18"/>
              </w:rPr>
              <w:t>: ………………………………</w:t>
            </w:r>
          </w:p>
          <w:p w14:paraId="5AD5F184" w14:textId="77777777" w:rsidR="00A0238C" w:rsidRPr="000A6C93" w:rsidRDefault="00A0238C" w:rsidP="00A0238C">
            <w:pPr>
              <w:pStyle w:val="TableParagraph"/>
              <w:tabs>
                <w:tab w:val="left" w:leader="dot" w:pos="2790"/>
              </w:tabs>
              <w:spacing w:before="4"/>
              <w:ind w:left="78"/>
              <w:rPr>
                <w:sz w:val="18"/>
              </w:rPr>
            </w:pPr>
            <w:r w:rsidRPr="000A6C93">
              <w:rPr>
                <w:spacing w:val="-2"/>
                <w:sz w:val="18"/>
              </w:rPr>
              <w:t>Siret …………………………………………………</w:t>
            </w:r>
          </w:p>
          <w:p w14:paraId="5C9F4485" w14:textId="77777777" w:rsidR="00A0238C" w:rsidRPr="000A6C93" w:rsidRDefault="00A0238C" w:rsidP="00A0238C">
            <w:pPr>
              <w:pStyle w:val="TableParagraph"/>
              <w:tabs>
                <w:tab w:val="left" w:leader="dot" w:pos="2790"/>
              </w:tabs>
              <w:spacing w:before="4"/>
              <w:ind w:left="78"/>
              <w:rPr>
                <w:sz w:val="18"/>
              </w:rPr>
            </w:pPr>
            <w:r w:rsidRPr="000A6C93">
              <w:rPr>
                <w:spacing w:val="-4"/>
                <w:sz w:val="18"/>
              </w:rPr>
              <w:t>Code</w:t>
            </w:r>
            <w:r w:rsidRPr="000A6C93">
              <w:rPr>
                <w:sz w:val="18"/>
              </w:rPr>
              <w:t xml:space="preserve"> </w:t>
            </w:r>
            <w:r w:rsidRPr="000A6C93">
              <w:rPr>
                <w:spacing w:val="-2"/>
                <w:sz w:val="18"/>
              </w:rPr>
              <w:t>APE……………………………………………</w:t>
            </w:r>
          </w:p>
          <w:p w14:paraId="65148DE9" w14:textId="77777777" w:rsidR="00A0238C" w:rsidRPr="000A6C93" w:rsidRDefault="00A0238C" w:rsidP="00A0238C">
            <w:pPr>
              <w:pStyle w:val="TableParagraph"/>
              <w:spacing w:before="4" w:line="244" w:lineRule="auto"/>
              <w:ind w:left="78" w:right="1082"/>
              <w:rPr>
                <w:sz w:val="18"/>
              </w:rPr>
            </w:pPr>
            <w:r w:rsidRPr="000A6C93">
              <w:rPr>
                <w:sz w:val="18"/>
              </w:rPr>
              <w:t>N°</w:t>
            </w:r>
            <w:r w:rsidRPr="000A6C93">
              <w:rPr>
                <w:spacing w:val="-12"/>
                <w:sz w:val="18"/>
              </w:rPr>
              <w:t xml:space="preserve"> </w:t>
            </w:r>
            <w:r w:rsidRPr="000A6C93">
              <w:rPr>
                <w:sz w:val="18"/>
              </w:rPr>
              <w:t>TVA</w:t>
            </w:r>
            <w:r w:rsidRPr="000A6C93">
              <w:rPr>
                <w:spacing w:val="-11"/>
                <w:sz w:val="18"/>
              </w:rPr>
              <w:t xml:space="preserve"> </w:t>
            </w:r>
            <w:r w:rsidRPr="000A6C93">
              <w:rPr>
                <w:sz w:val="18"/>
              </w:rPr>
              <w:t>intracommunautaire</w:t>
            </w:r>
            <w:r w:rsidRPr="000A6C93">
              <w:rPr>
                <w:spacing w:val="-11"/>
                <w:sz w:val="18"/>
              </w:rPr>
              <w:t xml:space="preserve"> </w:t>
            </w:r>
            <w:r w:rsidRPr="000A6C93">
              <w:rPr>
                <w:sz w:val="18"/>
              </w:rPr>
              <w:t xml:space="preserve">: </w:t>
            </w:r>
          </w:p>
          <w:p w14:paraId="60951D8D" w14:textId="77777777" w:rsidR="00A0238C" w:rsidRPr="000A6C93" w:rsidRDefault="00A0238C" w:rsidP="00A0238C">
            <w:pPr>
              <w:pStyle w:val="TableParagraph"/>
              <w:spacing w:before="4" w:line="244" w:lineRule="auto"/>
              <w:ind w:left="78"/>
              <w:rPr>
                <w:sz w:val="18"/>
              </w:rPr>
            </w:pPr>
            <w:r w:rsidRPr="000A6C93">
              <w:rPr>
                <w:sz w:val="18"/>
              </w:rPr>
              <w:t>………………………………………………………</w:t>
            </w:r>
          </w:p>
          <w:p w14:paraId="539B985E" w14:textId="77777777" w:rsidR="00A0238C" w:rsidRPr="000A6C93" w:rsidRDefault="00A0238C" w:rsidP="00A0238C">
            <w:pPr>
              <w:pStyle w:val="TableParagraph"/>
              <w:spacing w:before="4" w:line="244" w:lineRule="auto"/>
              <w:ind w:left="78"/>
              <w:rPr>
                <w:sz w:val="18"/>
              </w:rPr>
            </w:pPr>
            <w:r w:rsidRPr="000A6C93">
              <w:rPr>
                <w:sz w:val="18"/>
              </w:rPr>
              <w:t>Adresse : ………………………………………………………………………………………………………………………………………………………………………</w:t>
            </w:r>
          </w:p>
          <w:p w14:paraId="306E9B7C" w14:textId="4024A80B" w:rsidR="00930ED1" w:rsidRPr="000A6C93" w:rsidRDefault="00930ED1">
            <w:pPr>
              <w:pStyle w:val="TableParagraph"/>
              <w:spacing w:before="4" w:line="244" w:lineRule="auto"/>
              <w:ind w:left="78" w:right="1082"/>
              <w:rPr>
                <w:sz w:val="18"/>
              </w:rPr>
            </w:pPr>
          </w:p>
        </w:tc>
        <w:tc>
          <w:tcPr>
            <w:tcW w:w="1722" w:type="dxa"/>
          </w:tcPr>
          <w:p w14:paraId="1E4FB2CD" w14:textId="77777777" w:rsidR="00930ED1" w:rsidRPr="000A6C93" w:rsidRDefault="00930ED1">
            <w:pPr>
              <w:pStyle w:val="TableParagraph"/>
              <w:rPr>
                <w:sz w:val="18"/>
              </w:rPr>
            </w:pPr>
          </w:p>
        </w:tc>
        <w:tc>
          <w:tcPr>
            <w:tcW w:w="1723" w:type="dxa"/>
          </w:tcPr>
          <w:p w14:paraId="728B1246" w14:textId="77777777" w:rsidR="00930ED1" w:rsidRPr="000A6C93" w:rsidRDefault="00930ED1">
            <w:pPr>
              <w:pStyle w:val="TableParagraph"/>
              <w:rPr>
                <w:sz w:val="18"/>
              </w:rPr>
            </w:pPr>
          </w:p>
        </w:tc>
        <w:tc>
          <w:tcPr>
            <w:tcW w:w="1723" w:type="dxa"/>
          </w:tcPr>
          <w:p w14:paraId="5C490349" w14:textId="77777777" w:rsidR="00930ED1" w:rsidRPr="000A6C93" w:rsidRDefault="00930ED1">
            <w:pPr>
              <w:pStyle w:val="TableParagraph"/>
              <w:rPr>
                <w:sz w:val="18"/>
              </w:rPr>
            </w:pPr>
          </w:p>
        </w:tc>
        <w:tc>
          <w:tcPr>
            <w:tcW w:w="1724" w:type="dxa"/>
          </w:tcPr>
          <w:p w14:paraId="780FEB19" w14:textId="77777777" w:rsidR="00930ED1" w:rsidRPr="000A6C93" w:rsidRDefault="00930ED1">
            <w:pPr>
              <w:pStyle w:val="TableParagraph"/>
              <w:rPr>
                <w:sz w:val="18"/>
              </w:rPr>
            </w:pPr>
          </w:p>
        </w:tc>
      </w:tr>
      <w:tr w:rsidR="000A6C93" w:rsidRPr="000A6C93" w14:paraId="2C109093" w14:textId="77777777" w:rsidTr="00707C64">
        <w:trPr>
          <w:trHeight w:val="1266"/>
          <w:jc w:val="center"/>
        </w:trPr>
        <w:tc>
          <w:tcPr>
            <w:tcW w:w="3890" w:type="dxa"/>
          </w:tcPr>
          <w:p w14:paraId="5FE925CE" w14:textId="77777777" w:rsidR="00A0238C" w:rsidRPr="000A6C93" w:rsidRDefault="00A0238C" w:rsidP="00A0238C">
            <w:pPr>
              <w:pStyle w:val="TableParagraph"/>
              <w:spacing w:line="207" w:lineRule="exact"/>
              <w:ind w:left="78"/>
              <w:rPr>
                <w:sz w:val="18"/>
              </w:rPr>
            </w:pPr>
            <w:r w:rsidRPr="000A6C93">
              <w:rPr>
                <w:sz w:val="18"/>
              </w:rPr>
              <w:t>Dénomination</w:t>
            </w:r>
            <w:r w:rsidRPr="000A6C93">
              <w:rPr>
                <w:spacing w:val="-3"/>
                <w:sz w:val="18"/>
              </w:rPr>
              <w:t xml:space="preserve"> </w:t>
            </w:r>
            <w:r w:rsidRPr="000A6C93">
              <w:rPr>
                <w:sz w:val="18"/>
              </w:rPr>
              <w:t>sociale</w:t>
            </w:r>
            <w:r w:rsidRPr="000A6C93">
              <w:rPr>
                <w:spacing w:val="-3"/>
                <w:sz w:val="18"/>
              </w:rPr>
              <w:t xml:space="preserve"> </w:t>
            </w:r>
            <w:r w:rsidRPr="000A6C93">
              <w:rPr>
                <w:spacing w:val="-10"/>
                <w:sz w:val="18"/>
              </w:rPr>
              <w:t>: ………………………………</w:t>
            </w:r>
          </w:p>
          <w:p w14:paraId="0E5C36DE" w14:textId="77777777" w:rsidR="00A0238C" w:rsidRPr="000A6C93" w:rsidRDefault="00A0238C" w:rsidP="00A0238C">
            <w:pPr>
              <w:pStyle w:val="TableParagraph"/>
              <w:tabs>
                <w:tab w:val="left" w:leader="dot" w:pos="2790"/>
              </w:tabs>
              <w:spacing w:before="4"/>
              <w:ind w:left="78"/>
              <w:rPr>
                <w:sz w:val="18"/>
              </w:rPr>
            </w:pPr>
            <w:r w:rsidRPr="000A6C93">
              <w:rPr>
                <w:spacing w:val="-2"/>
                <w:sz w:val="18"/>
              </w:rPr>
              <w:t>Siret …………………………………………………</w:t>
            </w:r>
          </w:p>
          <w:p w14:paraId="02B18CC3" w14:textId="77777777" w:rsidR="00A0238C" w:rsidRPr="000A6C93" w:rsidRDefault="00A0238C" w:rsidP="00A0238C">
            <w:pPr>
              <w:pStyle w:val="TableParagraph"/>
              <w:tabs>
                <w:tab w:val="left" w:leader="dot" w:pos="2790"/>
              </w:tabs>
              <w:spacing w:before="4"/>
              <w:ind w:left="78"/>
              <w:rPr>
                <w:sz w:val="18"/>
              </w:rPr>
            </w:pPr>
            <w:r w:rsidRPr="000A6C93">
              <w:rPr>
                <w:spacing w:val="-4"/>
                <w:sz w:val="18"/>
              </w:rPr>
              <w:t>Code</w:t>
            </w:r>
            <w:r w:rsidRPr="000A6C93">
              <w:rPr>
                <w:sz w:val="18"/>
              </w:rPr>
              <w:t xml:space="preserve"> </w:t>
            </w:r>
            <w:r w:rsidRPr="000A6C93">
              <w:rPr>
                <w:spacing w:val="-2"/>
                <w:sz w:val="18"/>
              </w:rPr>
              <w:t>APE……………………………………………</w:t>
            </w:r>
          </w:p>
          <w:p w14:paraId="7071CB76" w14:textId="77777777" w:rsidR="00A0238C" w:rsidRPr="000A6C93" w:rsidRDefault="00A0238C" w:rsidP="00A0238C">
            <w:pPr>
              <w:pStyle w:val="TableParagraph"/>
              <w:spacing w:before="4" w:line="244" w:lineRule="auto"/>
              <w:ind w:left="78" w:right="1082"/>
              <w:rPr>
                <w:sz w:val="18"/>
              </w:rPr>
            </w:pPr>
            <w:r w:rsidRPr="000A6C93">
              <w:rPr>
                <w:sz w:val="18"/>
              </w:rPr>
              <w:t>N°</w:t>
            </w:r>
            <w:r w:rsidRPr="000A6C93">
              <w:rPr>
                <w:spacing w:val="-12"/>
                <w:sz w:val="18"/>
              </w:rPr>
              <w:t xml:space="preserve"> </w:t>
            </w:r>
            <w:r w:rsidRPr="000A6C93">
              <w:rPr>
                <w:sz w:val="18"/>
              </w:rPr>
              <w:t>TVA</w:t>
            </w:r>
            <w:r w:rsidRPr="000A6C93">
              <w:rPr>
                <w:spacing w:val="-11"/>
                <w:sz w:val="18"/>
              </w:rPr>
              <w:t xml:space="preserve"> </w:t>
            </w:r>
            <w:r w:rsidRPr="000A6C93">
              <w:rPr>
                <w:sz w:val="18"/>
              </w:rPr>
              <w:t>intracommunautaire</w:t>
            </w:r>
            <w:r w:rsidRPr="000A6C93">
              <w:rPr>
                <w:spacing w:val="-11"/>
                <w:sz w:val="18"/>
              </w:rPr>
              <w:t xml:space="preserve"> </w:t>
            </w:r>
            <w:r w:rsidRPr="000A6C93">
              <w:rPr>
                <w:sz w:val="18"/>
              </w:rPr>
              <w:t xml:space="preserve">: </w:t>
            </w:r>
          </w:p>
          <w:p w14:paraId="589757AB" w14:textId="77777777" w:rsidR="00A0238C" w:rsidRPr="000A6C93" w:rsidRDefault="00A0238C" w:rsidP="00A0238C">
            <w:pPr>
              <w:pStyle w:val="TableParagraph"/>
              <w:spacing w:before="4" w:line="244" w:lineRule="auto"/>
              <w:ind w:left="78"/>
              <w:rPr>
                <w:sz w:val="18"/>
              </w:rPr>
            </w:pPr>
            <w:r w:rsidRPr="000A6C93">
              <w:rPr>
                <w:sz w:val="18"/>
              </w:rPr>
              <w:t>………………………………………………………</w:t>
            </w:r>
          </w:p>
          <w:p w14:paraId="410B17F5" w14:textId="77777777" w:rsidR="00A0238C" w:rsidRPr="000A6C93" w:rsidRDefault="00A0238C" w:rsidP="00A0238C">
            <w:pPr>
              <w:pStyle w:val="TableParagraph"/>
              <w:spacing w:before="4" w:line="244" w:lineRule="auto"/>
              <w:ind w:left="78"/>
              <w:rPr>
                <w:sz w:val="18"/>
              </w:rPr>
            </w:pPr>
            <w:r w:rsidRPr="000A6C93">
              <w:rPr>
                <w:sz w:val="18"/>
              </w:rPr>
              <w:t>Adresse : ………………………………………………………………………………………………………………………………………………………………………</w:t>
            </w:r>
          </w:p>
          <w:p w14:paraId="7A052103" w14:textId="13312871" w:rsidR="00930ED1" w:rsidRPr="000A6C93" w:rsidRDefault="00930ED1">
            <w:pPr>
              <w:pStyle w:val="TableParagraph"/>
              <w:spacing w:before="4" w:line="244" w:lineRule="auto"/>
              <w:ind w:left="78" w:right="1082"/>
              <w:rPr>
                <w:sz w:val="18"/>
              </w:rPr>
            </w:pPr>
          </w:p>
        </w:tc>
        <w:tc>
          <w:tcPr>
            <w:tcW w:w="1722" w:type="dxa"/>
          </w:tcPr>
          <w:p w14:paraId="31D05E50" w14:textId="77777777" w:rsidR="00930ED1" w:rsidRPr="000A6C93" w:rsidRDefault="00930ED1">
            <w:pPr>
              <w:pStyle w:val="TableParagraph"/>
              <w:rPr>
                <w:sz w:val="18"/>
              </w:rPr>
            </w:pPr>
          </w:p>
        </w:tc>
        <w:tc>
          <w:tcPr>
            <w:tcW w:w="1723" w:type="dxa"/>
          </w:tcPr>
          <w:p w14:paraId="21BEDE09" w14:textId="77777777" w:rsidR="00930ED1" w:rsidRPr="000A6C93" w:rsidRDefault="00930ED1">
            <w:pPr>
              <w:pStyle w:val="TableParagraph"/>
              <w:rPr>
                <w:sz w:val="18"/>
              </w:rPr>
            </w:pPr>
          </w:p>
        </w:tc>
        <w:tc>
          <w:tcPr>
            <w:tcW w:w="1723" w:type="dxa"/>
          </w:tcPr>
          <w:p w14:paraId="3258B0E0" w14:textId="77777777" w:rsidR="00930ED1" w:rsidRPr="000A6C93" w:rsidRDefault="00930ED1">
            <w:pPr>
              <w:pStyle w:val="TableParagraph"/>
              <w:rPr>
                <w:sz w:val="18"/>
              </w:rPr>
            </w:pPr>
          </w:p>
        </w:tc>
        <w:tc>
          <w:tcPr>
            <w:tcW w:w="1724" w:type="dxa"/>
          </w:tcPr>
          <w:p w14:paraId="0F863E4C" w14:textId="77777777" w:rsidR="00930ED1" w:rsidRPr="000A6C93" w:rsidRDefault="00930ED1">
            <w:pPr>
              <w:pStyle w:val="TableParagraph"/>
              <w:rPr>
                <w:sz w:val="18"/>
              </w:rPr>
            </w:pPr>
          </w:p>
        </w:tc>
      </w:tr>
      <w:tr w:rsidR="000A6C93" w:rsidRPr="000A6C93" w14:paraId="7E1C88CD" w14:textId="77777777" w:rsidTr="00707C64">
        <w:trPr>
          <w:trHeight w:val="1266"/>
          <w:jc w:val="center"/>
        </w:trPr>
        <w:tc>
          <w:tcPr>
            <w:tcW w:w="3890" w:type="dxa"/>
          </w:tcPr>
          <w:p w14:paraId="428C2BA6" w14:textId="77777777" w:rsidR="00A0238C" w:rsidRPr="000A6C93" w:rsidRDefault="00A0238C" w:rsidP="00A0238C">
            <w:pPr>
              <w:pStyle w:val="TableParagraph"/>
              <w:spacing w:line="207" w:lineRule="exact"/>
              <w:ind w:left="78"/>
              <w:rPr>
                <w:sz w:val="18"/>
              </w:rPr>
            </w:pPr>
            <w:r w:rsidRPr="000A6C93">
              <w:rPr>
                <w:sz w:val="18"/>
              </w:rPr>
              <w:t>Dénomination</w:t>
            </w:r>
            <w:r w:rsidRPr="000A6C93">
              <w:rPr>
                <w:spacing w:val="-3"/>
                <w:sz w:val="18"/>
              </w:rPr>
              <w:t xml:space="preserve"> </w:t>
            </w:r>
            <w:r w:rsidRPr="000A6C93">
              <w:rPr>
                <w:sz w:val="18"/>
              </w:rPr>
              <w:t>sociale</w:t>
            </w:r>
            <w:r w:rsidRPr="000A6C93">
              <w:rPr>
                <w:spacing w:val="-3"/>
                <w:sz w:val="18"/>
              </w:rPr>
              <w:t xml:space="preserve"> </w:t>
            </w:r>
            <w:r w:rsidRPr="000A6C93">
              <w:rPr>
                <w:spacing w:val="-10"/>
                <w:sz w:val="18"/>
              </w:rPr>
              <w:t>: ………………………………</w:t>
            </w:r>
          </w:p>
          <w:p w14:paraId="16735C85" w14:textId="77777777" w:rsidR="00A0238C" w:rsidRPr="000A6C93" w:rsidRDefault="00A0238C" w:rsidP="00A0238C">
            <w:pPr>
              <w:pStyle w:val="TableParagraph"/>
              <w:tabs>
                <w:tab w:val="left" w:leader="dot" w:pos="2790"/>
              </w:tabs>
              <w:spacing w:before="4"/>
              <w:ind w:left="78"/>
              <w:rPr>
                <w:sz w:val="18"/>
              </w:rPr>
            </w:pPr>
            <w:r w:rsidRPr="000A6C93">
              <w:rPr>
                <w:spacing w:val="-2"/>
                <w:sz w:val="18"/>
              </w:rPr>
              <w:t>Siret …………………………………………………</w:t>
            </w:r>
          </w:p>
          <w:p w14:paraId="62B10C4B" w14:textId="77777777" w:rsidR="00A0238C" w:rsidRPr="000A6C93" w:rsidRDefault="00A0238C" w:rsidP="00A0238C">
            <w:pPr>
              <w:pStyle w:val="TableParagraph"/>
              <w:tabs>
                <w:tab w:val="left" w:leader="dot" w:pos="2790"/>
              </w:tabs>
              <w:spacing w:before="4"/>
              <w:ind w:left="78"/>
              <w:rPr>
                <w:sz w:val="18"/>
              </w:rPr>
            </w:pPr>
            <w:r w:rsidRPr="000A6C93">
              <w:rPr>
                <w:spacing w:val="-4"/>
                <w:sz w:val="18"/>
              </w:rPr>
              <w:t>Code</w:t>
            </w:r>
            <w:r w:rsidRPr="000A6C93">
              <w:rPr>
                <w:sz w:val="18"/>
              </w:rPr>
              <w:t xml:space="preserve"> </w:t>
            </w:r>
            <w:r w:rsidRPr="000A6C93">
              <w:rPr>
                <w:spacing w:val="-2"/>
                <w:sz w:val="18"/>
              </w:rPr>
              <w:t>APE……………………………………………</w:t>
            </w:r>
          </w:p>
          <w:p w14:paraId="3D317901" w14:textId="77777777" w:rsidR="00A0238C" w:rsidRPr="000A6C93" w:rsidRDefault="00A0238C" w:rsidP="00A0238C">
            <w:pPr>
              <w:pStyle w:val="TableParagraph"/>
              <w:spacing w:before="4" w:line="244" w:lineRule="auto"/>
              <w:ind w:left="78" w:right="1082"/>
              <w:rPr>
                <w:sz w:val="18"/>
              </w:rPr>
            </w:pPr>
            <w:r w:rsidRPr="000A6C93">
              <w:rPr>
                <w:sz w:val="18"/>
              </w:rPr>
              <w:t>N°</w:t>
            </w:r>
            <w:r w:rsidRPr="000A6C93">
              <w:rPr>
                <w:spacing w:val="-12"/>
                <w:sz w:val="18"/>
              </w:rPr>
              <w:t xml:space="preserve"> </w:t>
            </w:r>
            <w:r w:rsidRPr="000A6C93">
              <w:rPr>
                <w:sz w:val="18"/>
              </w:rPr>
              <w:t>TVA</w:t>
            </w:r>
            <w:r w:rsidRPr="000A6C93">
              <w:rPr>
                <w:spacing w:val="-11"/>
                <w:sz w:val="18"/>
              </w:rPr>
              <w:t xml:space="preserve"> </w:t>
            </w:r>
            <w:r w:rsidRPr="000A6C93">
              <w:rPr>
                <w:sz w:val="18"/>
              </w:rPr>
              <w:t>intracommunautaire</w:t>
            </w:r>
            <w:r w:rsidRPr="000A6C93">
              <w:rPr>
                <w:spacing w:val="-11"/>
                <w:sz w:val="18"/>
              </w:rPr>
              <w:t xml:space="preserve"> </w:t>
            </w:r>
            <w:r w:rsidRPr="000A6C93">
              <w:rPr>
                <w:sz w:val="18"/>
              </w:rPr>
              <w:t xml:space="preserve">: </w:t>
            </w:r>
          </w:p>
          <w:p w14:paraId="2DFBFA73" w14:textId="77777777" w:rsidR="00A0238C" w:rsidRPr="000A6C93" w:rsidRDefault="00A0238C" w:rsidP="00A0238C">
            <w:pPr>
              <w:pStyle w:val="TableParagraph"/>
              <w:spacing w:before="4" w:line="244" w:lineRule="auto"/>
              <w:ind w:left="78"/>
              <w:rPr>
                <w:sz w:val="18"/>
              </w:rPr>
            </w:pPr>
            <w:r w:rsidRPr="000A6C93">
              <w:rPr>
                <w:sz w:val="18"/>
              </w:rPr>
              <w:t>………………………………………………………</w:t>
            </w:r>
          </w:p>
          <w:p w14:paraId="36C3D483" w14:textId="77777777" w:rsidR="00A0238C" w:rsidRPr="000A6C93" w:rsidRDefault="00A0238C" w:rsidP="00A0238C">
            <w:pPr>
              <w:pStyle w:val="TableParagraph"/>
              <w:spacing w:before="4" w:line="244" w:lineRule="auto"/>
              <w:ind w:left="78"/>
              <w:rPr>
                <w:sz w:val="18"/>
              </w:rPr>
            </w:pPr>
            <w:r w:rsidRPr="000A6C93">
              <w:rPr>
                <w:sz w:val="18"/>
              </w:rPr>
              <w:t>Adresse : ………………………………………………………………………………………………………………………………………………………………………</w:t>
            </w:r>
          </w:p>
          <w:p w14:paraId="33EBE90A" w14:textId="61A2EDDD" w:rsidR="00930ED1" w:rsidRPr="000A6C93" w:rsidRDefault="00930ED1">
            <w:pPr>
              <w:pStyle w:val="TableParagraph"/>
              <w:spacing w:before="4" w:line="244" w:lineRule="auto"/>
              <w:ind w:left="78" w:right="1082"/>
              <w:rPr>
                <w:sz w:val="18"/>
              </w:rPr>
            </w:pPr>
          </w:p>
        </w:tc>
        <w:tc>
          <w:tcPr>
            <w:tcW w:w="1722" w:type="dxa"/>
          </w:tcPr>
          <w:p w14:paraId="7C57E4FE" w14:textId="77777777" w:rsidR="00930ED1" w:rsidRPr="000A6C93" w:rsidRDefault="00930ED1">
            <w:pPr>
              <w:pStyle w:val="TableParagraph"/>
              <w:rPr>
                <w:sz w:val="18"/>
              </w:rPr>
            </w:pPr>
          </w:p>
        </w:tc>
        <w:tc>
          <w:tcPr>
            <w:tcW w:w="1723" w:type="dxa"/>
          </w:tcPr>
          <w:p w14:paraId="52F8E599" w14:textId="77777777" w:rsidR="00930ED1" w:rsidRPr="000A6C93" w:rsidRDefault="00930ED1">
            <w:pPr>
              <w:pStyle w:val="TableParagraph"/>
              <w:rPr>
                <w:sz w:val="18"/>
              </w:rPr>
            </w:pPr>
          </w:p>
        </w:tc>
        <w:tc>
          <w:tcPr>
            <w:tcW w:w="1723" w:type="dxa"/>
          </w:tcPr>
          <w:p w14:paraId="318D0C34" w14:textId="77777777" w:rsidR="00930ED1" w:rsidRPr="000A6C93" w:rsidRDefault="00930ED1">
            <w:pPr>
              <w:pStyle w:val="TableParagraph"/>
              <w:rPr>
                <w:sz w:val="18"/>
              </w:rPr>
            </w:pPr>
          </w:p>
        </w:tc>
        <w:tc>
          <w:tcPr>
            <w:tcW w:w="1724" w:type="dxa"/>
          </w:tcPr>
          <w:p w14:paraId="0B19F6C5" w14:textId="77777777" w:rsidR="00930ED1" w:rsidRPr="000A6C93" w:rsidRDefault="00930ED1">
            <w:pPr>
              <w:pStyle w:val="TableParagraph"/>
              <w:rPr>
                <w:sz w:val="18"/>
              </w:rPr>
            </w:pPr>
          </w:p>
        </w:tc>
      </w:tr>
      <w:tr w:rsidR="000A6C93" w:rsidRPr="000A6C93" w14:paraId="17C29EEC" w14:textId="77777777" w:rsidTr="00707C64">
        <w:trPr>
          <w:trHeight w:val="632"/>
          <w:jc w:val="center"/>
        </w:trPr>
        <w:tc>
          <w:tcPr>
            <w:tcW w:w="3890" w:type="dxa"/>
            <w:tcBorders>
              <w:left w:val="nil"/>
              <w:bottom w:val="nil"/>
            </w:tcBorders>
          </w:tcPr>
          <w:p w14:paraId="27B92B3E" w14:textId="77777777" w:rsidR="00930ED1" w:rsidRPr="000A6C93" w:rsidRDefault="00930ED1">
            <w:pPr>
              <w:pStyle w:val="TableParagraph"/>
              <w:rPr>
                <w:sz w:val="18"/>
              </w:rPr>
            </w:pPr>
          </w:p>
        </w:tc>
        <w:tc>
          <w:tcPr>
            <w:tcW w:w="1722" w:type="dxa"/>
            <w:shd w:val="clear" w:color="auto" w:fill="EBEBEB"/>
          </w:tcPr>
          <w:p w14:paraId="05BCAC4A" w14:textId="77777777" w:rsidR="00930ED1" w:rsidRPr="000A6C93" w:rsidRDefault="00930ED1">
            <w:pPr>
              <w:pStyle w:val="TableParagraph"/>
              <w:spacing w:before="3"/>
              <w:rPr>
                <w:sz w:val="18"/>
              </w:rPr>
            </w:pPr>
          </w:p>
          <w:p w14:paraId="322A404A" w14:textId="77777777" w:rsidR="00930ED1" w:rsidRPr="000A6C93" w:rsidRDefault="00906C0B">
            <w:pPr>
              <w:pStyle w:val="TableParagraph"/>
              <w:spacing w:before="1"/>
              <w:ind w:left="367" w:right="353"/>
              <w:jc w:val="center"/>
              <w:rPr>
                <w:i/>
                <w:sz w:val="18"/>
              </w:rPr>
            </w:pPr>
            <w:r w:rsidRPr="000A6C93">
              <w:rPr>
                <w:i/>
                <w:spacing w:val="-2"/>
                <w:sz w:val="18"/>
              </w:rPr>
              <w:t>Totaux</w:t>
            </w:r>
          </w:p>
        </w:tc>
        <w:tc>
          <w:tcPr>
            <w:tcW w:w="1723" w:type="dxa"/>
          </w:tcPr>
          <w:p w14:paraId="19F13392" w14:textId="77777777" w:rsidR="00930ED1" w:rsidRPr="000A6C93" w:rsidRDefault="00930ED1">
            <w:pPr>
              <w:pStyle w:val="TableParagraph"/>
              <w:rPr>
                <w:sz w:val="18"/>
              </w:rPr>
            </w:pPr>
          </w:p>
        </w:tc>
        <w:tc>
          <w:tcPr>
            <w:tcW w:w="1723" w:type="dxa"/>
          </w:tcPr>
          <w:p w14:paraId="555435F7" w14:textId="77777777" w:rsidR="00930ED1" w:rsidRPr="000A6C93" w:rsidRDefault="00930ED1">
            <w:pPr>
              <w:pStyle w:val="TableParagraph"/>
              <w:rPr>
                <w:sz w:val="18"/>
              </w:rPr>
            </w:pPr>
          </w:p>
        </w:tc>
        <w:tc>
          <w:tcPr>
            <w:tcW w:w="1724" w:type="dxa"/>
          </w:tcPr>
          <w:p w14:paraId="1AA71AFA" w14:textId="77777777" w:rsidR="00930ED1" w:rsidRPr="000A6C93" w:rsidRDefault="00930ED1">
            <w:pPr>
              <w:pStyle w:val="TableParagraph"/>
              <w:rPr>
                <w:sz w:val="18"/>
              </w:rPr>
            </w:pPr>
          </w:p>
        </w:tc>
      </w:tr>
    </w:tbl>
    <w:p w14:paraId="20577CC2" w14:textId="5B9F7DB9" w:rsidR="00A4046E" w:rsidRDefault="00A4046E"/>
    <w:p w14:paraId="7FF53F54" w14:textId="7E8B70CC" w:rsidR="008D48CE" w:rsidRDefault="008D48CE"/>
    <w:p w14:paraId="177AF72B" w14:textId="77777777" w:rsidR="00284C32" w:rsidRDefault="00284C32" w:rsidP="00284C32">
      <w:pPr>
        <w:rPr>
          <w:rFonts w:ascii="Calibri" w:hAnsi="Calibri" w:cs="Calibri"/>
          <w:color w:val="000000"/>
          <w:sz w:val="27"/>
          <w:szCs w:val="27"/>
        </w:rPr>
        <w:sectPr w:rsidR="00284C32" w:rsidSect="00284C32">
          <w:pgSz w:w="11910" w:h="16850"/>
          <w:pgMar w:top="1077" w:right="601" w:bottom="1542" w:left="261" w:header="862" w:footer="902" w:gutter="0"/>
          <w:cols w:space="720"/>
          <w:docGrid w:linePitch="299"/>
        </w:sectPr>
      </w:pPr>
      <w:bookmarkStart w:id="10" w:name="_Toc256000012"/>
      <w:bookmarkEnd w:id="10"/>
    </w:p>
    <w:p w14:paraId="6CC83058" w14:textId="77777777" w:rsidR="00284C32" w:rsidRDefault="00284C32" w:rsidP="005F6525">
      <w:pPr>
        <w:jc w:val="center"/>
        <w:rPr>
          <w:rFonts w:ascii="Calibri" w:hAnsi="Calibri" w:cs="Calibri"/>
          <w:color w:val="000000"/>
          <w:sz w:val="27"/>
          <w:szCs w:val="27"/>
        </w:rPr>
      </w:pPr>
    </w:p>
    <w:p w14:paraId="5B09CD18" w14:textId="77777777" w:rsidR="00284C32" w:rsidRDefault="00284C32" w:rsidP="00284C32">
      <w:pPr>
        <w:rPr>
          <w:rFonts w:ascii="Calibri" w:hAnsi="Calibri" w:cs="Calibri"/>
          <w:color w:val="000000"/>
          <w:sz w:val="27"/>
          <w:szCs w:val="27"/>
        </w:rPr>
      </w:pPr>
    </w:p>
    <w:p w14:paraId="0153F648" w14:textId="05316D80" w:rsidR="00284C32" w:rsidRDefault="00284C32" w:rsidP="00284C32">
      <w:pPr>
        <w:rPr>
          <w:rFonts w:ascii="Calibri" w:hAnsi="Calibri" w:cs="Calibri"/>
          <w:color w:val="000000"/>
          <w:sz w:val="27"/>
          <w:szCs w:val="27"/>
        </w:rPr>
      </w:pPr>
      <w:r>
        <w:rPr>
          <w:noProof/>
          <w:sz w:val="20"/>
        </w:rPr>
        <mc:AlternateContent>
          <mc:Choice Requires="wpg">
            <w:drawing>
              <wp:inline distT="0" distB="0" distL="0" distR="0" wp14:anchorId="1AE45C54" wp14:editId="268D079D">
                <wp:extent cx="9048307" cy="501015"/>
                <wp:effectExtent l="0" t="0" r="635" b="0"/>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48307" cy="501015"/>
                          <a:chOff x="0" y="0"/>
                          <a:chExt cx="9334" cy="692"/>
                        </a:xfrm>
                      </wpg:grpSpPr>
                      <wps:wsp>
                        <wps:cNvPr id="63" name="docshape66"/>
                        <wps:cNvSpPr>
                          <a:spLocks/>
                        </wps:cNvSpPr>
                        <wps:spPr bwMode="auto">
                          <a:xfrm>
                            <a:off x="0" y="0"/>
                            <a:ext cx="9334" cy="692"/>
                          </a:xfrm>
                          <a:custGeom>
                            <a:avLst/>
                            <a:gdLst>
                              <a:gd name="T0" fmla="*/ 9333 w 9334"/>
                              <a:gd name="T1" fmla="*/ 677 h 692"/>
                              <a:gd name="T2" fmla="*/ 9333 w 9334"/>
                              <a:gd name="T3" fmla="*/ 663 h 692"/>
                              <a:gd name="T4" fmla="*/ 9333 w 9334"/>
                              <a:gd name="T5" fmla="*/ 339 h 692"/>
                              <a:gd name="T6" fmla="*/ 9333 w 9334"/>
                              <a:gd name="T7" fmla="*/ 15 h 692"/>
                              <a:gd name="T8" fmla="*/ 9319 w 9334"/>
                              <a:gd name="T9" fmla="*/ 15 h 692"/>
                              <a:gd name="T10" fmla="*/ 9319 w 9334"/>
                              <a:gd name="T11" fmla="*/ 0 h 692"/>
                              <a:gd name="T12" fmla="*/ 9304 w 9334"/>
                              <a:gd name="T13" fmla="*/ 0 h 692"/>
                              <a:gd name="T14" fmla="*/ 14 w 9334"/>
                              <a:gd name="T15" fmla="*/ 0 h 692"/>
                              <a:gd name="T16" fmla="*/ 0 w 9334"/>
                              <a:gd name="T17" fmla="*/ 0 h 692"/>
                              <a:gd name="T18" fmla="*/ 0 w 9334"/>
                              <a:gd name="T19" fmla="*/ 15 h 692"/>
                              <a:gd name="T20" fmla="*/ 0 w 9334"/>
                              <a:gd name="T21" fmla="*/ 339 h 692"/>
                              <a:gd name="T22" fmla="*/ 0 w 9334"/>
                              <a:gd name="T23" fmla="*/ 663 h 692"/>
                              <a:gd name="T24" fmla="*/ 14 w 9334"/>
                              <a:gd name="T25" fmla="*/ 663 h 692"/>
                              <a:gd name="T26" fmla="*/ 14 w 9334"/>
                              <a:gd name="T27" fmla="*/ 339 h 692"/>
                              <a:gd name="T28" fmla="*/ 14 w 9334"/>
                              <a:gd name="T29" fmla="*/ 15 h 692"/>
                              <a:gd name="T30" fmla="*/ 9304 w 9334"/>
                              <a:gd name="T31" fmla="*/ 15 h 692"/>
                              <a:gd name="T32" fmla="*/ 9304 w 9334"/>
                              <a:gd name="T33" fmla="*/ 339 h 692"/>
                              <a:gd name="T34" fmla="*/ 9304 w 9334"/>
                              <a:gd name="T35" fmla="*/ 663 h 692"/>
                              <a:gd name="T36" fmla="*/ 9319 w 9334"/>
                              <a:gd name="T37" fmla="*/ 663 h 692"/>
                              <a:gd name="T38" fmla="*/ 9304 w 9334"/>
                              <a:gd name="T39" fmla="*/ 663 h 692"/>
                              <a:gd name="T40" fmla="*/ 14 w 9334"/>
                              <a:gd name="T41" fmla="*/ 663 h 692"/>
                              <a:gd name="T42" fmla="*/ 0 w 9334"/>
                              <a:gd name="T43" fmla="*/ 663 h 692"/>
                              <a:gd name="T44" fmla="*/ 0 w 9334"/>
                              <a:gd name="T45" fmla="*/ 677 h 692"/>
                              <a:gd name="T46" fmla="*/ 14 w 9334"/>
                              <a:gd name="T47" fmla="*/ 677 h 692"/>
                              <a:gd name="T48" fmla="*/ 14 w 9334"/>
                              <a:gd name="T49" fmla="*/ 692 h 692"/>
                              <a:gd name="T50" fmla="*/ 9304 w 9334"/>
                              <a:gd name="T51" fmla="*/ 692 h 692"/>
                              <a:gd name="T52" fmla="*/ 9319 w 9334"/>
                              <a:gd name="T53" fmla="*/ 692 h 692"/>
                              <a:gd name="T54" fmla="*/ 9333 w 9334"/>
                              <a:gd name="T55" fmla="*/ 692 h 692"/>
                              <a:gd name="T56" fmla="*/ 9333 w 9334"/>
                              <a:gd name="T57" fmla="*/ 677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334" h="692">
                                <a:moveTo>
                                  <a:pt x="9333" y="677"/>
                                </a:moveTo>
                                <a:lnTo>
                                  <a:pt x="9333" y="663"/>
                                </a:lnTo>
                                <a:lnTo>
                                  <a:pt x="9333" y="339"/>
                                </a:lnTo>
                                <a:lnTo>
                                  <a:pt x="9333" y="15"/>
                                </a:lnTo>
                                <a:lnTo>
                                  <a:pt x="9319" y="15"/>
                                </a:lnTo>
                                <a:lnTo>
                                  <a:pt x="9319" y="0"/>
                                </a:lnTo>
                                <a:lnTo>
                                  <a:pt x="9304" y="0"/>
                                </a:lnTo>
                                <a:lnTo>
                                  <a:pt x="14" y="0"/>
                                </a:lnTo>
                                <a:lnTo>
                                  <a:pt x="0" y="0"/>
                                </a:lnTo>
                                <a:lnTo>
                                  <a:pt x="0" y="15"/>
                                </a:lnTo>
                                <a:lnTo>
                                  <a:pt x="0" y="339"/>
                                </a:lnTo>
                                <a:lnTo>
                                  <a:pt x="0" y="663"/>
                                </a:lnTo>
                                <a:lnTo>
                                  <a:pt x="14" y="663"/>
                                </a:lnTo>
                                <a:lnTo>
                                  <a:pt x="14" y="339"/>
                                </a:lnTo>
                                <a:lnTo>
                                  <a:pt x="14" y="15"/>
                                </a:lnTo>
                                <a:lnTo>
                                  <a:pt x="9304" y="15"/>
                                </a:lnTo>
                                <a:lnTo>
                                  <a:pt x="9304" y="339"/>
                                </a:lnTo>
                                <a:lnTo>
                                  <a:pt x="9304" y="663"/>
                                </a:lnTo>
                                <a:lnTo>
                                  <a:pt x="9319" y="663"/>
                                </a:lnTo>
                                <a:lnTo>
                                  <a:pt x="9304" y="663"/>
                                </a:lnTo>
                                <a:lnTo>
                                  <a:pt x="14" y="663"/>
                                </a:lnTo>
                                <a:lnTo>
                                  <a:pt x="0" y="663"/>
                                </a:lnTo>
                                <a:lnTo>
                                  <a:pt x="0" y="677"/>
                                </a:lnTo>
                                <a:lnTo>
                                  <a:pt x="14" y="677"/>
                                </a:lnTo>
                                <a:lnTo>
                                  <a:pt x="14" y="692"/>
                                </a:lnTo>
                                <a:lnTo>
                                  <a:pt x="9304" y="692"/>
                                </a:lnTo>
                                <a:lnTo>
                                  <a:pt x="9319" y="692"/>
                                </a:lnTo>
                                <a:lnTo>
                                  <a:pt x="9333" y="692"/>
                                </a:lnTo>
                                <a:lnTo>
                                  <a:pt x="9333" y="67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docshape67"/>
                        <wps:cNvSpPr txBox="1">
                          <a:spLocks noChangeArrowheads="1"/>
                        </wps:cNvSpPr>
                        <wps:spPr bwMode="auto">
                          <a:xfrm>
                            <a:off x="14" y="14"/>
                            <a:ext cx="9283" cy="6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D8704" w14:textId="231100E5" w:rsidR="00284C32" w:rsidRDefault="00284C32" w:rsidP="00284C32">
                              <w:pPr>
                                <w:pStyle w:val="Titre1"/>
                                <w:ind w:left="284" w:right="92" w:hanging="284"/>
                              </w:pPr>
                              <w:r>
                                <w:t>Annexe</w:t>
                              </w:r>
                              <w:r>
                                <w:rPr>
                                  <w:spacing w:val="-9"/>
                                </w:rPr>
                                <w:t xml:space="preserve"> </w:t>
                              </w:r>
                              <w:r>
                                <w:t>n°</w:t>
                              </w:r>
                              <w:r>
                                <w:rPr>
                                  <w:spacing w:val="-9"/>
                                </w:rPr>
                                <w:t xml:space="preserve"> </w:t>
                              </w:r>
                              <w:r>
                                <w:t>3</w:t>
                              </w:r>
                              <w:r>
                                <w:rPr>
                                  <w:spacing w:val="-9"/>
                                </w:rPr>
                                <w:t xml:space="preserve"> </w:t>
                              </w:r>
                              <w:r>
                                <w:t>:</w:t>
                              </w:r>
                              <w:r>
                                <w:rPr>
                                  <w:spacing w:val="-9"/>
                                </w:rPr>
                                <w:t xml:space="preserve"> </w:t>
                              </w:r>
                              <w:r w:rsidR="00C714D3">
                                <w:t>mission et répartitions des honoraires</w:t>
                              </w:r>
                            </w:p>
                          </w:txbxContent>
                        </wps:txbx>
                        <wps:bodyPr rot="0" vert="horz" wrap="square" lIns="0" tIns="0" rIns="0" bIns="0" anchor="t" anchorCtr="0" upright="1">
                          <a:noAutofit/>
                        </wps:bodyPr>
                      </wps:wsp>
                    </wpg:wgp>
                  </a:graphicData>
                </a:graphic>
              </wp:inline>
            </w:drawing>
          </mc:Choice>
          <mc:Fallback>
            <w:pict>
              <v:group w14:anchorId="1AE45C54" id="Groupe 1" o:spid="_x0000_s1044" style="width:712.45pt;height:39.45pt;mso-position-horizontal-relative:char;mso-position-vertical-relative:line" coordsize="9334,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">
                <v:shape id="docshape66" o:spid="_x0000_s1045" style="position:absolute;width:9334;height:692;visibility:visible;mso-wrap-style:square;v-text-anchor:top" coordsize="9334,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" path="m9333,677r,-14l9333,339r,-324l9319,15r,-15l9304,,14,,,,,15,,339,,663r14,l14,339,14,15r9290,l9304,339r,324l9319,663r-15,l14,663,,663r,14l14,677r,15l9304,692r15,l9333,692r,-15xe" fillcolor="black" stroked="f">
                  <v:path arrowok="t" o:connecttype="custom" o:connectlocs="9333,677;9333,663;9333,339;9333,15;9319,15;9319,0;9304,0;14,0;0,0;0,15;0,339;0,663;14,663;14,339;14,15;9304,15;9304,339;9304,663;9319,663;9304,663;14,663;0,663;0,677;14,677;14,692;9304,692;9319,692;9333,692;9333,677" o:connectangles="0,0,0,0,0,0,0,0,0,0,0,0,0,0,0,0,0,0,0,0,0,0,0,0,0,0,0,0,0"/>
                </v:shape>
                <v:shape id="docshape67" o:spid="_x0000_s1046" type="#_x0000_t202" style="position:absolute;left:14;top:14;width:9283;height: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0FDD8704" w14:textId="231100E5" w:rsidR="00284C32" w:rsidRDefault="00284C32" w:rsidP="00284C32">
                        <w:pPr>
                          <w:pStyle w:val="Titre1"/>
                          <w:ind w:left="284" w:right="92" w:hanging="284"/>
                        </w:pPr>
                        <w:r>
                          <w:t>Annexe</w:t>
                        </w:r>
                        <w:r>
                          <w:rPr>
                            <w:spacing w:val="-9"/>
                          </w:rPr>
                          <w:t xml:space="preserve"> </w:t>
                        </w:r>
                        <w:r>
                          <w:t>n°</w:t>
                        </w:r>
                        <w:r>
                          <w:rPr>
                            <w:spacing w:val="-9"/>
                          </w:rPr>
                          <w:t xml:space="preserve"> </w:t>
                        </w:r>
                        <w:r>
                          <w:t>3</w:t>
                        </w:r>
                        <w:r>
                          <w:rPr>
                            <w:spacing w:val="-9"/>
                          </w:rPr>
                          <w:t xml:space="preserve"> </w:t>
                        </w:r>
                        <w:r>
                          <w:t>:</w:t>
                        </w:r>
                        <w:r>
                          <w:rPr>
                            <w:spacing w:val="-9"/>
                          </w:rPr>
                          <w:t xml:space="preserve"> </w:t>
                        </w:r>
                        <w:r w:rsidR="00C714D3">
                          <w:t>mission et répartitions des honoraires</w:t>
                        </w:r>
                      </w:p>
                    </w:txbxContent>
                  </v:textbox>
                </v:shape>
                <w10:anchorlock/>
              </v:group>
            </w:pict>
          </mc:Fallback>
        </mc:AlternateContent>
      </w:r>
    </w:p>
    <w:p w14:paraId="646C2803" w14:textId="4937CFC5" w:rsidR="00253290" w:rsidRDefault="00C714D3" w:rsidP="00253290">
      <w:pPr>
        <w:pStyle w:val="NormalWeb"/>
        <w:spacing w:after="0" w:line="266" w:lineRule="atLeast"/>
        <w:ind w:left="23" w:right="459"/>
        <w:contextualSpacing/>
      </w:pPr>
      <w:r>
        <w:rPr>
          <w:rFonts w:ascii="Calibri" w:hAnsi="Calibri" w:cs="Calibri"/>
          <w:color w:val="000000"/>
          <w:sz w:val="22"/>
          <w:szCs w:val="22"/>
        </w:rPr>
        <w:t>F</w:t>
      </w:r>
      <w:r w:rsidR="00284C32">
        <w:rPr>
          <w:rFonts w:ascii="Calibri" w:hAnsi="Calibri" w:cs="Calibri"/>
          <w:color w:val="000000"/>
          <w:sz w:val="22"/>
          <w:szCs w:val="22"/>
        </w:rPr>
        <w:t xml:space="preserve">orfait de rémunération : </w:t>
      </w:r>
      <w:r w:rsidR="005F6525">
        <w:rPr>
          <w:rFonts w:ascii="Calibri" w:hAnsi="Calibri" w:cs="Calibri"/>
          <w:color w:val="000000"/>
          <w:sz w:val="22"/>
          <w:szCs w:val="22"/>
        </w:rPr>
        <w:t>………………………</w:t>
      </w:r>
      <w:r w:rsidR="00284C32">
        <w:rPr>
          <w:rFonts w:ascii="Calibri" w:hAnsi="Calibri" w:cs="Calibri"/>
          <w:color w:val="000000"/>
          <w:sz w:val="22"/>
          <w:szCs w:val="22"/>
        </w:rPr>
        <w:t xml:space="preserve"> Euros </w:t>
      </w:r>
      <w:proofErr w:type="spellStart"/>
      <w:r w:rsidR="00284C32">
        <w:rPr>
          <w:rFonts w:ascii="Calibri" w:hAnsi="Calibri" w:cs="Calibri"/>
          <w:color w:val="000000"/>
          <w:sz w:val="22"/>
          <w:szCs w:val="22"/>
        </w:rPr>
        <w:t>H.</w:t>
      </w:r>
      <w:proofErr w:type="gramStart"/>
      <w:r w:rsidR="00284C32">
        <w:rPr>
          <w:rFonts w:ascii="Calibri" w:hAnsi="Calibri" w:cs="Calibri"/>
          <w:color w:val="000000"/>
          <w:sz w:val="22"/>
          <w:szCs w:val="22"/>
        </w:rPr>
        <w:t>T.</w:t>
      </w:r>
      <w:r w:rsidR="00253290">
        <w:rPr>
          <w:rFonts w:ascii="Calibri" w:hAnsi="Calibri" w:cs="Calibri"/>
          <w:color w:val="000000"/>
          <w:sz w:val="22"/>
          <w:szCs w:val="22"/>
        </w:rPr>
        <w:t>Taux</w:t>
      </w:r>
      <w:proofErr w:type="spellEnd"/>
      <w:proofErr w:type="gramEnd"/>
      <w:r w:rsidR="00253290">
        <w:rPr>
          <w:rFonts w:ascii="Calibri" w:hAnsi="Calibri" w:cs="Calibri"/>
          <w:color w:val="000000"/>
          <w:sz w:val="22"/>
          <w:szCs w:val="22"/>
        </w:rPr>
        <w:t xml:space="preserve"> de rémunération : </w:t>
      </w:r>
      <w:r w:rsidR="005F6525">
        <w:rPr>
          <w:rFonts w:ascii="Calibri" w:hAnsi="Calibri" w:cs="Calibri"/>
          <w:color w:val="000000"/>
          <w:sz w:val="22"/>
          <w:szCs w:val="22"/>
        </w:rPr>
        <w:t>………………</w:t>
      </w:r>
      <w:r w:rsidR="00253290">
        <w:rPr>
          <w:rFonts w:ascii="Calibri" w:hAnsi="Calibri" w:cs="Calibri"/>
          <w:color w:val="000000"/>
          <w:sz w:val="22"/>
          <w:szCs w:val="22"/>
        </w:rPr>
        <w:t xml:space="preserve"> %</w:t>
      </w:r>
    </w:p>
    <w:p w14:paraId="2447E8A3" w14:textId="602C8539" w:rsidR="00253290" w:rsidRDefault="00253290" w:rsidP="00253290">
      <w:pPr>
        <w:pStyle w:val="NormalWeb"/>
        <w:spacing w:after="0" w:line="266" w:lineRule="atLeast"/>
        <w:ind w:left="23" w:right="459"/>
        <w:contextualSpacing/>
      </w:pPr>
      <w:r>
        <w:rPr>
          <w:rFonts w:ascii="Calibri" w:hAnsi="Calibri" w:cs="Calibri"/>
          <w:color w:val="000000"/>
          <w:sz w:val="22"/>
          <w:szCs w:val="22"/>
        </w:rPr>
        <w:t xml:space="preserve">Part de l'enveloppe financière prévisionnelle affectée aux travaux : </w:t>
      </w:r>
      <w:r w:rsidR="005F6525">
        <w:rPr>
          <w:rFonts w:ascii="Calibri" w:hAnsi="Calibri" w:cs="Calibri"/>
          <w:color w:val="000000"/>
          <w:sz w:val="22"/>
          <w:szCs w:val="22"/>
        </w:rPr>
        <w:t>…………………………………</w:t>
      </w:r>
      <w:proofErr w:type="gramStart"/>
      <w:r w:rsidR="005F6525">
        <w:rPr>
          <w:rFonts w:ascii="Calibri" w:hAnsi="Calibri" w:cs="Calibri"/>
          <w:color w:val="000000"/>
          <w:sz w:val="22"/>
          <w:szCs w:val="22"/>
        </w:rPr>
        <w:t>…….</w:t>
      </w:r>
      <w:proofErr w:type="gramEnd"/>
      <w:r w:rsidR="005F6525">
        <w:rPr>
          <w:rFonts w:ascii="Calibri" w:hAnsi="Calibri" w:cs="Calibri"/>
          <w:color w:val="000000"/>
          <w:sz w:val="22"/>
          <w:szCs w:val="22"/>
        </w:rPr>
        <w:t>.</w:t>
      </w:r>
      <w:r>
        <w:rPr>
          <w:rFonts w:ascii="Calibri" w:hAnsi="Calibri" w:cs="Calibri"/>
          <w:color w:val="000000"/>
          <w:sz w:val="22"/>
          <w:szCs w:val="22"/>
        </w:rPr>
        <w:t xml:space="preserve"> € HT</w:t>
      </w:r>
    </w:p>
    <w:p w14:paraId="0C9CBAC8" w14:textId="77777777" w:rsidR="005F6525" w:rsidRDefault="005F6525" w:rsidP="00253290">
      <w:pPr>
        <w:pStyle w:val="NormalWeb"/>
        <w:spacing w:after="0" w:line="266" w:lineRule="atLeast"/>
        <w:ind w:left="23" w:right="459"/>
        <w:contextualSpacing/>
        <w:rPr>
          <w:rFonts w:ascii="Calibri" w:hAnsi="Calibri" w:cs="Calibri"/>
          <w:color w:val="000000"/>
          <w:sz w:val="22"/>
          <w:szCs w:val="22"/>
        </w:rPr>
      </w:pPr>
    </w:p>
    <w:tbl>
      <w:tblPr>
        <w:tblStyle w:val="Grilledutableau"/>
        <w:tblW w:w="0" w:type="auto"/>
        <w:tblInd w:w="23" w:type="dxa"/>
        <w:tblLook w:val="04A0" w:firstRow="1" w:lastRow="0" w:firstColumn="1" w:lastColumn="0" w:noHBand="0" w:noVBand="1"/>
      </w:tblPr>
      <w:tblGrid>
        <w:gridCol w:w="2032"/>
        <w:gridCol w:w="2031"/>
        <w:gridCol w:w="2035"/>
        <w:gridCol w:w="2025"/>
        <w:gridCol w:w="2025"/>
        <w:gridCol w:w="2025"/>
        <w:gridCol w:w="2025"/>
      </w:tblGrid>
      <w:tr w:rsidR="005F6525" w14:paraId="63039722" w14:textId="77777777" w:rsidTr="005F6525">
        <w:trPr>
          <w:trHeight w:val="445"/>
        </w:trPr>
        <w:tc>
          <w:tcPr>
            <w:tcW w:w="2053" w:type="dxa"/>
            <w:vMerge w:val="restart"/>
            <w:vAlign w:val="center"/>
          </w:tcPr>
          <w:p w14:paraId="1C0EBBC0" w14:textId="2802676B" w:rsidR="005F6525" w:rsidRDefault="005F6525" w:rsidP="00917C54">
            <w:pPr>
              <w:pStyle w:val="NormalWeb"/>
              <w:spacing w:after="0" w:line="266" w:lineRule="atLeast"/>
              <w:ind w:right="158"/>
              <w:jc w:val="center"/>
            </w:pPr>
            <w:r>
              <w:t>Eléments de mission</w:t>
            </w:r>
          </w:p>
        </w:tc>
        <w:tc>
          <w:tcPr>
            <w:tcW w:w="2053" w:type="dxa"/>
            <w:vMerge w:val="restart"/>
            <w:vAlign w:val="center"/>
          </w:tcPr>
          <w:p w14:paraId="7C457C87" w14:textId="4F7D3832" w:rsidR="005F6525" w:rsidRDefault="005F6525" w:rsidP="00917C54">
            <w:pPr>
              <w:pStyle w:val="NormalWeb"/>
              <w:spacing w:after="0" w:line="266" w:lineRule="atLeast"/>
              <w:ind w:right="-51"/>
              <w:jc w:val="center"/>
            </w:pPr>
            <w:r>
              <w:t>Total sur honoraires %</w:t>
            </w:r>
          </w:p>
        </w:tc>
        <w:tc>
          <w:tcPr>
            <w:tcW w:w="2053" w:type="dxa"/>
            <w:vMerge w:val="restart"/>
            <w:vAlign w:val="center"/>
          </w:tcPr>
          <w:p w14:paraId="10C747B3" w14:textId="11EDB0FF" w:rsidR="005F6525" w:rsidRDefault="005F6525" w:rsidP="00917C54">
            <w:pPr>
              <w:pStyle w:val="NormalWeb"/>
              <w:spacing w:after="0" w:line="266" w:lineRule="atLeast"/>
              <w:ind w:left="118" w:right="459" w:firstLine="118"/>
              <w:jc w:val="center"/>
            </w:pPr>
            <w:r>
              <w:t>Total global HT</w:t>
            </w:r>
          </w:p>
        </w:tc>
        <w:tc>
          <w:tcPr>
            <w:tcW w:w="8212" w:type="dxa"/>
            <w:gridSpan w:val="4"/>
            <w:vAlign w:val="center"/>
          </w:tcPr>
          <w:p w14:paraId="1B212E8D" w14:textId="41A8B233" w:rsidR="005F6525" w:rsidRDefault="005F6525" w:rsidP="00917C54">
            <w:pPr>
              <w:pStyle w:val="NormalWeb"/>
              <w:spacing w:after="0" w:line="266" w:lineRule="atLeast"/>
              <w:ind w:right="459"/>
              <w:jc w:val="center"/>
            </w:pPr>
            <w:r>
              <w:t>Répartition par co-traitant</w:t>
            </w:r>
          </w:p>
        </w:tc>
      </w:tr>
      <w:tr w:rsidR="005F6525" w14:paraId="61C40970" w14:textId="77777777" w:rsidTr="005F6525">
        <w:trPr>
          <w:trHeight w:val="311"/>
        </w:trPr>
        <w:tc>
          <w:tcPr>
            <w:tcW w:w="2053" w:type="dxa"/>
            <w:vMerge/>
            <w:vAlign w:val="center"/>
          </w:tcPr>
          <w:p w14:paraId="1BC9F13C" w14:textId="2DC5EBE3" w:rsidR="005F6525" w:rsidRDefault="005F6525" w:rsidP="00917C54">
            <w:pPr>
              <w:pStyle w:val="NormalWeb"/>
              <w:spacing w:after="0" w:line="266" w:lineRule="atLeast"/>
              <w:ind w:right="-126"/>
              <w:jc w:val="center"/>
            </w:pPr>
          </w:p>
        </w:tc>
        <w:tc>
          <w:tcPr>
            <w:tcW w:w="2053" w:type="dxa"/>
            <w:vMerge/>
            <w:vAlign w:val="center"/>
          </w:tcPr>
          <w:p w14:paraId="2D384445" w14:textId="77777777" w:rsidR="005F6525" w:rsidRDefault="005F6525" w:rsidP="00253290">
            <w:pPr>
              <w:pStyle w:val="NormalWeb"/>
              <w:spacing w:after="0" w:line="266" w:lineRule="atLeast"/>
              <w:ind w:right="459"/>
            </w:pPr>
          </w:p>
        </w:tc>
        <w:tc>
          <w:tcPr>
            <w:tcW w:w="2053" w:type="dxa"/>
            <w:vMerge/>
            <w:vAlign w:val="center"/>
          </w:tcPr>
          <w:p w14:paraId="629FCAC1" w14:textId="77777777" w:rsidR="005F6525" w:rsidRDefault="005F6525" w:rsidP="00253290">
            <w:pPr>
              <w:pStyle w:val="NormalWeb"/>
              <w:spacing w:after="0" w:line="266" w:lineRule="atLeast"/>
              <w:ind w:right="459"/>
            </w:pPr>
          </w:p>
        </w:tc>
        <w:tc>
          <w:tcPr>
            <w:tcW w:w="2053" w:type="dxa"/>
            <w:vAlign w:val="center"/>
          </w:tcPr>
          <w:p w14:paraId="27323717" w14:textId="1EEBC2C9" w:rsidR="005F6525" w:rsidRDefault="005F6525" w:rsidP="00253290">
            <w:pPr>
              <w:pStyle w:val="NormalWeb"/>
              <w:spacing w:after="0" w:line="266" w:lineRule="atLeast"/>
              <w:ind w:right="459"/>
            </w:pPr>
            <w:r>
              <w:t>Part de</w:t>
            </w:r>
          </w:p>
        </w:tc>
        <w:tc>
          <w:tcPr>
            <w:tcW w:w="2053" w:type="dxa"/>
            <w:vAlign w:val="center"/>
          </w:tcPr>
          <w:p w14:paraId="4C783330" w14:textId="5F302DF3" w:rsidR="005F6525" w:rsidRDefault="005F6525" w:rsidP="00253290">
            <w:pPr>
              <w:pStyle w:val="NormalWeb"/>
              <w:spacing w:after="0" w:line="266" w:lineRule="atLeast"/>
              <w:ind w:right="459"/>
            </w:pPr>
            <w:r>
              <w:t>Part de</w:t>
            </w:r>
          </w:p>
        </w:tc>
        <w:tc>
          <w:tcPr>
            <w:tcW w:w="2053" w:type="dxa"/>
            <w:vAlign w:val="center"/>
          </w:tcPr>
          <w:p w14:paraId="3A509D5E" w14:textId="4FA85B91" w:rsidR="005F6525" w:rsidRDefault="005F6525" w:rsidP="00253290">
            <w:pPr>
              <w:pStyle w:val="NormalWeb"/>
              <w:spacing w:after="0" w:line="266" w:lineRule="atLeast"/>
              <w:ind w:right="459"/>
            </w:pPr>
            <w:r>
              <w:t xml:space="preserve">Part de </w:t>
            </w:r>
          </w:p>
        </w:tc>
        <w:tc>
          <w:tcPr>
            <w:tcW w:w="2053" w:type="dxa"/>
            <w:vAlign w:val="center"/>
          </w:tcPr>
          <w:p w14:paraId="41B1EC53" w14:textId="54724F95" w:rsidR="005F6525" w:rsidRDefault="005F6525" w:rsidP="00253290">
            <w:pPr>
              <w:pStyle w:val="NormalWeb"/>
              <w:spacing w:after="0" w:line="266" w:lineRule="atLeast"/>
              <w:ind w:right="459"/>
            </w:pPr>
            <w:r>
              <w:t>Part de</w:t>
            </w:r>
          </w:p>
        </w:tc>
      </w:tr>
      <w:tr w:rsidR="005F6525" w14:paraId="076023DF" w14:textId="77777777" w:rsidTr="005F6525">
        <w:trPr>
          <w:trHeight w:val="425"/>
        </w:trPr>
        <w:tc>
          <w:tcPr>
            <w:tcW w:w="2053" w:type="dxa"/>
            <w:vAlign w:val="center"/>
          </w:tcPr>
          <w:p w14:paraId="38AAECFF" w14:textId="3F6CD7F7" w:rsidR="005F6525" w:rsidRDefault="00947FB5" w:rsidP="00947FB5">
            <w:pPr>
              <w:pStyle w:val="NormalWeb"/>
              <w:spacing w:after="0" w:line="266" w:lineRule="atLeast"/>
              <w:ind w:right="-126"/>
              <w:jc w:val="center"/>
            </w:pPr>
            <w:r>
              <w:t>ESQ</w:t>
            </w:r>
          </w:p>
        </w:tc>
        <w:tc>
          <w:tcPr>
            <w:tcW w:w="2053" w:type="dxa"/>
            <w:vAlign w:val="center"/>
          </w:tcPr>
          <w:p w14:paraId="1052CE47" w14:textId="77777777" w:rsidR="005F6525" w:rsidRDefault="005F6525" w:rsidP="005F6525">
            <w:pPr>
              <w:pStyle w:val="NormalWeb"/>
              <w:spacing w:after="0" w:line="266" w:lineRule="atLeast"/>
              <w:ind w:right="459"/>
            </w:pPr>
          </w:p>
        </w:tc>
        <w:tc>
          <w:tcPr>
            <w:tcW w:w="2053" w:type="dxa"/>
            <w:vAlign w:val="center"/>
          </w:tcPr>
          <w:p w14:paraId="53C032E3" w14:textId="77777777" w:rsidR="005F6525" w:rsidRDefault="005F6525" w:rsidP="005F6525">
            <w:pPr>
              <w:pStyle w:val="NormalWeb"/>
              <w:spacing w:after="0" w:line="266" w:lineRule="atLeast"/>
              <w:ind w:right="459"/>
            </w:pPr>
          </w:p>
        </w:tc>
        <w:tc>
          <w:tcPr>
            <w:tcW w:w="2053" w:type="dxa"/>
            <w:vAlign w:val="center"/>
          </w:tcPr>
          <w:p w14:paraId="0F6D180B" w14:textId="77777777" w:rsidR="005F6525" w:rsidRDefault="005F6525" w:rsidP="005F6525">
            <w:pPr>
              <w:pStyle w:val="NormalWeb"/>
              <w:spacing w:after="0" w:line="266" w:lineRule="atLeast"/>
              <w:ind w:right="459"/>
            </w:pPr>
          </w:p>
        </w:tc>
        <w:tc>
          <w:tcPr>
            <w:tcW w:w="2053" w:type="dxa"/>
            <w:vAlign w:val="center"/>
          </w:tcPr>
          <w:p w14:paraId="67400ED9" w14:textId="77777777" w:rsidR="005F6525" w:rsidRDefault="005F6525" w:rsidP="005F6525">
            <w:pPr>
              <w:pStyle w:val="NormalWeb"/>
              <w:spacing w:after="0" w:line="266" w:lineRule="atLeast"/>
              <w:ind w:right="459"/>
            </w:pPr>
          </w:p>
        </w:tc>
        <w:tc>
          <w:tcPr>
            <w:tcW w:w="2053" w:type="dxa"/>
            <w:vAlign w:val="center"/>
          </w:tcPr>
          <w:p w14:paraId="1F868528" w14:textId="77777777" w:rsidR="005F6525" w:rsidRDefault="005F6525" w:rsidP="005F6525">
            <w:pPr>
              <w:pStyle w:val="NormalWeb"/>
              <w:spacing w:after="0" w:line="266" w:lineRule="atLeast"/>
              <w:ind w:right="459"/>
            </w:pPr>
          </w:p>
        </w:tc>
        <w:tc>
          <w:tcPr>
            <w:tcW w:w="2053" w:type="dxa"/>
            <w:vAlign w:val="center"/>
          </w:tcPr>
          <w:p w14:paraId="06AF1FB5" w14:textId="77777777" w:rsidR="005F6525" w:rsidRDefault="005F6525" w:rsidP="005F6525">
            <w:pPr>
              <w:pStyle w:val="NormalWeb"/>
              <w:spacing w:after="0" w:line="266" w:lineRule="atLeast"/>
              <w:ind w:right="459"/>
            </w:pPr>
          </w:p>
        </w:tc>
      </w:tr>
      <w:tr w:rsidR="005F6525" w14:paraId="475BA0D4" w14:textId="77777777" w:rsidTr="005F6525">
        <w:trPr>
          <w:trHeight w:val="425"/>
        </w:trPr>
        <w:tc>
          <w:tcPr>
            <w:tcW w:w="2053" w:type="dxa"/>
            <w:vAlign w:val="center"/>
          </w:tcPr>
          <w:p w14:paraId="0E4CCF92" w14:textId="4F1575B5" w:rsidR="005F6525" w:rsidRDefault="005F6525" w:rsidP="005F6525">
            <w:pPr>
              <w:pStyle w:val="NormalWeb"/>
              <w:spacing w:after="0" w:line="266" w:lineRule="atLeast"/>
              <w:ind w:right="-126"/>
              <w:jc w:val="center"/>
            </w:pPr>
            <w:r>
              <w:t>APS</w:t>
            </w:r>
          </w:p>
        </w:tc>
        <w:tc>
          <w:tcPr>
            <w:tcW w:w="2053" w:type="dxa"/>
            <w:vAlign w:val="center"/>
          </w:tcPr>
          <w:p w14:paraId="33C3D84D" w14:textId="77777777" w:rsidR="005F6525" w:rsidRDefault="005F6525" w:rsidP="005F6525">
            <w:pPr>
              <w:pStyle w:val="NormalWeb"/>
              <w:spacing w:after="0" w:line="266" w:lineRule="atLeast"/>
              <w:ind w:right="459"/>
            </w:pPr>
          </w:p>
        </w:tc>
        <w:tc>
          <w:tcPr>
            <w:tcW w:w="2053" w:type="dxa"/>
            <w:vAlign w:val="center"/>
          </w:tcPr>
          <w:p w14:paraId="7B4DC7A7" w14:textId="77777777" w:rsidR="005F6525" w:rsidRDefault="005F6525" w:rsidP="005F6525">
            <w:pPr>
              <w:pStyle w:val="NormalWeb"/>
              <w:spacing w:after="0" w:line="266" w:lineRule="atLeast"/>
              <w:ind w:right="459"/>
            </w:pPr>
          </w:p>
        </w:tc>
        <w:tc>
          <w:tcPr>
            <w:tcW w:w="2053" w:type="dxa"/>
            <w:vAlign w:val="center"/>
          </w:tcPr>
          <w:p w14:paraId="71F14F05" w14:textId="77777777" w:rsidR="005F6525" w:rsidRDefault="005F6525" w:rsidP="005F6525">
            <w:pPr>
              <w:pStyle w:val="NormalWeb"/>
              <w:spacing w:after="0" w:line="266" w:lineRule="atLeast"/>
              <w:ind w:right="459"/>
            </w:pPr>
          </w:p>
        </w:tc>
        <w:tc>
          <w:tcPr>
            <w:tcW w:w="2053" w:type="dxa"/>
            <w:vAlign w:val="center"/>
          </w:tcPr>
          <w:p w14:paraId="51716EAC" w14:textId="77777777" w:rsidR="005F6525" w:rsidRDefault="005F6525" w:rsidP="005F6525">
            <w:pPr>
              <w:pStyle w:val="NormalWeb"/>
              <w:spacing w:after="0" w:line="266" w:lineRule="atLeast"/>
              <w:ind w:right="459"/>
            </w:pPr>
          </w:p>
        </w:tc>
        <w:tc>
          <w:tcPr>
            <w:tcW w:w="2053" w:type="dxa"/>
            <w:vAlign w:val="center"/>
          </w:tcPr>
          <w:p w14:paraId="07AFA011" w14:textId="77777777" w:rsidR="005F6525" w:rsidRDefault="005F6525" w:rsidP="005F6525">
            <w:pPr>
              <w:pStyle w:val="NormalWeb"/>
              <w:spacing w:after="0" w:line="266" w:lineRule="atLeast"/>
              <w:ind w:right="459"/>
            </w:pPr>
          </w:p>
        </w:tc>
        <w:tc>
          <w:tcPr>
            <w:tcW w:w="2053" w:type="dxa"/>
            <w:vAlign w:val="center"/>
          </w:tcPr>
          <w:p w14:paraId="779C6F02" w14:textId="77777777" w:rsidR="005F6525" w:rsidRDefault="005F6525" w:rsidP="005F6525">
            <w:pPr>
              <w:pStyle w:val="NormalWeb"/>
              <w:spacing w:after="0" w:line="266" w:lineRule="atLeast"/>
              <w:ind w:right="459"/>
            </w:pPr>
          </w:p>
        </w:tc>
      </w:tr>
      <w:tr w:rsidR="005F6525" w14:paraId="1E7D1BEC" w14:textId="77777777" w:rsidTr="005F6525">
        <w:trPr>
          <w:trHeight w:val="425"/>
        </w:trPr>
        <w:tc>
          <w:tcPr>
            <w:tcW w:w="2053" w:type="dxa"/>
            <w:vAlign w:val="center"/>
          </w:tcPr>
          <w:p w14:paraId="25FB5C67" w14:textId="055170DB" w:rsidR="005F6525" w:rsidRDefault="005F6525" w:rsidP="005F6525">
            <w:pPr>
              <w:pStyle w:val="NormalWeb"/>
              <w:spacing w:after="0" w:line="266" w:lineRule="atLeast"/>
              <w:ind w:right="-126"/>
              <w:jc w:val="center"/>
            </w:pPr>
            <w:r>
              <w:t>APD</w:t>
            </w:r>
          </w:p>
        </w:tc>
        <w:tc>
          <w:tcPr>
            <w:tcW w:w="2053" w:type="dxa"/>
            <w:vAlign w:val="center"/>
          </w:tcPr>
          <w:p w14:paraId="3714B555" w14:textId="77777777" w:rsidR="005F6525" w:rsidRDefault="005F6525" w:rsidP="005F6525">
            <w:pPr>
              <w:pStyle w:val="NormalWeb"/>
              <w:spacing w:after="0" w:line="266" w:lineRule="atLeast"/>
              <w:ind w:right="459"/>
            </w:pPr>
          </w:p>
        </w:tc>
        <w:tc>
          <w:tcPr>
            <w:tcW w:w="2053" w:type="dxa"/>
            <w:vAlign w:val="center"/>
          </w:tcPr>
          <w:p w14:paraId="307D5685" w14:textId="77777777" w:rsidR="005F6525" w:rsidRDefault="005F6525" w:rsidP="005F6525">
            <w:pPr>
              <w:pStyle w:val="NormalWeb"/>
              <w:spacing w:after="0" w:line="266" w:lineRule="atLeast"/>
              <w:ind w:right="459"/>
            </w:pPr>
          </w:p>
        </w:tc>
        <w:tc>
          <w:tcPr>
            <w:tcW w:w="2053" w:type="dxa"/>
            <w:vAlign w:val="center"/>
          </w:tcPr>
          <w:p w14:paraId="536D0195" w14:textId="77777777" w:rsidR="005F6525" w:rsidRDefault="005F6525" w:rsidP="005F6525">
            <w:pPr>
              <w:pStyle w:val="NormalWeb"/>
              <w:spacing w:after="0" w:line="266" w:lineRule="atLeast"/>
              <w:ind w:right="459"/>
            </w:pPr>
          </w:p>
        </w:tc>
        <w:tc>
          <w:tcPr>
            <w:tcW w:w="2053" w:type="dxa"/>
            <w:vAlign w:val="center"/>
          </w:tcPr>
          <w:p w14:paraId="17E2A618" w14:textId="77777777" w:rsidR="005F6525" w:rsidRDefault="005F6525" w:rsidP="005F6525">
            <w:pPr>
              <w:pStyle w:val="NormalWeb"/>
              <w:spacing w:after="0" w:line="266" w:lineRule="atLeast"/>
              <w:ind w:right="459"/>
            </w:pPr>
          </w:p>
        </w:tc>
        <w:tc>
          <w:tcPr>
            <w:tcW w:w="2053" w:type="dxa"/>
            <w:vAlign w:val="center"/>
          </w:tcPr>
          <w:p w14:paraId="6D0AAEF2" w14:textId="77777777" w:rsidR="005F6525" w:rsidRDefault="005F6525" w:rsidP="005F6525">
            <w:pPr>
              <w:pStyle w:val="NormalWeb"/>
              <w:spacing w:after="0" w:line="266" w:lineRule="atLeast"/>
              <w:ind w:right="459"/>
            </w:pPr>
          </w:p>
        </w:tc>
        <w:tc>
          <w:tcPr>
            <w:tcW w:w="2053" w:type="dxa"/>
            <w:vAlign w:val="center"/>
          </w:tcPr>
          <w:p w14:paraId="4DE67E03" w14:textId="77777777" w:rsidR="005F6525" w:rsidRDefault="005F6525" w:rsidP="005F6525">
            <w:pPr>
              <w:pStyle w:val="NormalWeb"/>
              <w:spacing w:after="0" w:line="266" w:lineRule="atLeast"/>
              <w:ind w:right="459"/>
            </w:pPr>
          </w:p>
        </w:tc>
      </w:tr>
      <w:tr w:rsidR="005F6525" w14:paraId="7674A13A" w14:textId="77777777" w:rsidTr="005F6525">
        <w:trPr>
          <w:trHeight w:val="425"/>
        </w:trPr>
        <w:tc>
          <w:tcPr>
            <w:tcW w:w="2053" w:type="dxa"/>
            <w:vAlign w:val="center"/>
          </w:tcPr>
          <w:p w14:paraId="3499CCB0" w14:textId="20633BB5" w:rsidR="005F6525" w:rsidRDefault="005F6525" w:rsidP="005F6525">
            <w:pPr>
              <w:pStyle w:val="NormalWeb"/>
              <w:spacing w:after="0" w:line="266" w:lineRule="atLeast"/>
              <w:ind w:right="-126"/>
              <w:jc w:val="center"/>
            </w:pPr>
            <w:r>
              <w:t>PRO</w:t>
            </w:r>
          </w:p>
        </w:tc>
        <w:tc>
          <w:tcPr>
            <w:tcW w:w="2053" w:type="dxa"/>
            <w:vAlign w:val="center"/>
          </w:tcPr>
          <w:p w14:paraId="0B4E3AE1" w14:textId="77777777" w:rsidR="005F6525" w:rsidRDefault="005F6525" w:rsidP="005F6525">
            <w:pPr>
              <w:pStyle w:val="NormalWeb"/>
              <w:spacing w:after="0" w:line="266" w:lineRule="atLeast"/>
              <w:ind w:right="459"/>
            </w:pPr>
          </w:p>
        </w:tc>
        <w:tc>
          <w:tcPr>
            <w:tcW w:w="2053" w:type="dxa"/>
            <w:vAlign w:val="center"/>
          </w:tcPr>
          <w:p w14:paraId="53359364" w14:textId="77777777" w:rsidR="005F6525" w:rsidRDefault="005F6525" w:rsidP="005F6525">
            <w:pPr>
              <w:pStyle w:val="NormalWeb"/>
              <w:spacing w:after="0" w:line="266" w:lineRule="atLeast"/>
              <w:ind w:right="459"/>
            </w:pPr>
          </w:p>
        </w:tc>
        <w:tc>
          <w:tcPr>
            <w:tcW w:w="2053" w:type="dxa"/>
            <w:vAlign w:val="center"/>
          </w:tcPr>
          <w:p w14:paraId="4964525F" w14:textId="77777777" w:rsidR="005F6525" w:rsidRDefault="005F6525" w:rsidP="005F6525">
            <w:pPr>
              <w:pStyle w:val="NormalWeb"/>
              <w:spacing w:after="0" w:line="266" w:lineRule="atLeast"/>
              <w:ind w:right="459"/>
            </w:pPr>
          </w:p>
        </w:tc>
        <w:tc>
          <w:tcPr>
            <w:tcW w:w="2053" w:type="dxa"/>
            <w:vAlign w:val="center"/>
          </w:tcPr>
          <w:p w14:paraId="28B8E7B2" w14:textId="77777777" w:rsidR="005F6525" w:rsidRDefault="005F6525" w:rsidP="005F6525">
            <w:pPr>
              <w:pStyle w:val="NormalWeb"/>
              <w:spacing w:after="0" w:line="266" w:lineRule="atLeast"/>
              <w:ind w:right="459"/>
            </w:pPr>
          </w:p>
        </w:tc>
        <w:tc>
          <w:tcPr>
            <w:tcW w:w="2053" w:type="dxa"/>
            <w:vAlign w:val="center"/>
          </w:tcPr>
          <w:p w14:paraId="589D61B1" w14:textId="77777777" w:rsidR="005F6525" w:rsidRDefault="005F6525" w:rsidP="005F6525">
            <w:pPr>
              <w:pStyle w:val="NormalWeb"/>
              <w:spacing w:after="0" w:line="266" w:lineRule="atLeast"/>
              <w:ind w:right="459"/>
            </w:pPr>
          </w:p>
        </w:tc>
        <w:tc>
          <w:tcPr>
            <w:tcW w:w="2053" w:type="dxa"/>
            <w:vAlign w:val="center"/>
          </w:tcPr>
          <w:p w14:paraId="28B9AED3" w14:textId="77777777" w:rsidR="005F6525" w:rsidRDefault="005F6525" w:rsidP="005F6525">
            <w:pPr>
              <w:pStyle w:val="NormalWeb"/>
              <w:spacing w:after="0" w:line="266" w:lineRule="atLeast"/>
              <w:ind w:right="459"/>
            </w:pPr>
          </w:p>
        </w:tc>
      </w:tr>
      <w:tr w:rsidR="005F6525" w14:paraId="4F228A70" w14:textId="77777777" w:rsidTr="005F6525">
        <w:trPr>
          <w:trHeight w:val="425"/>
        </w:trPr>
        <w:tc>
          <w:tcPr>
            <w:tcW w:w="2053" w:type="dxa"/>
            <w:vAlign w:val="center"/>
          </w:tcPr>
          <w:p w14:paraId="4274DE90" w14:textId="19F6406F" w:rsidR="005F6525" w:rsidRDefault="005F6525" w:rsidP="005F6525">
            <w:pPr>
              <w:pStyle w:val="NormalWeb"/>
              <w:spacing w:after="0" w:line="266" w:lineRule="atLeast"/>
              <w:ind w:right="-126"/>
              <w:jc w:val="center"/>
            </w:pPr>
            <w:r>
              <w:t>ACT</w:t>
            </w:r>
          </w:p>
        </w:tc>
        <w:tc>
          <w:tcPr>
            <w:tcW w:w="2053" w:type="dxa"/>
            <w:vAlign w:val="center"/>
          </w:tcPr>
          <w:p w14:paraId="188B1175" w14:textId="77777777" w:rsidR="005F6525" w:rsidRDefault="005F6525" w:rsidP="005F6525">
            <w:pPr>
              <w:pStyle w:val="NormalWeb"/>
              <w:spacing w:after="0" w:line="266" w:lineRule="atLeast"/>
              <w:ind w:right="459"/>
            </w:pPr>
          </w:p>
        </w:tc>
        <w:tc>
          <w:tcPr>
            <w:tcW w:w="2053" w:type="dxa"/>
            <w:vAlign w:val="center"/>
          </w:tcPr>
          <w:p w14:paraId="2A29727F" w14:textId="77777777" w:rsidR="005F6525" w:rsidRDefault="005F6525" w:rsidP="005F6525">
            <w:pPr>
              <w:pStyle w:val="NormalWeb"/>
              <w:spacing w:after="0" w:line="266" w:lineRule="atLeast"/>
              <w:ind w:right="459"/>
            </w:pPr>
          </w:p>
        </w:tc>
        <w:tc>
          <w:tcPr>
            <w:tcW w:w="2053" w:type="dxa"/>
            <w:vAlign w:val="center"/>
          </w:tcPr>
          <w:p w14:paraId="131A466F" w14:textId="77777777" w:rsidR="005F6525" w:rsidRDefault="005F6525" w:rsidP="005F6525">
            <w:pPr>
              <w:pStyle w:val="NormalWeb"/>
              <w:spacing w:after="0" w:line="266" w:lineRule="atLeast"/>
              <w:ind w:right="459"/>
            </w:pPr>
          </w:p>
        </w:tc>
        <w:tc>
          <w:tcPr>
            <w:tcW w:w="2053" w:type="dxa"/>
            <w:vAlign w:val="center"/>
          </w:tcPr>
          <w:p w14:paraId="720CD10F" w14:textId="77777777" w:rsidR="005F6525" w:rsidRDefault="005F6525" w:rsidP="005F6525">
            <w:pPr>
              <w:pStyle w:val="NormalWeb"/>
              <w:spacing w:after="0" w:line="266" w:lineRule="atLeast"/>
              <w:ind w:right="459"/>
            </w:pPr>
          </w:p>
        </w:tc>
        <w:tc>
          <w:tcPr>
            <w:tcW w:w="2053" w:type="dxa"/>
            <w:vAlign w:val="center"/>
          </w:tcPr>
          <w:p w14:paraId="70BD2A40" w14:textId="77777777" w:rsidR="005F6525" w:rsidRDefault="005F6525" w:rsidP="005F6525">
            <w:pPr>
              <w:pStyle w:val="NormalWeb"/>
              <w:spacing w:after="0" w:line="266" w:lineRule="atLeast"/>
              <w:ind w:right="459"/>
            </w:pPr>
          </w:p>
        </w:tc>
        <w:tc>
          <w:tcPr>
            <w:tcW w:w="2053" w:type="dxa"/>
            <w:vAlign w:val="center"/>
          </w:tcPr>
          <w:p w14:paraId="240AD88E" w14:textId="77777777" w:rsidR="005F6525" w:rsidRDefault="005F6525" w:rsidP="005F6525">
            <w:pPr>
              <w:pStyle w:val="NormalWeb"/>
              <w:spacing w:after="0" w:line="266" w:lineRule="atLeast"/>
              <w:ind w:right="459"/>
            </w:pPr>
          </w:p>
        </w:tc>
      </w:tr>
      <w:tr w:rsidR="005F6525" w14:paraId="02FB16BC" w14:textId="77777777" w:rsidTr="005F6525">
        <w:trPr>
          <w:trHeight w:val="425"/>
        </w:trPr>
        <w:tc>
          <w:tcPr>
            <w:tcW w:w="2053" w:type="dxa"/>
            <w:vAlign w:val="center"/>
          </w:tcPr>
          <w:p w14:paraId="7C08E755" w14:textId="1712A636" w:rsidR="005F6525" w:rsidRDefault="005F6525" w:rsidP="005F6525">
            <w:pPr>
              <w:pStyle w:val="NormalWeb"/>
              <w:spacing w:after="0" w:line="266" w:lineRule="atLeast"/>
              <w:ind w:right="-126"/>
              <w:jc w:val="center"/>
            </w:pPr>
            <w:r>
              <w:t>VISA</w:t>
            </w:r>
          </w:p>
        </w:tc>
        <w:tc>
          <w:tcPr>
            <w:tcW w:w="2053" w:type="dxa"/>
            <w:vAlign w:val="center"/>
          </w:tcPr>
          <w:p w14:paraId="7C9FA6A7" w14:textId="77777777" w:rsidR="005F6525" w:rsidRDefault="005F6525" w:rsidP="005F6525">
            <w:pPr>
              <w:pStyle w:val="NormalWeb"/>
              <w:spacing w:after="0" w:line="266" w:lineRule="atLeast"/>
              <w:ind w:right="459"/>
            </w:pPr>
          </w:p>
        </w:tc>
        <w:tc>
          <w:tcPr>
            <w:tcW w:w="2053" w:type="dxa"/>
            <w:vAlign w:val="center"/>
          </w:tcPr>
          <w:p w14:paraId="13C961C3" w14:textId="77777777" w:rsidR="005F6525" w:rsidRDefault="005F6525" w:rsidP="005F6525">
            <w:pPr>
              <w:pStyle w:val="NormalWeb"/>
              <w:spacing w:after="0" w:line="266" w:lineRule="atLeast"/>
              <w:ind w:right="459"/>
            </w:pPr>
          </w:p>
        </w:tc>
        <w:tc>
          <w:tcPr>
            <w:tcW w:w="2053" w:type="dxa"/>
            <w:vAlign w:val="center"/>
          </w:tcPr>
          <w:p w14:paraId="2FB82A84" w14:textId="77777777" w:rsidR="005F6525" w:rsidRDefault="005F6525" w:rsidP="005F6525">
            <w:pPr>
              <w:pStyle w:val="NormalWeb"/>
              <w:spacing w:after="0" w:line="266" w:lineRule="atLeast"/>
              <w:ind w:right="459"/>
            </w:pPr>
          </w:p>
        </w:tc>
        <w:tc>
          <w:tcPr>
            <w:tcW w:w="2053" w:type="dxa"/>
            <w:vAlign w:val="center"/>
          </w:tcPr>
          <w:p w14:paraId="4743D807" w14:textId="77777777" w:rsidR="005F6525" w:rsidRDefault="005F6525" w:rsidP="005F6525">
            <w:pPr>
              <w:pStyle w:val="NormalWeb"/>
              <w:spacing w:after="0" w:line="266" w:lineRule="atLeast"/>
              <w:ind w:right="459"/>
            </w:pPr>
          </w:p>
        </w:tc>
        <w:tc>
          <w:tcPr>
            <w:tcW w:w="2053" w:type="dxa"/>
            <w:vAlign w:val="center"/>
          </w:tcPr>
          <w:p w14:paraId="10C368BA" w14:textId="77777777" w:rsidR="005F6525" w:rsidRDefault="005F6525" w:rsidP="005F6525">
            <w:pPr>
              <w:pStyle w:val="NormalWeb"/>
              <w:spacing w:after="0" w:line="266" w:lineRule="atLeast"/>
              <w:ind w:right="459"/>
            </w:pPr>
          </w:p>
        </w:tc>
        <w:tc>
          <w:tcPr>
            <w:tcW w:w="2053" w:type="dxa"/>
            <w:vAlign w:val="center"/>
          </w:tcPr>
          <w:p w14:paraId="3395556D" w14:textId="77777777" w:rsidR="005F6525" w:rsidRDefault="005F6525" w:rsidP="005F6525">
            <w:pPr>
              <w:pStyle w:val="NormalWeb"/>
              <w:spacing w:after="0" w:line="266" w:lineRule="atLeast"/>
              <w:ind w:right="459"/>
            </w:pPr>
          </w:p>
        </w:tc>
      </w:tr>
      <w:tr w:rsidR="005F6525" w14:paraId="721E94DD" w14:textId="77777777" w:rsidTr="005F6525">
        <w:trPr>
          <w:trHeight w:val="425"/>
        </w:trPr>
        <w:tc>
          <w:tcPr>
            <w:tcW w:w="2053" w:type="dxa"/>
            <w:vAlign w:val="center"/>
          </w:tcPr>
          <w:p w14:paraId="03353765" w14:textId="473419E3" w:rsidR="005F6525" w:rsidRDefault="005F6525" w:rsidP="005F6525">
            <w:pPr>
              <w:pStyle w:val="NormalWeb"/>
              <w:spacing w:after="0" w:line="266" w:lineRule="atLeast"/>
              <w:ind w:right="-126"/>
              <w:jc w:val="center"/>
            </w:pPr>
            <w:r>
              <w:t>DET</w:t>
            </w:r>
          </w:p>
        </w:tc>
        <w:tc>
          <w:tcPr>
            <w:tcW w:w="2053" w:type="dxa"/>
            <w:vAlign w:val="center"/>
          </w:tcPr>
          <w:p w14:paraId="2B9AC614" w14:textId="77777777" w:rsidR="005F6525" w:rsidRDefault="005F6525" w:rsidP="005F6525">
            <w:pPr>
              <w:pStyle w:val="NormalWeb"/>
              <w:spacing w:after="0" w:line="266" w:lineRule="atLeast"/>
              <w:ind w:right="459"/>
            </w:pPr>
          </w:p>
        </w:tc>
        <w:tc>
          <w:tcPr>
            <w:tcW w:w="2053" w:type="dxa"/>
            <w:vAlign w:val="center"/>
          </w:tcPr>
          <w:p w14:paraId="6BADC36F" w14:textId="77777777" w:rsidR="005F6525" w:rsidRDefault="005F6525" w:rsidP="005F6525">
            <w:pPr>
              <w:pStyle w:val="NormalWeb"/>
              <w:spacing w:after="0" w:line="266" w:lineRule="atLeast"/>
              <w:ind w:right="459"/>
            </w:pPr>
          </w:p>
        </w:tc>
        <w:tc>
          <w:tcPr>
            <w:tcW w:w="2053" w:type="dxa"/>
            <w:vAlign w:val="center"/>
          </w:tcPr>
          <w:p w14:paraId="042F65D3" w14:textId="77777777" w:rsidR="005F6525" w:rsidRDefault="005F6525" w:rsidP="005F6525">
            <w:pPr>
              <w:pStyle w:val="NormalWeb"/>
              <w:spacing w:after="0" w:line="266" w:lineRule="atLeast"/>
              <w:ind w:right="459"/>
            </w:pPr>
          </w:p>
        </w:tc>
        <w:tc>
          <w:tcPr>
            <w:tcW w:w="2053" w:type="dxa"/>
            <w:vAlign w:val="center"/>
          </w:tcPr>
          <w:p w14:paraId="296203BB" w14:textId="77777777" w:rsidR="005F6525" w:rsidRDefault="005F6525" w:rsidP="005F6525">
            <w:pPr>
              <w:pStyle w:val="NormalWeb"/>
              <w:spacing w:after="0" w:line="266" w:lineRule="atLeast"/>
              <w:ind w:right="459"/>
            </w:pPr>
          </w:p>
        </w:tc>
        <w:tc>
          <w:tcPr>
            <w:tcW w:w="2053" w:type="dxa"/>
            <w:vAlign w:val="center"/>
          </w:tcPr>
          <w:p w14:paraId="3035D9A0" w14:textId="77777777" w:rsidR="005F6525" w:rsidRDefault="005F6525" w:rsidP="005F6525">
            <w:pPr>
              <w:pStyle w:val="NormalWeb"/>
              <w:spacing w:after="0" w:line="266" w:lineRule="atLeast"/>
              <w:ind w:right="459"/>
            </w:pPr>
          </w:p>
        </w:tc>
        <w:tc>
          <w:tcPr>
            <w:tcW w:w="2053" w:type="dxa"/>
            <w:vAlign w:val="center"/>
          </w:tcPr>
          <w:p w14:paraId="1CEAADE9" w14:textId="77777777" w:rsidR="005F6525" w:rsidRDefault="005F6525" w:rsidP="005F6525">
            <w:pPr>
              <w:pStyle w:val="NormalWeb"/>
              <w:spacing w:after="0" w:line="266" w:lineRule="atLeast"/>
              <w:ind w:right="459"/>
            </w:pPr>
          </w:p>
        </w:tc>
      </w:tr>
      <w:tr w:rsidR="005F6525" w14:paraId="3FEAE0A7" w14:textId="77777777" w:rsidTr="005F6525">
        <w:trPr>
          <w:trHeight w:val="425"/>
        </w:trPr>
        <w:tc>
          <w:tcPr>
            <w:tcW w:w="2053" w:type="dxa"/>
            <w:vAlign w:val="center"/>
          </w:tcPr>
          <w:p w14:paraId="6149604A" w14:textId="34D1ED03" w:rsidR="005F6525" w:rsidRDefault="005F6525" w:rsidP="005F6525">
            <w:pPr>
              <w:pStyle w:val="NormalWeb"/>
              <w:spacing w:after="0" w:line="266" w:lineRule="atLeast"/>
              <w:ind w:right="-126"/>
              <w:jc w:val="center"/>
            </w:pPr>
            <w:r>
              <w:t>AOR</w:t>
            </w:r>
          </w:p>
        </w:tc>
        <w:tc>
          <w:tcPr>
            <w:tcW w:w="2053" w:type="dxa"/>
            <w:vAlign w:val="center"/>
          </w:tcPr>
          <w:p w14:paraId="56FFCEFF" w14:textId="77777777" w:rsidR="005F6525" w:rsidRDefault="005F6525" w:rsidP="005F6525">
            <w:pPr>
              <w:pStyle w:val="NormalWeb"/>
              <w:spacing w:after="0" w:line="266" w:lineRule="atLeast"/>
              <w:ind w:right="459"/>
            </w:pPr>
          </w:p>
        </w:tc>
        <w:tc>
          <w:tcPr>
            <w:tcW w:w="2053" w:type="dxa"/>
            <w:vAlign w:val="center"/>
          </w:tcPr>
          <w:p w14:paraId="2EB4FDDB" w14:textId="77777777" w:rsidR="005F6525" w:rsidRDefault="005F6525" w:rsidP="005F6525">
            <w:pPr>
              <w:pStyle w:val="NormalWeb"/>
              <w:spacing w:after="0" w:line="266" w:lineRule="atLeast"/>
              <w:ind w:right="459"/>
            </w:pPr>
          </w:p>
        </w:tc>
        <w:tc>
          <w:tcPr>
            <w:tcW w:w="2053" w:type="dxa"/>
            <w:vAlign w:val="center"/>
          </w:tcPr>
          <w:p w14:paraId="707B7FA4" w14:textId="77777777" w:rsidR="005F6525" w:rsidRDefault="005F6525" w:rsidP="005F6525">
            <w:pPr>
              <w:pStyle w:val="NormalWeb"/>
              <w:spacing w:after="0" w:line="266" w:lineRule="atLeast"/>
              <w:ind w:right="459"/>
            </w:pPr>
          </w:p>
        </w:tc>
        <w:tc>
          <w:tcPr>
            <w:tcW w:w="2053" w:type="dxa"/>
            <w:vAlign w:val="center"/>
          </w:tcPr>
          <w:p w14:paraId="4CDCA28D" w14:textId="77777777" w:rsidR="005F6525" w:rsidRDefault="005F6525" w:rsidP="005F6525">
            <w:pPr>
              <w:pStyle w:val="NormalWeb"/>
              <w:spacing w:after="0" w:line="266" w:lineRule="atLeast"/>
              <w:ind w:right="459"/>
            </w:pPr>
          </w:p>
        </w:tc>
        <w:tc>
          <w:tcPr>
            <w:tcW w:w="2053" w:type="dxa"/>
            <w:vAlign w:val="center"/>
          </w:tcPr>
          <w:p w14:paraId="4754CB52" w14:textId="77777777" w:rsidR="005F6525" w:rsidRDefault="005F6525" w:rsidP="005F6525">
            <w:pPr>
              <w:pStyle w:val="NormalWeb"/>
              <w:spacing w:after="0" w:line="266" w:lineRule="atLeast"/>
              <w:ind w:right="459"/>
            </w:pPr>
          </w:p>
        </w:tc>
        <w:tc>
          <w:tcPr>
            <w:tcW w:w="2053" w:type="dxa"/>
            <w:vAlign w:val="center"/>
          </w:tcPr>
          <w:p w14:paraId="1B08E94D" w14:textId="77777777" w:rsidR="005F6525" w:rsidRDefault="005F6525" w:rsidP="005F6525">
            <w:pPr>
              <w:pStyle w:val="NormalWeb"/>
              <w:spacing w:after="0" w:line="266" w:lineRule="atLeast"/>
              <w:ind w:right="459"/>
            </w:pPr>
          </w:p>
        </w:tc>
      </w:tr>
      <w:tr w:rsidR="00947FB5" w14:paraId="6D5DE399" w14:textId="77777777" w:rsidTr="005F6525">
        <w:trPr>
          <w:trHeight w:val="425"/>
        </w:trPr>
        <w:tc>
          <w:tcPr>
            <w:tcW w:w="2053" w:type="dxa"/>
            <w:vAlign w:val="center"/>
          </w:tcPr>
          <w:p w14:paraId="5D3754E0" w14:textId="7DC72483" w:rsidR="00947FB5" w:rsidRDefault="00947FB5" w:rsidP="005F6525">
            <w:pPr>
              <w:pStyle w:val="NormalWeb"/>
              <w:spacing w:after="0" w:line="266" w:lineRule="atLeast"/>
              <w:ind w:right="-126"/>
              <w:jc w:val="center"/>
            </w:pPr>
            <w:r>
              <w:t>DOE</w:t>
            </w:r>
          </w:p>
        </w:tc>
        <w:tc>
          <w:tcPr>
            <w:tcW w:w="2053" w:type="dxa"/>
            <w:vAlign w:val="center"/>
          </w:tcPr>
          <w:p w14:paraId="2EBFF67C" w14:textId="77777777" w:rsidR="00947FB5" w:rsidRDefault="00947FB5" w:rsidP="005F6525">
            <w:pPr>
              <w:pStyle w:val="NormalWeb"/>
              <w:spacing w:after="0" w:line="266" w:lineRule="atLeast"/>
              <w:ind w:right="459"/>
            </w:pPr>
          </w:p>
        </w:tc>
        <w:tc>
          <w:tcPr>
            <w:tcW w:w="2053" w:type="dxa"/>
            <w:vAlign w:val="center"/>
          </w:tcPr>
          <w:p w14:paraId="155FB61C" w14:textId="77777777" w:rsidR="00947FB5" w:rsidRDefault="00947FB5" w:rsidP="005F6525">
            <w:pPr>
              <w:pStyle w:val="NormalWeb"/>
              <w:spacing w:after="0" w:line="266" w:lineRule="atLeast"/>
              <w:ind w:right="459"/>
            </w:pPr>
          </w:p>
        </w:tc>
        <w:tc>
          <w:tcPr>
            <w:tcW w:w="2053" w:type="dxa"/>
            <w:vAlign w:val="center"/>
          </w:tcPr>
          <w:p w14:paraId="13DA1974" w14:textId="77777777" w:rsidR="00947FB5" w:rsidRDefault="00947FB5" w:rsidP="005F6525">
            <w:pPr>
              <w:pStyle w:val="NormalWeb"/>
              <w:spacing w:after="0" w:line="266" w:lineRule="atLeast"/>
              <w:ind w:right="459"/>
            </w:pPr>
          </w:p>
        </w:tc>
        <w:tc>
          <w:tcPr>
            <w:tcW w:w="2053" w:type="dxa"/>
            <w:vAlign w:val="center"/>
          </w:tcPr>
          <w:p w14:paraId="310F4358" w14:textId="77777777" w:rsidR="00947FB5" w:rsidRDefault="00947FB5" w:rsidP="005F6525">
            <w:pPr>
              <w:pStyle w:val="NormalWeb"/>
              <w:spacing w:after="0" w:line="266" w:lineRule="atLeast"/>
              <w:ind w:right="459"/>
            </w:pPr>
          </w:p>
        </w:tc>
        <w:tc>
          <w:tcPr>
            <w:tcW w:w="2053" w:type="dxa"/>
            <w:vAlign w:val="center"/>
          </w:tcPr>
          <w:p w14:paraId="31975665" w14:textId="77777777" w:rsidR="00947FB5" w:rsidRDefault="00947FB5" w:rsidP="005F6525">
            <w:pPr>
              <w:pStyle w:val="NormalWeb"/>
              <w:spacing w:after="0" w:line="266" w:lineRule="atLeast"/>
              <w:ind w:right="459"/>
            </w:pPr>
          </w:p>
        </w:tc>
        <w:tc>
          <w:tcPr>
            <w:tcW w:w="2053" w:type="dxa"/>
            <w:vAlign w:val="center"/>
          </w:tcPr>
          <w:p w14:paraId="15DA28DA" w14:textId="77777777" w:rsidR="00947FB5" w:rsidRDefault="00947FB5" w:rsidP="005F6525">
            <w:pPr>
              <w:pStyle w:val="NormalWeb"/>
              <w:spacing w:after="0" w:line="266" w:lineRule="atLeast"/>
              <w:ind w:right="459"/>
            </w:pPr>
          </w:p>
        </w:tc>
      </w:tr>
      <w:tr w:rsidR="005F6525" w14:paraId="3B3188E5" w14:textId="77777777" w:rsidTr="005F6525">
        <w:trPr>
          <w:trHeight w:val="425"/>
        </w:trPr>
        <w:tc>
          <w:tcPr>
            <w:tcW w:w="2053" w:type="dxa"/>
            <w:vAlign w:val="center"/>
          </w:tcPr>
          <w:p w14:paraId="53908963" w14:textId="2932C43F" w:rsidR="005F6525" w:rsidRDefault="005F6525" w:rsidP="005F6525">
            <w:pPr>
              <w:pStyle w:val="NormalWeb"/>
              <w:spacing w:after="0" w:line="266" w:lineRule="atLeast"/>
              <w:ind w:right="-126"/>
              <w:jc w:val="center"/>
            </w:pPr>
            <w:r>
              <w:t>TOTAL</w:t>
            </w:r>
          </w:p>
        </w:tc>
        <w:tc>
          <w:tcPr>
            <w:tcW w:w="2053" w:type="dxa"/>
            <w:vAlign w:val="center"/>
          </w:tcPr>
          <w:p w14:paraId="6AF3903A" w14:textId="77777777" w:rsidR="005F6525" w:rsidRDefault="005F6525" w:rsidP="005F6525">
            <w:pPr>
              <w:pStyle w:val="NormalWeb"/>
              <w:spacing w:after="0" w:line="266" w:lineRule="atLeast"/>
              <w:ind w:right="459"/>
            </w:pPr>
          </w:p>
        </w:tc>
        <w:tc>
          <w:tcPr>
            <w:tcW w:w="2053" w:type="dxa"/>
            <w:vAlign w:val="center"/>
          </w:tcPr>
          <w:p w14:paraId="1CF0E52D" w14:textId="77777777" w:rsidR="005F6525" w:rsidRDefault="005F6525" w:rsidP="005F6525">
            <w:pPr>
              <w:pStyle w:val="NormalWeb"/>
              <w:spacing w:after="0" w:line="266" w:lineRule="atLeast"/>
              <w:ind w:right="459"/>
            </w:pPr>
          </w:p>
        </w:tc>
        <w:tc>
          <w:tcPr>
            <w:tcW w:w="2053" w:type="dxa"/>
            <w:vAlign w:val="center"/>
          </w:tcPr>
          <w:p w14:paraId="6094BC99" w14:textId="77777777" w:rsidR="005F6525" w:rsidRDefault="005F6525" w:rsidP="005F6525">
            <w:pPr>
              <w:pStyle w:val="NormalWeb"/>
              <w:spacing w:after="0" w:line="266" w:lineRule="atLeast"/>
              <w:ind w:right="459"/>
            </w:pPr>
          </w:p>
        </w:tc>
        <w:tc>
          <w:tcPr>
            <w:tcW w:w="2053" w:type="dxa"/>
            <w:vAlign w:val="center"/>
          </w:tcPr>
          <w:p w14:paraId="45141DD6" w14:textId="77777777" w:rsidR="005F6525" w:rsidRDefault="005F6525" w:rsidP="005F6525">
            <w:pPr>
              <w:pStyle w:val="NormalWeb"/>
              <w:spacing w:after="0" w:line="266" w:lineRule="atLeast"/>
              <w:ind w:right="459"/>
            </w:pPr>
          </w:p>
        </w:tc>
        <w:tc>
          <w:tcPr>
            <w:tcW w:w="2053" w:type="dxa"/>
            <w:vAlign w:val="center"/>
          </w:tcPr>
          <w:p w14:paraId="2FC975EE" w14:textId="77777777" w:rsidR="005F6525" w:rsidRDefault="005F6525" w:rsidP="005F6525">
            <w:pPr>
              <w:pStyle w:val="NormalWeb"/>
              <w:spacing w:after="0" w:line="266" w:lineRule="atLeast"/>
              <w:ind w:right="459"/>
            </w:pPr>
          </w:p>
        </w:tc>
        <w:tc>
          <w:tcPr>
            <w:tcW w:w="2053" w:type="dxa"/>
            <w:vAlign w:val="center"/>
          </w:tcPr>
          <w:p w14:paraId="5EBE0779" w14:textId="77777777" w:rsidR="005F6525" w:rsidRDefault="005F6525" w:rsidP="005F6525">
            <w:pPr>
              <w:pStyle w:val="NormalWeb"/>
              <w:spacing w:after="0" w:line="266" w:lineRule="atLeast"/>
              <w:ind w:right="459"/>
            </w:pPr>
          </w:p>
        </w:tc>
      </w:tr>
    </w:tbl>
    <w:p w14:paraId="0A62BF73" w14:textId="3F9E96FA" w:rsidR="00EE0846" w:rsidRPr="005F6525" w:rsidRDefault="00EE0846" w:rsidP="00253290">
      <w:pPr>
        <w:pStyle w:val="NormalWeb"/>
        <w:spacing w:after="0" w:line="266" w:lineRule="atLeast"/>
        <w:ind w:left="23" w:right="459"/>
        <w:rPr>
          <w:sz w:val="12"/>
          <w:szCs w:val="12"/>
        </w:rPr>
      </w:pPr>
    </w:p>
    <w:tbl>
      <w:tblPr>
        <w:tblStyle w:val="Grilledutableau"/>
        <w:tblW w:w="0" w:type="auto"/>
        <w:jc w:val="center"/>
        <w:tblLook w:val="04A0" w:firstRow="1" w:lastRow="0" w:firstColumn="1" w:lastColumn="0" w:noHBand="0" w:noVBand="1"/>
      </w:tblPr>
      <w:tblGrid>
        <w:gridCol w:w="3174"/>
        <w:gridCol w:w="2946"/>
        <w:gridCol w:w="1957"/>
        <w:gridCol w:w="2095"/>
        <w:gridCol w:w="1906"/>
        <w:gridCol w:w="2143"/>
      </w:tblGrid>
      <w:tr w:rsidR="00917C54" w14:paraId="09B4E36D" w14:textId="4D01CAEC" w:rsidTr="005F6525">
        <w:trPr>
          <w:jc w:val="center"/>
        </w:trPr>
        <w:tc>
          <w:tcPr>
            <w:tcW w:w="3211" w:type="dxa"/>
          </w:tcPr>
          <w:p w14:paraId="4FC630F0" w14:textId="41D0A753" w:rsidR="00917C54" w:rsidRDefault="00917C54" w:rsidP="005F6525">
            <w:pPr>
              <w:pStyle w:val="NormalWeb"/>
              <w:spacing w:after="0" w:line="266" w:lineRule="atLeast"/>
              <w:ind w:right="-72"/>
              <w:jc w:val="center"/>
            </w:pPr>
            <w:r>
              <w:t>Eléments de mission PSE</w:t>
            </w:r>
          </w:p>
        </w:tc>
        <w:tc>
          <w:tcPr>
            <w:tcW w:w="2982" w:type="dxa"/>
          </w:tcPr>
          <w:p w14:paraId="01504CA5" w14:textId="55D00F71" w:rsidR="00917C54" w:rsidRDefault="00917C54" w:rsidP="005F6525">
            <w:pPr>
              <w:pStyle w:val="NormalWeb"/>
              <w:spacing w:after="0" w:line="266" w:lineRule="atLeast"/>
              <w:jc w:val="center"/>
            </w:pPr>
            <w:r>
              <w:t>Montant HT</w:t>
            </w:r>
          </w:p>
        </w:tc>
        <w:tc>
          <w:tcPr>
            <w:tcW w:w="8220" w:type="dxa"/>
            <w:gridSpan w:val="4"/>
          </w:tcPr>
          <w:p w14:paraId="58D2A3C3" w14:textId="28122E4E" w:rsidR="00917C54" w:rsidRDefault="00917C54" w:rsidP="00917C54">
            <w:pPr>
              <w:pStyle w:val="NormalWeb"/>
              <w:spacing w:after="0" w:line="266" w:lineRule="atLeast"/>
              <w:ind w:right="459"/>
              <w:jc w:val="center"/>
            </w:pPr>
            <w:r>
              <w:t>Répartition par co-traitant</w:t>
            </w:r>
          </w:p>
        </w:tc>
      </w:tr>
      <w:tr w:rsidR="00917C54" w14:paraId="6D51B58D" w14:textId="23E15C7D" w:rsidTr="005F6525">
        <w:trPr>
          <w:trHeight w:val="714"/>
          <w:jc w:val="center"/>
        </w:trPr>
        <w:tc>
          <w:tcPr>
            <w:tcW w:w="3211" w:type="dxa"/>
            <w:vAlign w:val="center"/>
          </w:tcPr>
          <w:p w14:paraId="7B8593A9" w14:textId="4FC06522" w:rsidR="00917C54" w:rsidRDefault="005F6525" w:rsidP="005F6525">
            <w:pPr>
              <w:pStyle w:val="NormalWeb"/>
              <w:spacing w:after="0" w:line="266" w:lineRule="atLeast"/>
              <w:ind w:right="459"/>
              <w:jc w:val="center"/>
            </w:pPr>
            <w:r>
              <w:t>OPC</w:t>
            </w:r>
          </w:p>
        </w:tc>
        <w:tc>
          <w:tcPr>
            <w:tcW w:w="2982" w:type="dxa"/>
            <w:vAlign w:val="center"/>
          </w:tcPr>
          <w:p w14:paraId="4E7EC1C3" w14:textId="77777777" w:rsidR="00917C54" w:rsidRDefault="00917C54" w:rsidP="005F6525">
            <w:pPr>
              <w:pStyle w:val="NormalWeb"/>
              <w:spacing w:after="0" w:line="266" w:lineRule="atLeast"/>
              <w:ind w:right="459"/>
              <w:jc w:val="center"/>
            </w:pPr>
          </w:p>
        </w:tc>
        <w:tc>
          <w:tcPr>
            <w:tcW w:w="1984" w:type="dxa"/>
            <w:vAlign w:val="center"/>
          </w:tcPr>
          <w:p w14:paraId="6FDC3106" w14:textId="77777777" w:rsidR="00917C54" w:rsidRDefault="00917C54" w:rsidP="005F6525">
            <w:pPr>
              <w:pStyle w:val="NormalWeb"/>
              <w:spacing w:after="0" w:line="266" w:lineRule="atLeast"/>
              <w:ind w:right="459"/>
              <w:jc w:val="center"/>
            </w:pPr>
          </w:p>
        </w:tc>
        <w:tc>
          <w:tcPr>
            <w:tcW w:w="2126" w:type="dxa"/>
            <w:vAlign w:val="center"/>
          </w:tcPr>
          <w:p w14:paraId="5703C1C0" w14:textId="77777777" w:rsidR="00917C54" w:rsidRDefault="00917C54" w:rsidP="005F6525">
            <w:pPr>
              <w:pStyle w:val="NormalWeb"/>
              <w:spacing w:after="0" w:line="266" w:lineRule="atLeast"/>
              <w:ind w:right="459"/>
              <w:jc w:val="center"/>
            </w:pPr>
          </w:p>
        </w:tc>
        <w:tc>
          <w:tcPr>
            <w:tcW w:w="1934" w:type="dxa"/>
            <w:vAlign w:val="center"/>
          </w:tcPr>
          <w:p w14:paraId="4CD0561E" w14:textId="77777777" w:rsidR="00917C54" w:rsidRDefault="00917C54" w:rsidP="005F6525">
            <w:pPr>
              <w:pStyle w:val="NormalWeb"/>
              <w:spacing w:after="0" w:line="266" w:lineRule="atLeast"/>
              <w:ind w:right="459"/>
              <w:jc w:val="center"/>
            </w:pPr>
          </w:p>
        </w:tc>
        <w:tc>
          <w:tcPr>
            <w:tcW w:w="2176" w:type="dxa"/>
            <w:vAlign w:val="center"/>
          </w:tcPr>
          <w:p w14:paraId="17A5E96D" w14:textId="77777777" w:rsidR="00917C54" w:rsidRDefault="00917C54" w:rsidP="005F6525">
            <w:pPr>
              <w:pStyle w:val="NormalWeb"/>
              <w:spacing w:after="0" w:line="266" w:lineRule="atLeast"/>
              <w:ind w:right="459"/>
              <w:jc w:val="center"/>
            </w:pPr>
          </w:p>
        </w:tc>
      </w:tr>
    </w:tbl>
    <w:p w14:paraId="467348E8" w14:textId="77777777" w:rsidR="008D48CE" w:rsidRPr="000A6C93" w:rsidRDefault="008D48CE"/>
    <w:sectPr w:rsidR="008D48CE" w:rsidRPr="000A6C93" w:rsidSect="00284C32">
      <w:pgSz w:w="16850" w:h="11910" w:orient="landscape"/>
      <w:pgMar w:top="601" w:right="1542" w:bottom="261" w:left="1077" w:header="862" w:footer="90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1960F" w14:textId="77777777" w:rsidR="00CF2D1A" w:rsidRDefault="00CF2D1A">
      <w:r>
        <w:separator/>
      </w:r>
    </w:p>
  </w:endnote>
  <w:endnote w:type="continuationSeparator" w:id="0">
    <w:p w14:paraId="2E4C4B7C" w14:textId="77777777" w:rsidR="00CF2D1A" w:rsidRDefault="00CF2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1AB15" w14:textId="38838015" w:rsidR="00930ED1" w:rsidRDefault="00464C76">
    <w:pPr>
      <w:pStyle w:val="Corpsdetexte"/>
      <w:spacing w:line="14" w:lineRule="auto"/>
      <w:rPr>
        <w:sz w:val="20"/>
      </w:rPr>
    </w:pPr>
    <w:r>
      <w:rPr>
        <w:noProof/>
      </w:rPr>
      <mc:AlternateContent>
        <mc:Choice Requires="wps">
          <w:drawing>
            <wp:anchor distT="0" distB="0" distL="114300" distR="114300" simplePos="0" relativeHeight="486980096" behindDoc="1" locked="0" layoutInCell="1" allowOverlap="1" wp14:anchorId="1D90943C" wp14:editId="0392F9BD">
              <wp:simplePos x="0" y="0"/>
              <wp:positionH relativeFrom="page">
                <wp:posOffset>3389630</wp:posOffset>
              </wp:positionH>
              <wp:positionV relativeFrom="page">
                <wp:posOffset>9982835</wp:posOffset>
              </wp:positionV>
              <wp:extent cx="784860" cy="180975"/>
              <wp:effectExtent l="0" t="0" r="0" b="0"/>
              <wp:wrapNone/>
              <wp:docPr id="9"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F3C87" w14:textId="77777777" w:rsidR="00930ED1" w:rsidRDefault="00906C0B">
                          <w:pPr>
                            <w:pStyle w:val="Corpsdetexte"/>
                            <w:spacing w:before="11"/>
                            <w:ind w:left="20"/>
                          </w:pPr>
                          <w:r>
                            <w:t>Page</w:t>
                          </w:r>
                          <w:r>
                            <w:rPr>
                              <w:spacing w:val="-3"/>
                            </w:rPr>
                            <w:t xml:space="preserve"> </w:t>
                          </w:r>
                          <w:r>
                            <w:t>1</w:t>
                          </w:r>
                          <w:r>
                            <w:rPr>
                              <w:spacing w:val="-1"/>
                            </w:rPr>
                            <w:t xml:space="preserve"> </w:t>
                          </w:r>
                          <w:r>
                            <w:t xml:space="preserve">sur </w:t>
                          </w:r>
                          <w:r>
                            <w:rPr>
                              <w:spacing w:val="-7"/>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90943C" id="_x0000_t202" coordsize="21600,21600" o:spt="202" path="m,l,21600r21600,l21600,xe">
              <v:stroke joinstyle="miter"/>
              <v:path gradientshapeok="t" o:connecttype="rect"/>
            </v:shapetype>
            <v:shape id="docshape1" o:spid="_x0000_s1047" type="#_x0000_t202" style="position:absolute;margin-left:266.9pt;margin-top:786.05pt;width:61.8pt;height:14.25pt;z-index:-16336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" filled="f" stroked="f">
              <v:textbox inset="0,0,0,0">
                <w:txbxContent>
                  <w:p w14:paraId="3B3F3C87" w14:textId="77777777" w:rsidR="00930ED1" w:rsidRDefault="00906C0B">
                    <w:pPr>
                      <w:pStyle w:val="Corpsdetexte"/>
                      <w:spacing w:before="11"/>
                      <w:ind w:left="20"/>
                    </w:pPr>
                    <w:r>
                      <w:t>Page</w:t>
                    </w:r>
                    <w:r>
                      <w:rPr>
                        <w:spacing w:val="-3"/>
                      </w:rPr>
                      <w:t xml:space="preserve"> </w:t>
                    </w:r>
                    <w:r>
                      <w:t>1</w:t>
                    </w:r>
                    <w:r>
                      <w:rPr>
                        <w:spacing w:val="-1"/>
                      </w:rPr>
                      <w:t xml:space="preserve"> </w:t>
                    </w:r>
                    <w:r>
                      <w:t xml:space="preserve">sur </w:t>
                    </w:r>
                    <w:r>
                      <w:rPr>
                        <w:spacing w:val="-7"/>
                      </w:rPr>
                      <w:t>16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07C18" w14:textId="01A69226" w:rsidR="00930ED1" w:rsidRDefault="00464C76">
    <w:pPr>
      <w:pStyle w:val="Corpsdetexte"/>
      <w:spacing w:line="14" w:lineRule="auto"/>
      <w:rPr>
        <w:sz w:val="20"/>
      </w:rPr>
    </w:pPr>
    <w:r>
      <w:rPr>
        <w:noProof/>
      </w:rPr>
      <mc:AlternateContent>
        <mc:Choice Requires="wps">
          <w:drawing>
            <wp:anchor distT="0" distB="0" distL="114300" distR="114300" simplePos="0" relativeHeight="486981120" behindDoc="1" locked="0" layoutInCell="1" allowOverlap="1" wp14:anchorId="0E67DDAB" wp14:editId="7C0C5F07">
              <wp:simplePos x="0" y="0"/>
              <wp:positionH relativeFrom="page">
                <wp:posOffset>3354705</wp:posOffset>
              </wp:positionH>
              <wp:positionV relativeFrom="page">
                <wp:posOffset>9982835</wp:posOffset>
              </wp:positionV>
              <wp:extent cx="854710" cy="180975"/>
              <wp:effectExtent l="0" t="0" r="0" b="0"/>
              <wp:wrapNone/>
              <wp:docPr id="7"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71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19E2C" w14:textId="77777777" w:rsidR="00930ED1" w:rsidRDefault="00906C0B">
                          <w:pPr>
                            <w:pStyle w:val="Corpsdetexte"/>
                            <w:spacing w:before="11"/>
                            <w:ind w:left="20"/>
                          </w:pPr>
                          <w:r>
                            <w:t>Page</w:t>
                          </w:r>
                          <w:r>
                            <w:rPr>
                              <w:spacing w:val="-3"/>
                            </w:rPr>
                            <w:t xml:space="preserve"> </w:t>
                          </w:r>
                          <w:r>
                            <w:fldChar w:fldCharType="begin"/>
                          </w:r>
                          <w:r>
                            <w:instrText xml:space="preserve"> PAGE </w:instrText>
                          </w:r>
                          <w:r>
                            <w:fldChar w:fldCharType="separate"/>
                          </w:r>
                          <w:r>
                            <w:t>10</w:t>
                          </w:r>
                          <w:r>
                            <w:fldChar w:fldCharType="end"/>
                          </w:r>
                          <w:r>
                            <w:rPr>
                              <w:spacing w:val="-1"/>
                            </w:rPr>
                            <w:t xml:space="preserve"> </w:t>
                          </w:r>
                          <w:r>
                            <w:t xml:space="preserve">sur </w:t>
                          </w:r>
                          <w:r>
                            <w:rPr>
                              <w:spacing w:val="-7"/>
                            </w:rPr>
                            <w:fldChar w:fldCharType="begin"/>
                          </w:r>
                          <w:r>
                            <w:rPr>
                              <w:spacing w:val="-7"/>
                            </w:rPr>
                            <w:instrText xml:space="preserve"> NUMPAGES </w:instrText>
                          </w:r>
                          <w:r>
                            <w:rPr>
                              <w:spacing w:val="-7"/>
                            </w:rPr>
                            <w:fldChar w:fldCharType="separate"/>
                          </w:r>
                          <w:r>
                            <w:rPr>
                              <w:spacing w:val="-7"/>
                            </w:rPr>
                            <w:t>16</w:t>
                          </w:r>
                          <w:r>
                            <w:rPr>
                              <w:spacing w:val="-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7DDAB" id="_x0000_t202" coordsize="21600,21600" o:spt="202" path="m,l,21600r21600,l21600,xe">
              <v:stroke joinstyle="miter"/>
              <v:path gradientshapeok="t" o:connecttype="rect"/>
            </v:shapetype>
            <v:shape id="docshape6" o:spid="_x0000_s1049" type="#_x0000_t202" style="position:absolute;margin-left:264.15pt;margin-top:786.05pt;width:67.3pt;height:14.25pt;z-index:-1633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" filled="f" stroked="f">
              <v:textbox inset="0,0,0,0">
                <w:txbxContent>
                  <w:p w14:paraId="31F19E2C" w14:textId="77777777" w:rsidR="00930ED1" w:rsidRDefault="00906C0B">
                    <w:pPr>
                      <w:pStyle w:val="Corpsdetexte"/>
                      <w:spacing w:before="11"/>
                      <w:ind w:left="20"/>
                    </w:pPr>
                    <w:r>
                      <w:t>Page</w:t>
                    </w:r>
                    <w:r>
                      <w:rPr>
                        <w:spacing w:val="-3"/>
                      </w:rPr>
                      <w:t xml:space="preserve"> </w:t>
                    </w:r>
                    <w:r>
                      <w:fldChar w:fldCharType="begin"/>
                    </w:r>
                    <w:r>
                      <w:instrText xml:space="preserve"> PAGE </w:instrText>
                    </w:r>
                    <w:r>
                      <w:fldChar w:fldCharType="separate"/>
                    </w:r>
                    <w:r>
                      <w:t>10</w:t>
                    </w:r>
                    <w:r>
                      <w:fldChar w:fldCharType="end"/>
                    </w:r>
                    <w:r>
                      <w:rPr>
                        <w:spacing w:val="-1"/>
                      </w:rPr>
                      <w:t xml:space="preserve"> </w:t>
                    </w:r>
                    <w:r>
                      <w:t xml:space="preserve">sur </w:t>
                    </w:r>
                    <w:r>
                      <w:rPr>
                        <w:spacing w:val="-7"/>
                      </w:rPr>
                      <w:fldChar w:fldCharType="begin"/>
                    </w:r>
                    <w:r>
                      <w:rPr>
                        <w:spacing w:val="-7"/>
                      </w:rPr>
                      <w:instrText xml:space="preserve"> NUMPAGES </w:instrText>
                    </w:r>
                    <w:r>
                      <w:rPr>
                        <w:spacing w:val="-7"/>
                      </w:rPr>
                      <w:fldChar w:fldCharType="separate"/>
                    </w:r>
                    <w:r>
                      <w:rPr>
                        <w:spacing w:val="-7"/>
                      </w:rPr>
                      <w:t>16</w:t>
                    </w:r>
                    <w:r>
                      <w:rPr>
                        <w:spacing w:val="-7"/>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6981632" behindDoc="1" locked="0" layoutInCell="1" allowOverlap="1" wp14:anchorId="41AFA032" wp14:editId="0348E85E">
              <wp:simplePos x="0" y="0"/>
              <wp:positionH relativeFrom="page">
                <wp:posOffset>6464300</wp:posOffset>
              </wp:positionH>
              <wp:positionV relativeFrom="page">
                <wp:posOffset>10017125</wp:posOffset>
              </wp:positionV>
              <wp:extent cx="210820" cy="139065"/>
              <wp:effectExtent l="0" t="0" r="0" b="0"/>
              <wp:wrapNone/>
              <wp:docPr id="4"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2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41E77" w14:textId="77777777" w:rsidR="00930ED1" w:rsidRDefault="00906C0B">
                          <w:pPr>
                            <w:spacing w:before="14"/>
                            <w:ind w:left="20"/>
                            <w:rPr>
                              <w:sz w:val="16"/>
                            </w:rPr>
                          </w:pPr>
                          <w:r>
                            <w:rPr>
                              <w:spacing w:val="-4"/>
                              <w:sz w:val="16"/>
                            </w:rPr>
                            <w:t>A.E.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A032" id="docshape7" o:spid="_x0000_s1050" type="#_x0000_t202" style="position:absolute;margin-left:509pt;margin-top:788.75pt;width:16.6pt;height:10.95pt;z-index:-1633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" filled="f" stroked="f">
              <v:textbox inset="0,0,0,0">
                <w:txbxContent>
                  <w:p w14:paraId="4CB41E77" w14:textId="77777777" w:rsidR="00930ED1" w:rsidRDefault="00906C0B">
                    <w:pPr>
                      <w:spacing w:before="14"/>
                      <w:ind w:left="20"/>
                      <w:rPr>
                        <w:sz w:val="16"/>
                      </w:rPr>
                    </w:pPr>
                    <w:r>
                      <w:rPr>
                        <w:spacing w:val="-4"/>
                        <w:sz w:val="16"/>
                      </w:rPr>
                      <w:t>A.E.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F7000" w14:textId="77777777" w:rsidR="00CF2D1A" w:rsidRDefault="00CF2D1A">
      <w:r>
        <w:separator/>
      </w:r>
    </w:p>
  </w:footnote>
  <w:footnote w:type="continuationSeparator" w:id="0">
    <w:p w14:paraId="4500A154" w14:textId="77777777" w:rsidR="00CF2D1A" w:rsidRDefault="00CF2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59366" w14:textId="52B6345E" w:rsidR="00930ED1" w:rsidRDefault="00464C76">
    <w:pPr>
      <w:pStyle w:val="Corpsdetexte"/>
      <w:spacing w:line="14" w:lineRule="auto"/>
      <w:rPr>
        <w:sz w:val="20"/>
      </w:rPr>
    </w:pPr>
    <w:r>
      <w:rPr>
        <w:noProof/>
      </w:rPr>
      <mc:AlternateContent>
        <mc:Choice Requires="wps">
          <w:drawing>
            <wp:anchor distT="0" distB="0" distL="114300" distR="114300" simplePos="0" relativeHeight="486980608" behindDoc="1" locked="0" layoutInCell="1" allowOverlap="1" wp14:anchorId="4E93927E" wp14:editId="15A76ABB">
              <wp:simplePos x="0" y="0"/>
              <wp:positionH relativeFrom="page">
                <wp:posOffset>311150</wp:posOffset>
              </wp:positionH>
              <wp:positionV relativeFrom="page">
                <wp:posOffset>535940</wp:posOffset>
              </wp:positionV>
              <wp:extent cx="6812915" cy="344170"/>
              <wp:effectExtent l="0" t="0" r="0" b="0"/>
              <wp:wrapNone/>
              <wp:docPr id="8"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2915"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9C16E" w14:textId="77777777" w:rsidR="002D45A8" w:rsidRPr="0034212E" w:rsidRDefault="002D45A8" w:rsidP="00707C64">
                          <w:pPr>
                            <w:pStyle w:val="En-tte"/>
                            <w:jc w:val="center"/>
                            <w:rPr>
                              <w:i/>
                              <w:sz w:val="18"/>
                            </w:rPr>
                          </w:pPr>
                          <w:r>
                            <w:rPr>
                              <w:i/>
                              <w:sz w:val="18"/>
                            </w:rPr>
                            <w:t>Mission de maîtrise d’œuvre pour la réhabilitation des logements de l’ancienne école communale</w:t>
                          </w:r>
                        </w:p>
                        <w:p w14:paraId="56201B27" w14:textId="03F1BE9A" w:rsidR="00930ED1" w:rsidRDefault="00930ED1" w:rsidP="005F6525">
                          <w:pPr>
                            <w:spacing w:before="11" w:line="244" w:lineRule="auto"/>
                            <w:ind w:left="125" w:hanging="106"/>
                            <w:jc w:val="center"/>
                            <w:rPr>
                              <w:b/>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3927E" id="_x0000_t202" coordsize="21600,21600" o:spt="202" path="m,l,21600r21600,l21600,xe">
              <v:stroke joinstyle="miter"/>
              <v:path gradientshapeok="t" o:connecttype="rect"/>
            </v:shapetype>
            <v:shape id="docshape5" o:spid="_x0000_s1048" type="#_x0000_t202" style="position:absolute;margin-left:24.5pt;margin-top:42.2pt;width:536.45pt;height:27.1pt;z-index:-1633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" filled="f" stroked="f">
              <v:textbox inset="0,0,0,0">
                <w:txbxContent>
                  <w:p w14:paraId="6C29C16E" w14:textId="77777777" w:rsidR="002D45A8" w:rsidRPr="0034212E" w:rsidRDefault="002D45A8" w:rsidP="00707C64">
                    <w:pPr>
                      <w:pStyle w:val="En-tte"/>
                      <w:jc w:val="center"/>
                      <w:rPr>
                        <w:i/>
                        <w:sz w:val="18"/>
                      </w:rPr>
                    </w:pPr>
                    <w:r>
                      <w:rPr>
                        <w:i/>
                        <w:sz w:val="18"/>
                      </w:rPr>
                      <w:t>Mission de maîtrise d’œuvre pour la réhabilitation des logements de l’ancienne école communale</w:t>
                    </w:r>
                  </w:p>
                  <w:p w14:paraId="56201B27" w14:textId="03F1BE9A" w:rsidR="00930ED1" w:rsidRDefault="00930ED1" w:rsidP="005F6525">
                    <w:pPr>
                      <w:spacing w:before="11" w:line="244" w:lineRule="auto"/>
                      <w:ind w:left="125" w:hanging="106"/>
                      <w:jc w:val="center"/>
                      <w:rPr>
                        <w:b/>
                        <w: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8125F"/>
    <w:multiLevelType w:val="hybridMultilevel"/>
    <w:tmpl w:val="F66EA5FA"/>
    <w:lvl w:ilvl="0" w:tplc="1AE8839A">
      <w:start w:val="1"/>
      <w:numFmt w:val="lowerLetter"/>
      <w:lvlText w:val="%1)"/>
      <w:lvlJc w:val="left"/>
      <w:pPr>
        <w:ind w:left="1102" w:hanging="228"/>
      </w:pPr>
      <w:rPr>
        <w:rFonts w:ascii="Times New Roman" w:eastAsia="Times New Roman" w:hAnsi="Times New Roman" w:cs="Times New Roman" w:hint="default"/>
        <w:b w:val="0"/>
        <w:bCs w:val="0"/>
        <w:i w:val="0"/>
        <w:iCs w:val="0"/>
        <w:w w:val="100"/>
        <w:sz w:val="22"/>
        <w:szCs w:val="22"/>
        <w:lang w:val="fr-FR" w:eastAsia="en-US" w:bidi="ar-SA"/>
      </w:rPr>
    </w:lvl>
    <w:lvl w:ilvl="1" w:tplc="36C48BA2">
      <w:numFmt w:val="bullet"/>
      <w:lvlText w:val="•"/>
      <w:lvlJc w:val="left"/>
      <w:pPr>
        <w:ind w:left="2094" w:hanging="228"/>
      </w:pPr>
      <w:rPr>
        <w:rFonts w:hint="default"/>
        <w:lang w:val="fr-FR" w:eastAsia="en-US" w:bidi="ar-SA"/>
      </w:rPr>
    </w:lvl>
    <w:lvl w:ilvl="2" w:tplc="5C3E4A1E">
      <w:numFmt w:val="bullet"/>
      <w:lvlText w:val="•"/>
      <w:lvlJc w:val="left"/>
      <w:pPr>
        <w:ind w:left="3089" w:hanging="228"/>
      </w:pPr>
      <w:rPr>
        <w:rFonts w:hint="default"/>
        <w:lang w:val="fr-FR" w:eastAsia="en-US" w:bidi="ar-SA"/>
      </w:rPr>
    </w:lvl>
    <w:lvl w:ilvl="3" w:tplc="C65C488C">
      <w:numFmt w:val="bullet"/>
      <w:lvlText w:val="•"/>
      <w:lvlJc w:val="left"/>
      <w:pPr>
        <w:ind w:left="4083" w:hanging="228"/>
      </w:pPr>
      <w:rPr>
        <w:rFonts w:hint="default"/>
        <w:lang w:val="fr-FR" w:eastAsia="en-US" w:bidi="ar-SA"/>
      </w:rPr>
    </w:lvl>
    <w:lvl w:ilvl="4" w:tplc="726629EA">
      <w:numFmt w:val="bullet"/>
      <w:lvlText w:val="•"/>
      <w:lvlJc w:val="left"/>
      <w:pPr>
        <w:ind w:left="5078" w:hanging="228"/>
      </w:pPr>
      <w:rPr>
        <w:rFonts w:hint="default"/>
        <w:lang w:val="fr-FR" w:eastAsia="en-US" w:bidi="ar-SA"/>
      </w:rPr>
    </w:lvl>
    <w:lvl w:ilvl="5" w:tplc="6AA80FC2">
      <w:numFmt w:val="bullet"/>
      <w:lvlText w:val="•"/>
      <w:lvlJc w:val="left"/>
      <w:pPr>
        <w:ind w:left="6073" w:hanging="228"/>
      </w:pPr>
      <w:rPr>
        <w:rFonts w:hint="default"/>
        <w:lang w:val="fr-FR" w:eastAsia="en-US" w:bidi="ar-SA"/>
      </w:rPr>
    </w:lvl>
    <w:lvl w:ilvl="6" w:tplc="E87C822A">
      <w:numFmt w:val="bullet"/>
      <w:lvlText w:val="•"/>
      <w:lvlJc w:val="left"/>
      <w:pPr>
        <w:ind w:left="7067" w:hanging="228"/>
      </w:pPr>
      <w:rPr>
        <w:rFonts w:hint="default"/>
        <w:lang w:val="fr-FR" w:eastAsia="en-US" w:bidi="ar-SA"/>
      </w:rPr>
    </w:lvl>
    <w:lvl w:ilvl="7" w:tplc="0F50EF86">
      <w:numFmt w:val="bullet"/>
      <w:lvlText w:val="•"/>
      <w:lvlJc w:val="left"/>
      <w:pPr>
        <w:ind w:left="8062" w:hanging="228"/>
      </w:pPr>
      <w:rPr>
        <w:rFonts w:hint="default"/>
        <w:lang w:val="fr-FR" w:eastAsia="en-US" w:bidi="ar-SA"/>
      </w:rPr>
    </w:lvl>
    <w:lvl w:ilvl="8" w:tplc="B0D45172">
      <w:numFmt w:val="bullet"/>
      <w:lvlText w:val="•"/>
      <w:lvlJc w:val="left"/>
      <w:pPr>
        <w:ind w:left="9057" w:hanging="228"/>
      </w:pPr>
      <w:rPr>
        <w:rFonts w:hint="default"/>
        <w:lang w:val="fr-FR" w:eastAsia="en-US" w:bidi="ar-SA"/>
      </w:rPr>
    </w:lvl>
  </w:abstractNum>
  <w:abstractNum w:abstractNumId="1" w15:restartNumberingAfterBreak="0">
    <w:nsid w:val="120F7E14"/>
    <w:multiLevelType w:val="hybridMultilevel"/>
    <w:tmpl w:val="48FA0CCC"/>
    <w:lvl w:ilvl="0" w:tplc="6A1C4802">
      <w:numFmt w:val="bullet"/>
      <w:lvlText w:val="-"/>
      <w:lvlJc w:val="left"/>
      <w:pPr>
        <w:ind w:left="818" w:hanging="152"/>
      </w:pPr>
      <w:rPr>
        <w:rFonts w:ascii="Times New Roman" w:eastAsia="Times New Roman" w:hAnsi="Times New Roman" w:cs="Times New Roman" w:hint="default"/>
        <w:b w:val="0"/>
        <w:bCs w:val="0"/>
        <w:i w:val="0"/>
        <w:iCs w:val="0"/>
        <w:w w:val="100"/>
        <w:sz w:val="22"/>
        <w:szCs w:val="22"/>
        <w:lang w:val="fr-FR" w:eastAsia="en-US" w:bidi="ar-SA"/>
      </w:rPr>
    </w:lvl>
    <w:lvl w:ilvl="1" w:tplc="02FCD166">
      <w:numFmt w:val="bullet"/>
      <w:lvlText w:val="•"/>
      <w:lvlJc w:val="left"/>
      <w:pPr>
        <w:ind w:left="1842" w:hanging="152"/>
      </w:pPr>
      <w:rPr>
        <w:rFonts w:hint="default"/>
        <w:lang w:val="fr-FR" w:eastAsia="en-US" w:bidi="ar-SA"/>
      </w:rPr>
    </w:lvl>
    <w:lvl w:ilvl="2" w:tplc="ED9AB840">
      <w:numFmt w:val="bullet"/>
      <w:lvlText w:val="•"/>
      <w:lvlJc w:val="left"/>
      <w:pPr>
        <w:ind w:left="2865" w:hanging="152"/>
      </w:pPr>
      <w:rPr>
        <w:rFonts w:hint="default"/>
        <w:lang w:val="fr-FR" w:eastAsia="en-US" w:bidi="ar-SA"/>
      </w:rPr>
    </w:lvl>
    <w:lvl w:ilvl="3" w:tplc="0CE27FE4">
      <w:numFmt w:val="bullet"/>
      <w:lvlText w:val="•"/>
      <w:lvlJc w:val="left"/>
      <w:pPr>
        <w:ind w:left="3887" w:hanging="152"/>
      </w:pPr>
      <w:rPr>
        <w:rFonts w:hint="default"/>
        <w:lang w:val="fr-FR" w:eastAsia="en-US" w:bidi="ar-SA"/>
      </w:rPr>
    </w:lvl>
    <w:lvl w:ilvl="4" w:tplc="C6AA0C2C">
      <w:numFmt w:val="bullet"/>
      <w:lvlText w:val="•"/>
      <w:lvlJc w:val="left"/>
      <w:pPr>
        <w:ind w:left="4910" w:hanging="152"/>
      </w:pPr>
      <w:rPr>
        <w:rFonts w:hint="default"/>
        <w:lang w:val="fr-FR" w:eastAsia="en-US" w:bidi="ar-SA"/>
      </w:rPr>
    </w:lvl>
    <w:lvl w:ilvl="5" w:tplc="7160E5AA">
      <w:numFmt w:val="bullet"/>
      <w:lvlText w:val="•"/>
      <w:lvlJc w:val="left"/>
      <w:pPr>
        <w:ind w:left="5933" w:hanging="152"/>
      </w:pPr>
      <w:rPr>
        <w:rFonts w:hint="default"/>
        <w:lang w:val="fr-FR" w:eastAsia="en-US" w:bidi="ar-SA"/>
      </w:rPr>
    </w:lvl>
    <w:lvl w:ilvl="6" w:tplc="51DA6B9E">
      <w:numFmt w:val="bullet"/>
      <w:lvlText w:val="•"/>
      <w:lvlJc w:val="left"/>
      <w:pPr>
        <w:ind w:left="6955" w:hanging="152"/>
      </w:pPr>
      <w:rPr>
        <w:rFonts w:hint="default"/>
        <w:lang w:val="fr-FR" w:eastAsia="en-US" w:bidi="ar-SA"/>
      </w:rPr>
    </w:lvl>
    <w:lvl w:ilvl="7" w:tplc="F314D17C">
      <w:numFmt w:val="bullet"/>
      <w:lvlText w:val="•"/>
      <w:lvlJc w:val="left"/>
      <w:pPr>
        <w:ind w:left="7978" w:hanging="152"/>
      </w:pPr>
      <w:rPr>
        <w:rFonts w:hint="default"/>
        <w:lang w:val="fr-FR" w:eastAsia="en-US" w:bidi="ar-SA"/>
      </w:rPr>
    </w:lvl>
    <w:lvl w:ilvl="8" w:tplc="1E8077FE">
      <w:numFmt w:val="bullet"/>
      <w:lvlText w:val="•"/>
      <w:lvlJc w:val="left"/>
      <w:pPr>
        <w:ind w:left="9001" w:hanging="152"/>
      </w:pPr>
      <w:rPr>
        <w:rFonts w:hint="default"/>
        <w:lang w:val="fr-FR" w:eastAsia="en-US" w:bidi="ar-SA"/>
      </w:rPr>
    </w:lvl>
  </w:abstractNum>
  <w:abstractNum w:abstractNumId="2" w15:restartNumberingAfterBreak="0">
    <w:nsid w:val="436D6D75"/>
    <w:multiLevelType w:val="hybridMultilevel"/>
    <w:tmpl w:val="D1C86EF2"/>
    <w:lvl w:ilvl="0" w:tplc="CBAE60BC">
      <w:numFmt w:val="bullet"/>
      <w:lvlText w:val=""/>
      <w:lvlJc w:val="left"/>
      <w:pPr>
        <w:ind w:left="1538" w:hanging="358"/>
      </w:pPr>
      <w:rPr>
        <w:rFonts w:ascii="Symbol" w:eastAsia="Symbol" w:hAnsi="Symbol" w:cs="Symbol" w:hint="default"/>
        <w:b w:val="0"/>
        <w:bCs w:val="0"/>
        <w:i w:val="0"/>
        <w:iCs w:val="0"/>
        <w:w w:val="100"/>
        <w:sz w:val="22"/>
        <w:szCs w:val="22"/>
        <w:lang w:val="fr-FR" w:eastAsia="en-US" w:bidi="ar-SA"/>
      </w:rPr>
    </w:lvl>
    <w:lvl w:ilvl="1" w:tplc="9A486AC4">
      <w:numFmt w:val="bullet"/>
      <w:lvlText w:val="•"/>
      <w:lvlJc w:val="left"/>
      <w:pPr>
        <w:ind w:left="2490" w:hanging="358"/>
      </w:pPr>
      <w:rPr>
        <w:rFonts w:hint="default"/>
        <w:lang w:val="fr-FR" w:eastAsia="en-US" w:bidi="ar-SA"/>
      </w:rPr>
    </w:lvl>
    <w:lvl w:ilvl="2" w:tplc="41EEB16E">
      <w:numFmt w:val="bullet"/>
      <w:lvlText w:val="•"/>
      <w:lvlJc w:val="left"/>
      <w:pPr>
        <w:ind w:left="3441" w:hanging="358"/>
      </w:pPr>
      <w:rPr>
        <w:rFonts w:hint="default"/>
        <w:lang w:val="fr-FR" w:eastAsia="en-US" w:bidi="ar-SA"/>
      </w:rPr>
    </w:lvl>
    <w:lvl w:ilvl="3" w:tplc="753E66FE">
      <w:numFmt w:val="bullet"/>
      <w:lvlText w:val="•"/>
      <w:lvlJc w:val="left"/>
      <w:pPr>
        <w:ind w:left="4391" w:hanging="358"/>
      </w:pPr>
      <w:rPr>
        <w:rFonts w:hint="default"/>
        <w:lang w:val="fr-FR" w:eastAsia="en-US" w:bidi="ar-SA"/>
      </w:rPr>
    </w:lvl>
    <w:lvl w:ilvl="4" w:tplc="A6F21222">
      <w:numFmt w:val="bullet"/>
      <w:lvlText w:val="•"/>
      <w:lvlJc w:val="left"/>
      <w:pPr>
        <w:ind w:left="5342" w:hanging="358"/>
      </w:pPr>
      <w:rPr>
        <w:rFonts w:hint="default"/>
        <w:lang w:val="fr-FR" w:eastAsia="en-US" w:bidi="ar-SA"/>
      </w:rPr>
    </w:lvl>
    <w:lvl w:ilvl="5" w:tplc="00CE5CDC">
      <w:numFmt w:val="bullet"/>
      <w:lvlText w:val="•"/>
      <w:lvlJc w:val="left"/>
      <w:pPr>
        <w:ind w:left="6293" w:hanging="358"/>
      </w:pPr>
      <w:rPr>
        <w:rFonts w:hint="default"/>
        <w:lang w:val="fr-FR" w:eastAsia="en-US" w:bidi="ar-SA"/>
      </w:rPr>
    </w:lvl>
    <w:lvl w:ilvl="6" w:tplc="C85C1F04">
      <w:numFmt w:val="bullet"/>
      <w:lvlText w:val="•"/>
      <w:lvlJc w:val="left"/>
      <w:pPr>
        <w:ind w:left="7243" w:hanging="358"/>
      </w:pPr>
      <w:rPr>
        <w:rFonts w:hint="default"/>
        <w:lang w:val="fr-FR" w:eastAsia="en-US" w:bidi="ar-SA"/>
      </w:rPr>
    </w:lvl>
    <w:lvl w:ilvl="7" w:tplc="2408997E">
      <w:numFmt w:val="bullet"/>
      <w:lvlText w:val="•"/>
      <w:lvlJc w:val="left"/>
      <w:pPr>
        <w:ind w:left="8194" w:hanging="358"/>
      </w:pPr>
      <w:rPr>
        <w:rFonts w:hint="default"/>
        <w:lang w:val="fr-FR" w:eastAsia="en-US" w:bidi="ar-SA"/>
      </w:rPr>
    </w:lvl>
    <w:lvl w:ilvl="8" w:tplc="E9E6B366">
      <w:numFmt w:val="bullet"/>
      <w:lvlText w:val="•"/>
      <w:lvlJc w:val="left"/>
      <w:pPr>
        <w:ind w:left="9145" w:hanging="358"/>
      </w:pPr>
      <w:rPr>
        <w:rFonts w:hint="default"/>
        <w:lang w:val="fr-FR" w:eastAsia="en-US" w:bidi="ar-SA"/>
      </w:rPr>
    </w:lvl>
  </w:abstractNum>
  <w:abstractNum w:abstractNumId="3" w15:restartNumberingAfterBreak="0">
    <w:nsid w:val="54F75476"/>
    <w:multiLevelType w:val="hybridMultilevel"/>
    <w:tmpl w:val="0262B0C6"/>
    <w:lvl w:ilvl="0" w:tplc="23AE1B44">
      <w:numFmt w:val="bullet"/>
      <w:lvlText w:val=""/>
      <w:lvlJc w:val="left"/>
      <w:pPr>
        <w:ind w:left="1178" w:hanging="360"/>
      </w:pPr>
      <w:rPr>
        <w:rFonts w:ascii="Symbol" w:eastAsia="Symbol" w:hAnsi="Symbol" w:cs="Symbol" w:hint="default"/>
        <w:b w:val="0"/>
        <w:bCs w:val="0"/>
        <w:i w:val="0"/>
        <w:iCs w:val="0"/>
        <w:w w:val="100"/>
        <w:sz w:val="22"/>
        <w:szCs w:val="22"/>
        <w:lang w:val="fr-FR" w:eastAsia="en-US" w:bidi="ar-SA"/>
      </w:rPr>
    </w:lvl>
    <w:lvl w:ilvl="1" w:tplc="6986D0DC">
      <w:numFmt w:val="bullet"/>
      <w:lvlText w:val="•"/>
      <w:lvlJc w:val="left"/>
      <w:pPr>
        <w:ind w:left="2166" w:hanging="360"/>
      </w:pPr>
      <w:rPr>
        <w:rFonts w:hint="default"/>
        <w:lang w:val="fr-FR" w:eastAsia="en-US" w:bidi="ar-SA"/>
      </w:rPr>
    </w:lvl>
    <w:lvl w:ilvl="2" w:tplc="2E68D790">
      <w:numFmt w:val="bullet"/>
      <w:lvlText w:val="•"/>
      <w:lvlJc w:val="left"/>
      <w:pPr>
        <w:ind w:left="3153" w:hanging="360"/>
      </w:pPr>
      <w:rPr>
        <w:rFonts w:hint="default"/>
        <w:lang w:val="fr-FR" w:eastAsia="en-US" w:bidi="ar-SA"/>
      </w:rPr>
    </w:lvl>
    <w:lvl w:ilvl="3" w:tplc="3B2A258A">
      <w:numFmt w:val="bullet"/>
      <w:lvlText w:val="•"/>
      <w:lvlJc w:val="left"/>
      <w:pPr>
        <w:ind w:left="4139" w:hanging="360"/>
      </w:pPr>
      <w:rPr>
        <w:rFonts w:hint="default"/>
        <w:lang w:val="fr-FR" w:eastAsia="en-US" w:bidi="ar-SA"/>
      </w:rPr>
    </w:lvl>
    <w:lvl w:ilvl="4" w:tplc="7CEE55A4">
      <w:numFmt w:val="bullet"/>
      <w:lvlText w:val="•"/>
      <w:lvlJc w:val="left"/>
      <w:pPr>
        <w:ind w:left="5126" w:hanging="360"/>
      </w:pPr>
      <w:rPr>
        <w:rFonts w:hint="default"/>
        <w:lang w:val="fr-FR" w:eastAsia="en-US" w:bidi="ar-SA"/>
      </w:rPr>
    </w:lvl>
    <w:lvl w:ilvl="5" w:tplc="D81409C6">
      <w:numFmt w:val="bullet"/>
      <w:lvlText w:val="•"/>
      <w:lvlJc w:val="left"/>
      <w:pPr>
        <w:ind w:left="6113" w:hanging="360"/>
      </w:pPr>
      <w:rPr>
        <w:rFonts w:hint="default"/>
        <w:lang w:val="fr-FR" w:eastAsia="en-US" w:bidi="ar-SA"/>
      </w:rPr>
    </w:lvl>
    <w:lvl w:ilvl="6" w:tplc="58ECABEA">
      <w:numFmt w:val="bullet"/>
      <w:lvlText w:val="•"/>
      <w:lvlJc w:val="left"/>
      <w:pPr>
        <w:ind w:left="7099" w:hanging="360"/>
      </w:pPr>
      <w:rPr>
        <w:rFonts w:hint="default"/>
        <w:lang w:val="fr-FR" w:eastAsia="en-US" w:bidi="ar-SA"/>
      </w:rPr>
    </w:lvl>
    <w:lvl w:ilvl="7" w:tplc="C1067344">
      <w:numFmt w:val="bullet"/>
      <w:lvlText w:val="•"/>
      <w:lvlJc w:val="left"/>
      <w:pPr>
        <w:ind w:left="8086" w:hanging="360"/>
      </w:pPr>
      <w:rPr>
        <w:rFonts w:hint="default"/>
        <w:lang w:val="fr-FR" w:eastAsia="en-US" w:bidi="ar-SA"/>
      </w:rPr>
    </w:lvl>
    <w:lvl w:ilvl="8" w:tplc="8618D626">
      <w:numFmt w:val="bullet"/>
      <w:lvlText w:val="•"/>
      <w:lvlJc w:val="left"/>
      <w:pPr>
        <w:ind w:left="9073" w:hanging="360"/>
      </w:pPr>
      <w:rPr>
        <w:rFonts w:hint="default"/>
        <w:lang w:val="fr-FR" w:eastAsia="en-US" w:bidi="ar-SA"/>
      </w:rPr>
    </w:lvl>
  </w:abstractNum>
  <w:abstractNum w:abstractNumId="4" w15:restartNumberingAfterBreak="0">
    <w:nsid w:val="55E5784A"/>
    <w:multiLevelType w:val="hybridMultilevel"/>
    <w:tmpl w:val="F9F61638"/>
    <w:lvl w:ilvl="0" w:tplc="D16E0854">
      <w:numFmt w:val="bullet"/>
      <w:lvlText w:val=""/>
      <w:lvlJc w:val="left"/>
      <w:pPr>
        <w:ind w:left="1385" w:hanging="284"/>
      </w:pPr>
      <w:rPr>
        <w:rFonts w:ascii="Symbol" w:eastAsia="Symbol" w:hAnsi="Symbol" w:cs="Symbol" w:hint="default"/>
        <w:b w:val="0"/>
        <w:bCs w:val="0"/>
        <w:i w:val="0"/>
        <w:iCs w:val="0"/>
        <w:w w:val="100"/>
        <w:sz w:val="22"/>
        <w:szCs w:val="22"/>
        <w:lang w:val="fr-FR" w:eastAsia="en-US" w:bidi="ar-SA"/>
      </w:rPr>
    </w:lvl>
    <w:lvl w:ilvl="1" w:tplc="F4AAD90A">
      <w:numFmt w:val="bullet"/>
      <w:lvlText w:val="•"/>
      <w:lvlJc w:val="left"/>
      <w:pPr>
        <w:ind w:left="2346" w:hanging="284"/>
      </w:pPr>
      <w:rPr>
        <w:rFonts w:hint="default"/>
        <w:lang w:val="fr-FR" w:eastAsia="en-US" w:bidi="ar-SA"/>
      </w:rPr>
    </w:lvl>
    <w:lvl w:ilvl="2" w:tplc="09E0130C">
      <w:numFmt w:val="bullet"/>
      <w:lvlText w:val="•"/>
      <w:lvlJc w:val="left"/>
      <w:pPr>
        <w:ind w:left="3313" w:hanging="284"/>
      </w:pPr>
      <w:rPr>
        <w:rFonts w:hint="default"/>
        <w:lang w:val="fr-FR" w:eastAsia="en-US" w:bidi="ar-SA"/>
      </w:rPr>
    </w:lvl>
    <w:lvl w:ilvl="3" w:tplc="F278A978">
      <w:numFmt w:val="bullet"/>
      <w:lvlText w:val="•"/>
      <w:lvlJc w:val="left"/>
      <w:pPr>
        <w:ind w:left="4279" w:hanging="284"/>
      </w:pPr>
      <w:rPr>
        <w:rFonts w:hint="default"/>
        <w:lang w:val="fr-FR" w:eastAsia="en-US" w:bidi="ar-SA"/>
      </w:rPr>
    </w:lvl>
    <w:lvl w:ilvl="4" w:tplc="E190D758">
      <w:numFmt w:val="bullet"/>
      <w:lvlText w:val="•"/>
      <w:lvlJc w:val="left"/>
      <w:pPr>
        <w:ind w:left="5246" w:hanging="284"/>
      </w:pPr>
      <w:rPr>
        <w:rFonts w:hint="default"/>
        <w:lang w:val="fr-FR" w:eastAsia="en-US" w:bidi="ar-SA"/>
      </w:rPr>
    </w:lvl>
    <w:lvl w:ilvl="5" w:tplc="C2666180">
      <w:numFmt w:val="bullet"/>
      <w:lvlText w:val="•"/>
      <w:lvlJc w:val="left"/>
      <w:pPr>
        <w:ind w:left="6213" w:hanging="284"/>
      </w:pPr>
      <w:rPr>
        <w:rFonts w:hint="default"/>
        <w:lang w:val="fr-FR" w:eastAsia="en-US" w:bidi="ar-SA"/>
      </w:rPr>
    </w:lvl>
    <w:lvl w:ilvl="6" w:tplc="C76CF2F6">
      <w:numFmt w:val="bullet"/>
      <w:lvlText w:val="•"/>
      <w:lvlJc w:val="left"/>
      <w:pPr>
        <w:ind w:left="7179" w:hanging="284"/>
      </w:pPr>
      <w:rPr>
        <w:rFonts w:hint="default"/>
        <w:lang w:val="fr-FR" w:eastAsia="en-US" w:bidi="ar-SA"/>
      </w:rPr>
    </w:lvl>
    <w:lvl w:ilvl="7" w:tplc="7F8ED26C">
      <w:numFmt w:val="bullet"/>
      <w:lvlText w:val="•"/>
      <w:lvlJc w:val="left"/>
      <w:pPr>
        <w:ind w:left="8146" w:hanging="284"/>
      </w:pPr>
      <w:rPr>
        <w:rFonts w:hint="default"/>
        <w:lang w:val="fr-FR" w:eastAsia="en-US" w:bidi="ar-SA"/>
      </w:rPr>
    </w:lvl>
    <w:lvl w:ilvl="8" w:tplc="3B08142A">
      <w:numFmt w:val="bullet"/>
      <w:lvlText w:val="•"/>
      <w:lvlJc w:val="left"/>
      <w:pPr>
        <w:ind w:left="9113" w:hanging="284"/>
      </w:pPr>
      <w:rPr>
        <w:rFonts w:hint="default"/>
        <w:lang w:val="fr-FR" w:eastAsia="en-US" w:bidi="ar-SA"/>
      </w:rPr>
    </w:lvl>
  </w:abstractNum>
  <w:abstractNum w:abstractNumId="5" w15:restartNumberingAfterBreak="0">
    <w:nsid w:val="60696835"/>
    <w:multiLevelType w:val="hybridMultilevel"/>
    <w:tmpl w:val="E9CCB6B6"/>
    <w:lvl w:ilvl="0" w:tplc="FA72B006">
      <w:start w:val="1"/>
      <w:numFmt w:val="lowerLetter"/>
      <w:lvlText w:val="%1)"/>
      <w:lvlJc w:val="left"/>
      <w:pPr>
        <w:ind w:left="1046" w:hanging="228"/>
      </w:pPr>
      <w:rPr>
        <w:rFonts w:ascii="Times New Roman" w:eastAsia="Times New Roman" w:hAnsi="Times New Roman" w:cs="Times New Roman" w:hint="default"/>
        <w:b w:val="0"/>
        <w:bCs w:val="0"/>
        <w:i w:val="0"/>
        <w:iCs w:val="0"/>
        <w:w w:val="100"/>
        <w:sz w:val="22"/>
        <w:szCs w:val="22"/>
        <w:lang w:val="fr-FR" w:eastAsia="en-US" w:bidi="ar-SA"/>
      </w:rPr>
    </w:lvl>
    <w:lvl w:ilvl="1" w:tplc="447E0FAC">
      <w:numFmt w:val="bullet"/>
      <w:lvlText w:val="•"/>
      <w:lvlJc w:val="left"/>
      <w:pPr>
        <w:ind w:left="2040" w:hanging="228"/>
      </w:pPr>
      <w:rPr>
        <w:rFonts w:hint="default"/>
        <w:lang w:val="fr-FR" w:eastAsia="en-US" w:bidi="ar-SA"/>
      </w:rPr>
    </w:lvl>
    <w:lvl w:ilvl="2" w:tplc="99E2FD80">
      <w:numFmt w:val="bullet"/>
      <w:lvlText w:val="•"/>
      <w:lvlJc w:val="left"/>
      <w:pPr>
        <w:ind w:left="3041" w:hanging="228"/>
      </w:pPr>
      <w:rPr>
        <w:rFonts w:hint="default"/>
        <w:lang w:val="fr-FR" w:eastAsia="en-US" w:bidi="ar-SA"/>
      </w:rPr>
    </w:lvl>
    <w:lvl w:ilvl="3" w:tplc="E17E2EBE">
      <w:numFmt w:val="bullet"/>
      <w:lvlText w:val="•"/>
      <w:lvlJc w:val="left"/>
      <w:pPr>
        <w:ind w:left="4041" w:hanging="228"/>
      </w:pPr>
      <w:rPr>
        <w:rFonts w:hint="default"/>
        <w:lang w:val="fr-FR" w:eastAsia="en-US" w:bidi="ar-SA"/>
      </w:rPr>
    </w:lvl>
    <w:lvl w:ilvl="4" w:tplc="B1DA68D4">
      <w:numFmt w:val="bullet"/>
      <w:lvlText w:val="•"/>
      <w:lvlJc w:val="left"/>
      <w:pPr>
        <w:ind w:left="5042" w:hanging="228"/>
      </w:pPr>
      <w:rPr>
        <w:rFonts w:hint="default"/>
        <w:lang w:val="fr-FR" w:eastAsia="en-US" w:bidi="ar-SA"/>
      </w:rPr>
    </w:lvl>
    <w:lvl w:ilvl="5" w:tplc="0032C422">
      <w:numFmt w:val="bullet"/>
      <w:lvlText w:val="•"/>
      <w:lvlJc w:val="left"/>
      <w:pPr>
        <w:ind w:left="6043" w:hanging="228"/>
      </w:pPr>
      <w:rPr>
        <w:rFonts w:hint="default"/>
        <w:lang w:val="fr-FR" w:eastAsia="en-US" w:bidi="ar-SA"/>
      </w:rPr>
    </w:lvl>
    <w:lvl w:ilvl="6" w:tplc="02EA08E6">
      <w:numFmt w:val="bullet"/>
      <w:lvlText w:val="•"/>
      <w:lvlJc w:val="left"/>
      <w:pPr>
        <w:ind w:left="7043" w:hanging="228"/>
      </w:pPr>
      <w:rPr>
        <w:rFonts w:hint="default"/>
        <w:lang w:val="fr-FR" w:eastAsia="en-US" w:bidi="ar-SA"/>
      </w:rPr>
    </w:lvl>
    <w:lvl w:ilvl="7" w:tplc="DE863FE6">
      <w:numFmt w:val="bullet"/>
      <w:lvlText w:val="•"/>
      <w:lvlJc w:val="left"/>
      <w:pPr>
        <w:ind w:left="8044" w:hanging="228"/>
      </w:pPr>
      <w:rPr>
        <w:rFonts w:hint="default"/>
        <w:lang w:val="fr-FR" w:eastAsia="en-US" w:bidi="ar-SA"/>
      </w:rPr>
    </w:lvl>
    <w:lvl w:ilvl="8" w:tplc="B8843B48">
      <w:numFmt w:val="bullet"/>
      <w:lvlText w:val="•"/>
      <w:lvlJc w:val="left"/>
      <w:pPr>
        <w:ind w:left="9045" w:hanging="228"/>
      </w:pPr>
      <w:rPr>
        <w:rFonts w:hint="default"/>
        <w:lang w:val="fr-FR" w:eastAsia="en-US" w:bidi="ar-SA"/>
      </w:rPr>
    </w:lvl>
  </w:abstractNum>
  <w:abstractNum w:abstractNumId="6" w15:restartNumberingAfterBreak="0">
    <w:nsid w:val="75685BFA"/>
    <w:multiLevelType w:val="hybridMultilevel"/>
    <w:tmpl w:val="A118C4FA"/>
    <w:lvl w:ilvl="0" w:tplc="366C2FC2">
      <w:numFmt w:val="bullet"/>
      <w:lvlText w:val=""/>
      <w:lvlJc w:val="left"/>
      <w:pPr>
        <w:ind w:left="1538" w:hanging="358"/>
      </w:pPr>
      <w:rPr>
        <w:rFonts w:ascii="Symbol" w:eastAsia="Symbol" w:hAnsi="Symbol" w:cs="Symbol" w:hint="default"/>
        <w:b w:val="0"/>
        <w:bCs w:val="0"/>
        <w:i w:val="0"/>
        <w:iCs w:val="0"/>
        <w:w w:val="100"/>
        <w:sz w:val="22"/>
        <w:szCs w:val="22"/>
        <w:lang w:val="fr-FR" w:eastAsia="en-US" w:bidi="ar-SA"/>
      </w:rPr>
    </w:lvl>
    <w:lvl w:ilvl="1" w:tplc="ADB8F8AE">
      <w:numFmt w:val="bullet"/>
      <w:lvlText w:val="•"/>
      <w:lvlJc w:val="left"/>
      <w:pPr>
        <w:ind w:left="2490" w:hanging="358"/>
      </w:pPr>
      <w:rPr>
        <w:rFonts w:hint="default"/>
        <w:lang w:val="fr-FR" w:eastAsia="en-US" w:bidi="ar-SA"/>
      </w:rPr>
    </w:lvl>
    <w:lvl w:ilvl="2" w:tplc="B1A0C4A8">
      <w:numFmt w:val="bullet"/>
      <w:lvlText w:val="•"/>
      <w:lvlJc w:val="left"/>
      <w:pPr>
        <w:ind w:left="3441" w:hanging="358"/>
      </w:pPr>
      <w:rPr>
        <w:rFonts w:hint="default"/>
        <w:lang w:val="fr-FR" w:eastAsia="en-US" w:bidi="ar-SA"/>
      </w:rPr>
    </w:lvl>
    <w:lvl w:ilvl="3" w:tplc="E5B638D6">
      <w:numFmt w:val="bullet"/>
      <w:lvlText w:val="•"/>
      <w:lvlJc w:val="left"/>
      <w:pPr>
        <w:ind w:left="4391" w:hanging="358"/>
      </w:pPr>
      <w:rPr>
        <w:rFonts w:hint="default"/>
        <w:lang w:val="fr-FR" w:eastAsia="en-US" w:bidi="ar-SA"/>
      </w:rPr>
    </w:lvl>
    <w:lvl w:ilvl="4" w:tplc="DC264688">
      <w:numFmt w:val="bullet"/>
      <w:lvlText w:val="•"/>
      <w:lvlJc w:val="left"/>
      <w:pPr>
        <w:ind w:left="5342" w:hanging="358"/>
      </w:pPr>
      <w:rPr>
        <w:rFonts w:hint="default"/>
        <w:lang w:val="fr-FR" w:eastAsia="en-US" w:bidi="ar-SA"/>
      </w:rPr>
    </w:lvl>
    <w:lvl w:ilvl="5" w:tplc="5816A664">
      <w:numFmt w:val="bullet"/>
      <w:lvlText w:val="•"/>
      <w:lvlJc w:val="left"/>
      <w:pPr>
        <w:ind w:left="6293" w:hanging="358"/>
      </w:pPr>
      <w:rPr>
        <w:rFonts w:hint="default"/>
        <w:lang w:val="fr-FR" w:eastAsia="en-US" w:bidi="ar-SA"/>
      </w:rPr>
    </w:lvl>
    <w:lvl w:ilvl="6" w:tplc="E7AC35FA">
      <w:numFmt w:val="bullet"/>
      <w:lvlText w:val="•"/>
      <w:lvlJc w:val="left"/>
      <w:pPr>
        <w:ind w:left="7243" w:hanging="358"/>
      </w:pPr>
      <w:rPr>
        <w:rFonts w:hint="default"/>
        <w:lang w:val="fr-FR" w:eastAsia="en-US" w:bidi="ar-SA"/>
      </w:rPr>
    </w:lvl>
    <w:lvl w:ilvl="7" w:tplc="401AA86C">
      <w:numFmt w:val="bullet"/>
      <w:lvlText w:val="•"/>
      <w:lvlJc w:val="left"/>
      <w:pPr>
        <w:ind w:left="8194" w:hanging="358"/>
      </w:pPr>
      <w:rPr>
        <w:rFonts w:hint="default"/>
        <w:lang w:val="fr-FR" w:eastAsia="en-US" w:bidi="ar-SA"/>
      </w:rPr>
    </w:lvl>
    <w:lvl w:ilvl="8" w:tplc="C4B03B7E">
      <w:numFmt w:val="bullet"/>
      <w:lvlText w:val="•"/>
      <w:lvlJc w:val="left"/>
      <w:pPr>
        <w:ind w:left="9145" w:hanging="358"/>
      </w:pPr>
      <w:rPr>
        <w:rFonts w:hint="default"/>
        <w:lang w:val="fr-FR" w:eastAsia="en-US" w:bidi="ar-SA"/>
      </w:rPr>
    </w:lvl>
  </w:abstractNum>
  <w:abstractNum w:abstractNumId="7" w15:restartNumberingAfterBreak="0">
    <w:nsid w:val="7DE80BEE"/>
    <w:multiLevelType w:val="hybridMultilevel"/>
    <w:tmpl w:val="9A1E10D6"/>
    <w:lvl w:ilvl="0" w:tplc="51B4DFD2">
      <w:numFmt w:val="bullet"/>
      <w:lvlText w:val=""/>
      <w:lvlJc w:val="left"/>
      <w:pPr>
        <w:ind w:left="1670" w:hanging="504"/>
      </w:pPr>
      <w:rPr>
        <w:rFonts w:ascii="Symbol" w:eastAsia="Symbol" w:hAnsi="Symbol" w:cs="Symbol" w:hint="default"/>
        <w:b w:val="0"/>
        <w:bCs w:val="0"/>
        <w:i w:val="0"/>
        <w:iCs w:val="0"/>
        <w:w w:val="100"/>
        <w:sz w:val="22"/>
        <w:szCs w:val="22"/>
        <w:lang w:val="fr-FR" w:eastAsia="en-US" w:bidi="ar-SA"/>
      </w:rPr>
    </w:lvl>
    <w:lvl w:ilvl="1" w:tplc="07D83F70">
      <w:numFmt w:val="bullet"/>
      <w:lvlText w:val="•"/>
      <w:lvlJc w:val="left"/>
      <w:pPr>
        <w:ind w:left="2616" w:hanging="504"/>
      </w:pPr>
      <w:rPr>
        <w:rFonts w:hint="default"/>
        <w:lang w:val="fr-FR" w:eastAsia="en-US" w:bidi="ar-SA"/>
      </w:rPr>
    </w:lvl>
    <w:lvl w:ilvl="2" w:tplc="0A9C545C">
      <w:numFmt w:val="bullet"/>
      <w:lvlText w:val="•"/>
      <w:lvlJc w:val="left"/>
      <w:pPr>
        <w:ind w:left="3553" w:hanging="504"/>
      </w:pPr>
      <w:rPr>
        <w:rFonts w:hint="default"/>
        <w:lang w:val="fr-FR" w:eastAsia="en-US" w:bidi="ar-SA"/>
      </w:rPr>
    </w:lvl>
    <w:lvl w:ilvl="3" w:tplc="E69CA2EA">
      <w:numFmt w:val="bullet"/>
      <w:lvlText w:val="•"/>
      <w:lvlJc w:val="left"/>
      <w:pPr>
        <w:ind w:left="4489" w:hanging="504"/>
      </w:pPr>
      <w:rPr>
        <w:rFonts w:hint="default"/>
        <w:lang w:val="fr-FR" w:eastAsia="en-US" w:bidi="ar-SA"/>
      </w:rPr>
    </w:lvl>
    <w:lvl w:ilvl="4" w:tplc="88CC7234">
      <w:numFmt w:val="bullet"/>
      <w:lvlText w:val="•"/>
      <w:lvlJc w:val="left"/>
      <w:pPr>
        <w:ind w:left="5426" w:hanging="504"/>
      </w:pPr>
      <w:rPr>
        <w:rFonts w:hint="default"/>
        <w:lang w:val="fr-FR" w:eastAsia="en-US" w:bidi="ar-SA"/>
      </w:rPr>
    </w:lvl>
    <w:lvl w:ilvl="5" w:tplc="A21A69D2">
      <w:numFmt w:val="bullet"/>
      <w:lvlText w:val="•"/>
      <w:lvlJc w:val="left"/>
      <w:pPr>
        <w:ind w:left="6363" w:hanging="504"/>
      </w:pPr>
      <w:rPr>
        <w:rFonts w:hint="default"/>
        <w:lang w:val="fr-FR" w:eastAsia="en-US" w:bidi="ar-SA"/>
      </w:rPr>
    </w:lvl>
    <w:lvl w:ilvl="6" w:tplc="FF98ED6C">
      <w:numFmt w:val="bullet"/>
      <w:lvlText w:val="•"/>
      <w:lvlJc w:val="left"/>
      <w:pPr>
        <w:ind w:left="7299" w:hanging="504"/>
      </w:pPr>
      <w:rPr>
        <w:rFonts w:hint="default"/>
        <w:lang w:val="fr-FR" w:eastAsia="en-US" w:bidi="ar-SA"/>
      </w:rPr>
    </w:lvl>
    <w:lvl w:ilvl="7" w:tplc="0082FB26">
      <w:numFmt w:val="bullet"/>
      <w:lvlText w:val="•"/>
      <w:lvlJc w:val="left"/>
      <w:pPr>
        <w:ind w:left="8236" w:hanging="504"/>
      </w:pPr>
      <w:rPr>
        <w:rFonts w:hint="default"/>
        <w:lang w:val="fr-FR" w:eastAsia="en-US" w:bidi="ar-SA"/>
      </w:rPr>
    </w:lvl>
    <w:lvl w:ilvl="8" w:tplc="83BAE510">
      <w:numFmt w:val="bullet"/>
      <w:lvlText w:val="•"/>
      <w:lvlJc w:val="left"/>
      <w:pPr>
        <w:ind w:left="9173" w:hanging="504"/>
      </w:pPr>
      <w:rPr>
        <w:rFonts w:hint="default"/>
        <w:lang w:val="fr-FR" w:eastAsia="en-US" w:bidi="ar-SA"/>
      </w:rPr>
    </w:lvl>
  </w:abstractNum>
  <w:abstractNum w:abstractNumId="8" w15:restartNumberingAfterBreak="0">
    <w:nsid w:val="7E4E4199"/>
    <w:multiLevelType w:val="hybridMultilevel"/>
    <w:tmpl w:val="9F805FEA"/>
    <w:lvl w:ilvl="0" w:tplc="E9E802FC">
      <w:start w:val="1"/>
      <w:numFmt w:val="decimal"/>
      <w:lvlText w:val="%1"/>
      <w:lvlJc w:val="left"/>
      <w:pPr>
        <w:ind w:left="1298" w:hanging="480"/>
      </w:pPr>
      <w:rPr>
        <w:rFonts w:ascii="Times New Roman" w:eastAsia="Times New Roman" w:hAnsi="Times New Roman" w:cs="Times New Roman" w:hint="default"/>
        <w:b w:val="0"/>
        <w:bCs w:val="0"/>
        <w:i w:val="0"/>
        <w:iCs w:val="0"/>
        <w:w w:val="100"/>
        <w:sz w:val="22"/>
        <w:szCs w:val="22"/>
        <w:lang w:val="fr-FR" w:eastAsia="en-US" w:bidi="ar-SA"/>
      </w:rPr>
    </w:lvl>
    <w:lvl w:ilvl="1" w:tplc="B91E2F20">
      <w:numFmt w:val="bullet"/>
      <w:lvlText w:val="•"/>
      <w:lvlJc w:val="left"/>
      <w:pPr>
        <w:ind w:left="2274" w:hanging="480"/>
      </w:pPr>
      <w:rPr>
        <w:rFonts w:hint="default"/>
        <w:lang w:val="fr-FR" w:eastAsia="en-US" w:bidi="ar-SA"/>
      </w:rPr>
    </w:lvl>
    <w:lvl w:ilvl="2" w:tplc="56C8C80E">
      <w:numFmt w:val="bullet"/>
      <w:lvlText w:val="•"/>
      <w:lvlJc w:val="left"/>
      <w:pPr>
        <w:ind w:left="3249" w:hanging="480"/>
      </w:pPr>
      <w:rPr>
        <w:rFonts w:hint="default"/>
        <w:lang w:val="fr-FR" w:eastAsia="en-US" w:bidi="ar-SA"/>
      </w:rPr>
    </w:lvl>
    <w:lvl w:ilvl="3" w:tplc="3BBE5E84">
      <w:numFmt w:val="bullet"/>
      <w:lvlText w:val="•"/>
      <w:lvlJc w:val="left"/>
      <w:pPr>
        <w:ind w:left="4223" w:hanging="480"/>
      </w:pPr>
      <w:rPr>
        <w:rFonts w:hint="default"/>
        <w:lang w:val="fr-FR" w:eastAsia="en-US" w:bidi="ar-SA"/>
      </w:rPr>
    </w:lvl>
    <w:lvl w:ilvl="4" w:tplc="6B6ED28E">
      <w:numFmt w:val="bullet"/>
      <w:lvlText w:val="•"/>
      <w:lvlJc w:val="left"/>
      <w:pPr>
        <w:ind w:left="5198" w:hanging="480"/>
      </w:pPr>
      <w:rPr>
        <w:rFonts w:hint="default"/>
        <w:lang w:val="fr-FR" w:eastAsia="en-US" w:bidi="ar-SA"/>
      </w:rPr>
    </w:lvl>
    <w:lvl w:ilvl="5" w:tplc="403A7E0C">
      <w:numFmt w:val="bullet"/>
      <w:lvlText w:val="•"/>
      <w:lvlJc w:val="left"/>
      <w:pPr>
        <w:ind w:left="6173" w:hanging="480"/>
      </w:pPr>
      <w:rPr>
        <w:rFonts w:hint="default"/>
        <w:lang w:val="fr-FR" w:eastAsia="en-US" w:bidi="ar-SA"/>
      </w:rPr>
    </w:lvl>
    <w:lvl w:ilvl="6" w:tplc="20D27922">
      <w:numFmt w:val="bullet"/>
      <w:lvlText w:val="•"/>
      <w:lvlJc w:val="left"/>
      <w:pPr>
        <w:ind w:left="7147" w:hanging="480"/>
      </w:pPr>
      <w:rPr>
        <w:rFonts w:hint="default"/>
        <w:lang w:val="fr-FR" w:eastAsia="en-US" w:bidi="ar-SA"/>
      </w:rPr>
    </w:lvl>
    <w:lvl w:ilvl="7" w:tplc="A4D2A272">
      <w:numFmt w:val="bullet"/>
      <w:lvlText w:val="•"/>
      <w:lvlJc w:val="left"/>
      <w:pPr>
        <w:ind w:left="8122" w:hanging="480"/>
      </w:pPr>
      <w:rPr>
        <w:rFonts w:hint="default"/>
        <w:lang w:val="fr-FR" w:eastAsia="en-US" w:bidi="ar-SA"/>
      </w:rPr>
    </w:lvl>
    <w:lvl w:ilvl="8" w:tplc="5EDA3DD0">
      <w:numFmt w:val="bullet"/>
      <w:lvlText w:val="•"/>
      <w:lvlJc w:val="left"/>
      <w:pPr>
        <w:ind w:left="9097" w:hanging="480"/>
      </w:pPr>
      <w:rPr>
        <w:rFonts w:hint="default"/>
        <w:lang w:val="fr-FR" w:eastAsia="en-US" w:bidi="ar-SA"/>
      </w:rPr>
    </w:lvl>
  </w:abstractNum>
  <w:num w:numId="1" w16cid:durableId="46805773">
    <w:abstractNumId w:val="0"/>
  </w:num>
  <w:num w:numId="2" w16cid:durableId="398862702">
    <w:abstractNumId w:val="7"/>
  </w:num>
  <w:num w:numId="3" w16cid:durableId="1631478897">
    <w:abstractNumId w:val="1"/>
  </w:num>
  <w:num w:numId="4" w16cid:durableId="483084029">
    <w:abstractNumId w:val="5"/>
  </w:num>
  <w:num w:numId="5" w16cid:durableId="1467698695">
    <w:abstractNumId w:val="2"/>
  </w:num>
  <w:num w:numId="6" w16cid:durableId="1215001944">
    <w:abstractNumId w:val="6"/>
  </w:num>
  <w:num w:numId="7" w16cid:durableId="559949788">
    <w:abstractNumId w:val="3"/>
  </w:num>
  <w:num w:numId="8" w16cid:durableId="651251446">
    <w:abstractNumId w:val="8"/>
  </w:num>
  <w:num w:numId="9" w16cid:durableId="144284517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ire">
    <w15:presenceInfo w15:providerId="None" w15:userId="Mai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ED1"/>
    <w:rsid w:val="00070354"/>
    <w:rsid w:val="000A6C93"/>
    <w:rsid w:val="000B457A"/>
    <w:rsid w:val="000F0916"/>
    <w:rsid w:val="00111ACC"/>
    <w:rsid w:val="00121FCB"/>
    <w:rsid w:val="0019706F"/>
    <w:rsid w:val="001A35D5"/>
    <w:rsid w:val="00253290"/>
    <w:rsid w:val="00284C32"/>
    <w:rsid w:val="002B72EF"/>
    <w:rsid w:val="002C492D"/>
    <w:rsid w:val="002D45A8"/>
    <w:rsid w:val="0035260E"/>
    <w:rsid w:val="003F016A"/>
    <w:rsid w:val="004050F1"/>
    <w:rsid w:val="004574EF"/>
    <w:rsid w:val="00464C76"/>
    <w:rsid w:val="004F3B0B"/>
    <w:rsid w:val="005A583E"/>
    <w:rsid w:val="005F6525"/>
    <w:rsid w:val="00621F94"/>
    <w:rsid w:val="0066799D"/>
    <w:rsid w:val="00707C64"/>
    <w:rsid w:val="0075173F"/>
    <w:rsid w:val="007F10FA"/>
    <w:rsid w:val="00840A37"/>
    <w:rsid w:val="008D48CE"/>
    <w:rsid w:val="00901145"/>
    <w:rsid w:val="00906C0B"/>
    <w:rsid w:val="00917C54"/>
    <w:rsid w:val="00930ED1"/>
    <w:rsid w:val="00947FB5"/>
    <w:rsid w:val="009F53FF"/>
    <w:rsid w:val="00A0238C"/>
    <w:rsid w:val="00A4046E"/>
    <w:rsid w:val="00A60B03"/>
    <w:rsid w:val="00A61A9D"/>
    <w:rsid w:val="00A77FFE"/>
    <w:rsid w:val="00A925FD"/>
    <w:rsid w:val="00AA024A"/>
    <w:rsid w:val="00B0090E"/>
    <w:rsid w:val="00C341D7"/>
    <w:rsid w:val="00C714D3"/>
    <w:rsid w:val="00CD285B"/>
    <w:rsid w:val="00CF2D1A"/>
    <w:rsid w:val="00D76C2A"/>
    <w:rsid w:val="00D940DA"/>
    <w:rsid w:val="00D94C8F"/>
    <w:rsid w:val="00E01DCB"/>
    <w:rsid w:val="00E713AF"/>
    <w:rsid w:val="00E74D8E"/>
    <w:rsid w:val="00EE0846"/>
    <w:rsid w:val="00EE50A0"/>
    <w:rsid w:val="00EF212A"/>
    <w:rsid w:val="00FD12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70932"/>
  <w15:docId w15:val="{8A5A0202-D340-4CB5-BAE6-5F4A4D7B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spacing w:before="86"/>
      <w:ind w:left="2538" w:right="2590"/>
      <w:jc w:val="center"/>
      <w:outlineLvl w:val="0"/>
    </w:pPr>
    <w:rPr>
      <w:b/>
      <w:bCs/>
      <w:sz w:val="32"/>
      <w:szCs w:val="32"/>
    </w:rPr>
  </w:style>
  <w:style w:type="paragraph" w:styleId="Titre2">
    <w:name w:val="heading 2"/>
    <w:basedOn w:val="Normal"/>
    <w:uiPriority w:val="9"/>
    <w:unhideWhenUsed/>
    <w:qFormat/>
    <w:pPr>
      <w:ind w:left="818"/>
      <w:outlineLvl w:val="1"/>
    </w:pPr>
    <w:rPr>
      <w:b/>
      <w:bCs/>
      <w:sz w:val="26"/>
      <w:szCs w:val="26"/>
    </w:rPr>
  </w:style>
  <w:style w:type="paragraph" w:styleId="Titre3">
    <w:name w:val="heading 3"/>
    <w:basedOn w:val="Normal"/>
    <w:uiPriority w:val="9"/>
    <w:unhideWhenUsed/>
    <w:qFormat/>
    <w:pPr>
      <w:ind w:left="818"/>
      <w:outlineLvl w:val="2"/>
    </w:pPr>
    <w:rPr>
      <w:b/>
      <w:bCs/>
      <w:i/>
      <w:iCs/>
      <w:u w:val="single" w:color="000000"/>
    </w:rPr>
  </w:style>
  <w:style w:type="paragraph" w:styleId="Titre4">
    <w:name w:val="heading 4"/>
    <w:basedOn w:val="Normal"/>
    <w:next w:val="Normal"/>
    <w:link w:val="Titre4Car"/>
    <w:uiPriority w:val="9"/>
    <w:unhideWhenUsed/>
    <w:qFormat/>
    <w:rsid w:val="00A60B0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405"/>
      <w:ind w:left="818"/>
    </w:pPr>
    <w:rPr>
      <w:b/>
      <w:bCs/>
    </w:rPr>
  </w:style>
  <w:style w:type="paragraph" w:styleId="Corpsdetexte">
    <w:name w:val="Body Text"/>
    <w:basedOn w:val="Normal"/>
    <w:uiPriority w:val="1"/>
    <w:qFormat/>
  </w:style>
  <w:style w:type="paragraph" w:styleId="Titre">
    <w:name w:val="Title"/>
    <w:basedOn w:val="Normal"/>
    <w:uiPriority w:val="10"/>
    <w:qFormat/>
    <w:pPr>
      <w:ind w:left="2538" w:right="2874"/>
      <w:jc w:val="center"/>
    </w:pPr>
    <w:rPr>
      <w:b/>
      <w:bCs/>
      <w:sz w:val="40"/>
      <w:szCs w:val="40"/>
      <w:u w:val="single" w:color="000000"/>
    </w:rPr>
  </w:style>
  <w:style w:type="paragraph" w:styleId="Paragraphedeliste">
    <w:name w:val="List Paragraph"/>
    <w:basedOn w:val="Normal"/>
    <w:uiPriority w:val="1"/>
    <w:qFormat/>
    <w:pPr>
      <w:ind w:left="1178"/>
    </w:pPr>
  </w:style>
  <w:style w:type="paragraph" w:customStyle="1" w:styleId="TableParagraph">
    <w:name w:val="Table Paragraph"/>
    <w:basedOn w:val="Normal"/>
    <w:uiPriority w:val="1"/>
    <w:qFormat/>
  </w:style>
  <w:style w:type="paragraph" w:styleId="En-tte">
    <w:name w:val="header"/>
    <w:basedOn w:val="Normal"/>
    <w:link w:val="En-tteCar"/>
    <w:unhideWhenUsed/>
    <w:rsid w:val="002D45A8"/>
    <w:pPr>
      <w:tabs>
        <w:tab w:val="center" w:pos="4536"/>
        <w:tab w:val="right" w:pos="9072"/>
      </w:tabs>
    </w:pPr>
  </w:style>
  <w:style w:type="character" w:customStyle="1" w:styleId="En-tteCar">
    <w:name w:val="En-tête Car"/>
    <w:basedOn w:val="Policepardfaut"/>
    <w:link w:val="En-tte"/>
    <w:uiPriority w:val="99"/>
    <w:rsid w:val="002D45A8"/>
    <w:rPr>
      <w:rFonts w:ascii="Times New Roman" w:eastAsia="Times New Roman" w:hAnsi="Times New Roman" w:cs="Times New Roman"/>
      <w:lang w:val="fr-FR"/>
    </w:rPr>
  </w:style>
  <w:style w:type="paragraph" w:styleId="Pieddepage">
    <w:name w:val="footer"/>
    <w:basedOn w:val="Normal"/>
    <w:link w:val="PieddepageCar"/>
    <w:uiPriority w:val="99"/>
    <w:unhideWhenUsed/>
    <w:rsid w:val="002D45A8"/>
    <w:pPr>
      <w:tabs>
        <w:tab w:val="center" w:pos="4536"/>
        <w:tab w:val="right" w:pos="9072"/>
      </w:tabs>
    </w:pPr>
  </w:style>
  <w:style w:type="character" w:customStyle="1" w:styleId="PieddepageCar">
    <w:name w:val="Pied de page Car"/>
    <w:basedOn w:val="Policepardfaut"/>
    <w:link w:val="Pieddepage"/>
    <w:uiPriority w:val="99"/>
    <w:rsid w:val="002D45A8"/>
    <w:rPr>
      <w:rFonts w:ascii="Times New Roman" w:eastAsia="Times New Roman" w:hAnsi="Times New Roman" w:cs="Times New Roman"/>
      <w:lang w:val="fr-FR"/>
    </w:rPr>
  </w:style>
  <w:style w:type="character" w:styleId="Marquedecommentaire">
    <w:name w:val="annotation reference"/>
    <w:basedOn w:val="Policepardfaut"/>
    <w:uiPriority w:val="99"/>
    <w:semiHidden/>
    <w:unhideWhenUsed/>
    <w:rsid w:val="00840A37"/>
    <w:rPr>
      <w:sz w:val="16"/>
      <w:szCs w:val="16"/>
    </w:rPr>
  </w:style>
  <w:style w:type="paragraph" w:styleId="Commentaire">
    <w:name w:val="annotation text"/>
    <w:basedOn w:val="Normal"/>
    <w:link w:val="CommentaireCar"/>
    <w:uiPriority w:val="99"/>
    <w:semiHidden/>
    <w:unhideWhenUsed/>
    <w:rsid w:val="00840A37"/>
    <w:rPr>
      <w:sz w:val="20"/>
      <w:szCs w:val="20"/>
    </w:rPr>
  </w:style>
  <w:style w:type="character" w:customStyle="1" w:styleId="CommentaireCar">
    <w:name w:val="Commentaire Car"/>
    <w:basedOn w:val="Policepardfaut"/>
    <w:link w:val="Commentaire"/>
    <w:uiPriority w:val="99"/>
    <w:semiHidden/>
    <w:rsid w:val="00840A37"/>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840A37"/>
    <w:rPr>
      <w:b/>
      <w:bCs/>
    </w:rPr>
  </w:style>
  <w:style w:type="character" w:customStyle="1" w:styleId="ObjetducommentaireCar">
    <w:name w:val="Objet du commentaire Car"/>
    <w:basedOn w:val="CommentaireCar"/>
    <w:link w:val="Objetducommentaire"/>
    <w:uiPriority w:val="99"/>
    <w:semiHidden/>
    <w:rsid w:val="00840A37"/>
    <w:rPr>
      <w:rFonts w:ascii="Times New Roman" w:eastAsia="Times New Roman" w:hAnsi="Times New Roman" w:cs="Times New Roman"/>
      <w:b/>
      <w:bCs/>
      <w:sz w:val="20"/>
      <w:szCs w:val="20"/>
      <w:lang w:val="fr-FR"/>
    </w:rPr>
  </w:style>
  <w:style w:type="paragraph" w:styleId="En-ttedetabledesmatires">
    <w:name w:val="TOC Heading"/>
    <w:basedOn w:val="Titre1"/>
    <w:next w:val="Normal"/>
    <w:uiPriority w:val="39"/>
    <w:unhideWhenUsed/>
    <w:qFormat/>
    <w:rsid w:val="00B0090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lang w:eastAsia="fr-FR"/>
    </w:rPr>
  </w:style>
  <w:style w:type="paragraph" w:styleId="TM3">
    <w:name w:val="toc 3"/>
    <w:basedOn w:val="Normal"/>
    <w:next w:val="Normal"/>
    <w:autoRedefine/>
    <w:uiPriority w:val="39"/>
    <w:unhideWhenUsed/>
    <w:rsid w:val="00B0090E"/>
    <w:pPr>
      <w:spacing w:after="100"/>
      <w:ind w:left="440"/>
    </w:pPr>
  </w:style>
  <w:style w:type="paragraph" w:styleId="TM2">
    <w:name w:val="toc 2"/>
    <w:basedOn w:val="Normal"/>
    <w:next w:val="Normal"/>
    <w:autoRedefine/>
    <w:uiPriority w:val="39"/>
    <w:unhideWhenUsed/>
    <w:rsid w:val="00B0090E"/>
    <w:pPr>
      <w:spacing w:after="100"/>
      <w:ind w:left="220"/>
    </w:pPr>
  </w:style>
  <w:style w:type="character" w:styleId="Lienhypertexte">
    <w:name w:val="Hyperlink"/>
    <w:basedOn w:val="Policepardfaut"/>
    <w:uiPriority w:val="99"/>
    <w:unhideWhenUsed/>
    <w:rsid w:val="00B0090E"/>
    <w:rPr>
      <w:color w:val="0000FF" w:themeColor="hyperlink"/>
      <w:u w:val="single"/>
    </w:rPr>
  </w:style>
  <w:style w:type="character" w:customStyle="1" w:styleId="Titre4Car">
    <w:name w:val="Titre 4 Car"/>
    <w:basedOn w:val="Policepardfaut"/>
    <w:link w:val="Titre4"/>
    <w:uiPriority w:val="9"/>
    <w:rsid w:val="00A60B03"/>
    <w:rPr>
      <w:rFonts w:asciiTheme="majorHAnsi" w:eastAsiaTheme="majorEastAsia" w:hAnsiTheme="majorHAnsi" w:cstheme="majorBidi"/>
      <w:i/>
      <w:iCs/>
      <w:color w:val="365F91" w:themeColor="accent1" w:themeShade="BF"/>
      <w:lang w:val="fr-FR"/>
    </w:rPr>
  </w:style>
  <w:style w:type="paragraph" w:styleId="NormalWeb">
    <w:name w:val="Normal (Web)"/>
    <w:basedOn w:val="Normal"/>
    <w:uiPriority w:val="99"/>
    <w:semiHidden/>
    <w:unhideWhenUsed/>
    <w:rsid w:val="00253290"/>
    <w:pPr>
      <w:widowControl/>
      <w:autoSpaceDE/>
      <w:autoSpaceDN/>
      <w:spacing w:before="100" w:beforeAutospacing="1" w:after="119"/>
    </w:pPr>
    <w:rPr>
      <w:sz w:val="24"/>
      <w:szCs w:val="24"/>
      <w:lang w:eastAsia="fr-FR"/>
    </w:rPr>
  </w:style>
  <w:style w:type="table" w:styleId="Grilledutableau">
    <w:name w:val="Table Grid"/>
    <w:basedOn w:val="TableauNormal"/>
    <w:uiPriority w:val="39"/>
    <w:rsid w:val="003526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335347">
      <w:bodyDiv w:val="1"/>
      <w:marLeft w:val="0"/>
      <w:marRight w:val="0"/>
      <w:marTop w:val="0"/>
      <w:marBottom w:val="0"/>
      <w:divBdr>
        <w:top w:val="none" w:sz="0" w:space="0" w:color="auto"/>
        <w:left w:val="none" w:sz="0" w:space="0" w:color="auto"/>
        <w:bottom w:val="none" w:sz="0" w:space="0" w:color="auto"/>
        <w:right w:val="none" w:sz="0" w:space="0" w:color="auto"/>
      </w:divBdr>
    </w:div>
    <w:div w:id="1216356304">
      <w:bodyDiv w:val="1"/>
      <w:marLeft w:val="0"/>
      <w:marRight w:val="0"/>
      <w:marTop w:val="0"/>
      <w:marBottom w:val="0"/>
      <w:divBdr>
        <w:top w:val="none" w:sz="0" w:space="0" w:color="auto"/>
        <w:left w:val="none" w:sz="0" w:space="0" w:color="auto"/>
        <w:bottom w:val="none" w:sz="0" w:space="0" w:color="auto"/>
        <w:right w:val="none" w:sz="0" w:space="0" w:color="auto"/>
      </w:divBdr>
    </w:div>
    <w:div w:id="1563523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Y:\0146_VAL%20DE%20MEUSE_LES%20MONTHAIRONS\Acte%20d'engagement.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Y:\0146_VAL%20DE%20MEUSE_LES%20MONTHAIRONS\Acte%20d'engagement.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F384D-E9F7-4CDC-8286-3ACC42E9E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3973</Words>
  <Characters>21856</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MARCHES PUBLICS DE PRESTATIONS INTELLECTUELLES</vt:lpstr>
    </vt:vector>
  </TitlesOfParts>
  <Company/>
  <LinksUpToDate>false</LinksUpToDate>
  <CharactersWithSpaces>25778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PRESTATIONS INTELLECTUELLES</dc:title>
  <dc:creator>Service Développement</dc:creator>
  <cp:lastModifiedBy>nxhlyef00g02207f563400 .</cp:lastModifiedBy>
  <cp:revision>3</cp:revision>
  <dcterms:created xsi:type="dcterms:W3CDTF">2025-04-11T14:47:00Z</dcterms:created>
  <dcterms:modified xsi:type="dcterms:W3CDTF">2025-04-11T14:51:00Z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2017-11-16T00:00:00Z</vt:filetime>
  </property>
  <property fmtid="{D5CDD505-2E9C-101B-9397-08002B2CF9AE}" pid="3" name="Creator">
    <vt:lpwstr>Microsoft® Word 2010</vt:lpwstr>
  </property>
  <property fmtid="{D5CDD505-2E9C-101B-9397-08002B2CF9AE}" pid="4" name="LastSaved">
    <vt:filetime>2022-03-30T00:00:00Z</vt:filetime>
  </property>
</Properties>
</file>