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896" w:rsidRDefault="00ED0896" w:rsidP="00ED0896">
      <w:pPr>
        <w:pStyle w:val="RdaliaTitredossier"/>
        <w:pageBreakBefore/>
      </w:pPr>
      <w:r>
        <w:rPr>
          <w:b/>
        </w:rPr>
        <w:t>LISTE DES SALARIES ETRANGERS SOUMIS A AUTORISATION DE TRAVAIL</w:t>
      </w:r>
    </w:p>
    <w:p w:rsidR="00ED0896" w:rsidRDefault="00ED0896" w:rsidP="00ED0896">
      <w:pPr>
        <w:pStyle w:val="RdaliaTitreparagraphe"/>
      </w:pPr>
      <w:r>
        <w:t>Identification de l'opérateur économique</w:t>
      </w:r>
    </w:p>
    <w:p w:rsidR="00ED0896" w:rsidRDefault="00ED0896" w:rsidP="00ED0896">
      <w:pPr>
        <w:pStyle w:val="RedaliaNormal"/>
      </w:pPr>
      <w:r w:rsidRPr="00ED0896">
        <w:rPr>
          <w:u w:val="single"/>
        </w:rPr>
        <w:t>Je soussigné(e) :</w:t>
      </w:r>
      <w:r>
        <w:t xml:space="preserve"> </w:t>
      </w:r>
      <w:ins w:id="0" w:author="Valérie Delphin-Dumas" w:date="2026-02-16T15:05:00Z">
        <w:r w:rsidR="001E0FF2">
          <w:t>o</w:t>
        </w:r>
      </w:ins>
      <w:bookmarkStart w:id="1" w:name="_GoBack"/>
      <w:bookmarkEnd w:id="1"/>
    </w:p>
    <w:p w:rsidR="00ED0896" w:rsidRDefault="00ED0896" w:rsidP="00ED0896">
      <w:pPr>
        <w:pStyle w:val="RedaliaNormal"/>
      </w:pPr>
      <w:proofErr w:type="gramStart"/>
      <w:r w:rsidRPr="00ED0896">
        <w:rPr>
          <w:u w:val="single"/>
        </w:rPr>
        <w:t>agissant</w:t>
      </w:r>
      <w:proofErr w:type="gramEnd"/>
      <w:r w:rsidRPr="00ED0896">
        <w:rPr>
          <w:u w:val="single"/>
        </w:rPr>
        <w:t xml:space="preserve"> en qualité de</w:t>
      </w:r>
      <w:r>
        <w:t xml:space="preserve"> </w:t>
      </w:r>
    </w:p>
    <w:p w:rsidR="00ED0896" w:rsidRDefault="00ED0896" w:rsidP="00ED0896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:rsidR="00ED0896" w:rsidRDefault="00ED0896" w:rsidP="00ED0896">
      <w:pPr>
        <w:pStyle w:val="RedaliaNormal"/>
      </w:pPr>
    </w:p>
    <w:p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:rsidR="00ED0896" w:rsidRDefault="00ED0896" w:rsidP="00ED0896">
      <w:pPr>
        <w:pStyle w:val="RedaliaNormal"/>
      </w:pPr>
    </w:p>
    <w:p w:rsidR="00ED0896" w:rsidRDefault="00ED0896" w:rsidP="00ED0896">
      <w:pPr>
        <w:pStyle w:val="RedaliaNormal"/>
      </w:pPr>
    </w:p>
    <w:p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:rsidR="00ED0896" w:rsidRDefault="00ED0896" w:rsidP="00ED0896">
      <w:pPr>
        <w:pStyle w:val="RedaliaNormal"/>
      </w:pPr>
    </w:p>
    <w:p w:rsidR="005832EA" w:rsidRPr="00841411" w:rsidRDefault="005832EA" w:rsidP="00ED0896">
      <w:pPr>
        <w:pStyle w:val="RedaliaNormal"/>
        <w:jc w:val="left"/>
      </w:pP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3"/>
        <w:gridCol w:w="3589"/>
        <w:gridCol w:w="549"/>
        <w:gridCol w:w="3278"/>
      </w:tblGrid>
      <w:tr w:rsidR="005832EA" w:rsidTr="00A50110">
        <w:tc>
          <w:tcPr>
            <w:tcW w:w="2473" w:type="dxa"/>
          </w:tcPr>
          <w:p w:rsidR="005832EA" w:rsidRDefault="005832EA" w:rsidP="00ED0896">
            <w:pPr>
              <w:pStyle w:val="RedaliaNormal"/>
              <w:jc w:val="left"/>
            </w:pPr>
            <w:r w:rsidRPr="00841411">
              <w:rPr>
                <w:u w:val="single"/>
              </w:rPr>
              <w:t>Adresse électronique :</w:t>
            </w:r>
          </w:p>
        </w:tc>
        <w:tc>
          <w:tcPr>
            <w:tcW w:w="3589" w:type="dxa"/>
          </w:tcPr>
          <w:p w:rsidR="005832EA" w:rsidRDefault="005832EA" w:rsidP="00ED0896">
            <w:pPr>
              <w:pStyle w:val="RedaliaNormal"/>
              <w:jc w:val="left"/>
            </w:pPr>
          </w:p>
        </w:tc>
        <w:tc>
          <w:tcPr>
            <w:tcW w:w="549" w:type="dxa"/>
          </w:tcPr>
          <w:p w:rsidR="005832EA" w:rsidRDefault="005832EA" w:rsidP="00ED0896">
            <w:pPr>
              <w:pStyle w:val="RedaliaNormal"/>
              <w:jc w:val="left"/>
            </w:pPr>
            <w:r w:rsidRPr="00841411">
              <w:t>@</w:t>
            </w:r>
          </w:p>
        </w:tc>
        <w:tc>
          <w:tcPr>
            <w:tcW w:w="3278" w:type="dxa"/>
          </w:tcPr>
          <w:p w:rsidR="005832EA" w:rsidRDefault="005832EA" w:rsidP="00ED0896">
            <w:pPr>
              <w:pStyle w:val="RedaliaNormal"/>
              <w:jc w:val="left"/>
            </w:pPr>
          </w:p>
        </w:tc>
      </w:tr>
    </w:tbl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3363"/>
        <w:gridCol w:w="414"/>
        <w:gridCol w:w="622"/>
        <w:gridCol w:w="283"/>
        <w:gridCol w:w="272"/>
        <w:gridCol w:w="437"/>
        <w:gridCol w:w="3260"/>
      </w:tblGrid>
      <w:tr w:rsidR="00ED0896" w:rsidRPr="00841411" w:rsidTr="00B81909">
        <w:tc>
          <w:tcPr>
            <w:tcW w:w="1200" w:type="dxa"/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Téléphone :</w:t>
            </w:r>
          </w:p>
        </w:tc>
        <w:tc>
          <w:tcPr>
            <w:tcW w:w="3363" w:type="dxa"/>
          </w:tcPr>
          <w:p w:rsidR="00ED0896" w:rsidRPr="00841411" w:rsidRDefault="00ED0896" w:rsidP="00B81909">
            <w:pPr>
              <w:pStyle w:val="RedaliaNormal"/>
            </w:pPr>
          </w:p>
        </w:tc>
        <w:tc>
          <w:tcPr>
            <w:tcW w:w="414" w:type="dxa"/>
          </w:tcPr>
          <w:p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1177" w:type="dxa"/>
            <w:gridSpan w:val="3"/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 xml:space="preserve">Télécopie : </w:t>
            </w:r>
          </w:p>
        </w:tc>
        <w:tc>
          <w:tcPr>
            <w:tcW w:w="3697" w:type="dxa"/>
            <w:gridSpan w:val="2"/>
          </w:tcPr>
          <w:p w:rsidR="00ED0896" w:rsidRPr="00841411" w:rsidRDefault="00ED0896" w:rsidP="00B81909">
            <w:pPr>
              <w:pStyle w:val="RedaliaNormal"/>
            </w:pPr>
          </w:p>
        </w:tc>
      </w:tr>
      <w:tr w:rsidR="00ED0896" w:rsidRPr="00841411" w:rsidTr="00B81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SIRET :</w:t>
            </w:r>
          </w:p>
        </w:tc>
        <w:tc>
          <w:tcPr>
            <w:tcW w:w="4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APE 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</w:p>
        </w:tc>
      </w:tr>
    </w:tbl>
    <w:p w:rsidR="00ED0896" w:rsidRPr="00841411" w:rsidRDefault="00ED0896" w:rsidP="00ED0896">
      <w:pPr>
        <w:pStyle w:val="RedaliaNormal"/>
      </w:pPr>
      <w:r w:rsidRPr="00841411">
        <w:rPr>
          <w:u w:val="single"/>
        </w:rPr>
        <w:t>Numéro de TVA intracommunautaire :</w:t>
      </w:r>
      <w:r w:rsidRPr="00841411">
        <w:t xml:space="preserve"> </w:t>
      </w:r>
    </w:p>
    <w:p w:rsidR="00ED0896" w:rsidRDefault="00ED0896" w:rsidP="00ED0896">
      <w:pPr>
        <w:pStyle w:val="RdaliaTitreparagraphe"/>
      </w:pPr>
      <w:r>
        <w:t>Déclaration</w:t>
      </w:r>
    </w:p>
    <w:p w:rsidR="00ED0896" w:rsidRPr="005832EA" w:rsidRDefault="00ED0896" w:rsidP="004A7295">
      <w:pPr>
        <w:pStyle w:val="RedaliaNormal"/>
        <w:rPr>
          <w:b/>
          <w:u w:val="single"/>
        </w:rPr>
      </w:pPr>
      <w:r w:rsidRPr="005832EA">
        <w:rPr>
          <w:b/>
          <w:u w:val="single"/>
        </w:rPr>
        <w:t>Atteste sur l’honneur que :</w:t>
      </w:r>
    </w:p>
    <w:p w:rsidR="00ED0896" w:rsidRDefault="004B30E5" w:rsidP="005832EA">
      <w:pPr>
        <w:pStyle w:val="RedaliaNormal"/>
        <w:ind w:left="567"/>
      </w:pPr>
      <w:sdt>
        <w:sdtPr>
          <w:id w:val="-179359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B2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 xml:space="preserve">L’entreprise ne </w:t>
      </w:r>
      <w:r w:rsidR="00A50110">
        <w:t>possède</w:t>
      </w:r>
      <w:r w:rsidR="00ED0896">
        <w:t xml:space="preserve"> pas de salariés.</w:t>
      </w:r>
    </w:p>
    <w:p w:rsidR="00ED0896" w:rsidRDefault="004B30E5" w:rsidP="005832EA">
      <w:pPr>
        <w:pStyle w:val="RedaliaNormal"/>
        <w:ind w:left="851" w:hanging="284"/>
        <w:jc w:val="left"/>
      </w:pPr>
      <w:sdt>
        <w:sdtPr>
          <w:id w:val="-76962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>L’entreprise n’emploie actuellement aucun salarié originaire d’un pays hors « EEE</w:t>
      </w:r>
      <w:r w:rsidR="00ED0896">
        <w:rPr>
          <w:rStyle w:val="Appelnotedebasdep"/>
        </w:rPr>
        <w:footnoteReference w:id="1"/>
      </w:r>
      <w:r w:rsidR="00ED0896">
        <w:t> » ni ressortissants d’un Etat « EEE » en période transitoire, soumis à autorisation de travail en France.</w:t>
      </w:r>
    </w:p>
    <w:p w:rsidR="005832EA" w:rsidRDefault="005832EA" w:rsidP="005832EA">
      <w:pPr>
        <w:pStyle w:val="RedaliaNormal"/>
        <w:ind w:left="851"/>
      </w:pPr>
      <w:r>
        <w:t>Je m’engage à actualiser immédiatement la présente lors du recrutement de tels salariés et à transmettre</w:t>
      </w:r>
      <w:r w:rsidR="007A422E">
        <w:t xml:space="preserve"> au donneur d’ordre</w:t>
      </w:r>
      <w:r>
        <w:t xml:space="preserve"> les informations et documents demandés par la réglementation en vigueur (tableau ci</w:t>
      </w:r>
      <w:r w:rsidR="007A422E">
        <w:t>-dessous) ainsi que la présente mise à jour.</w:t>
      </w:r>
    </w:p>
    <w:p w:rsidR="005832EA" w:rsidRDefault="004B30E5" w:rsidP="005832EA">
      <w:pPr>
        <w:pStyle w:val="RedaliaNormal"/>
        <w:ind w:left="851" w:hanging="284"/>
      </w:pPr>
      <w:sdt>
        <w:sdtPr>
          <w:id w:val="-1498259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L’entreprise emploie actuellement au moins un salarié originaire d’un pays hors « EEE » soumis à autorisation de travail en France. La liste de ces personnels est portée infra conformément au décret 2007-801.</w:t>
      </w:r>
    </w:p>
    <w:p w:rsidR="005832EA" w:rsidRDefault="005832EA" w:rsidP="005832EA">
      <w:pPr>
        <w:pStyle w:val="RedaliaNormal"/>
        <w:ind w:left="851"/>
      </w:pPr>
      <w:r>
        <w:t xml:space="preserve">Je m’engage à actualiser immédiatement la présente en cas de modification </w:t>
      </w:r>
      <w:r w:rsidR="007A422E">
        <w:t>du personnel</w:t>
      </w:r>
      <w:r>
        <w:t xml:space="preserve"> et à transmettre </w:t>
      </w:r>
      <w:r w:rsidR="007A422E">
        <w:t xml:space="preserve">au donneur d’ordre </w:t>
      </w:r>
      <w:r>
        <w:t xml:space="preserve">les informations et documents demandés par la réglementation </w:t>
      </w:r>
      <w:r w:rsidR="007A422E">
        <w:t>en vigueur (tableau ci-dessous) ainsi que la présente mise à jour.</w:t>
      </w:r>
    </w:p>
    <w:p w:rsidR="00ED0896" w:rsidRDefault="005832EA" w:rsidP="005832EA">
      <w:pPr>
        <w:pStyle w:val="RdaliaTitreparagraphe"/>
      </w:pPr>
      <w:r>
        <w:t>Liste des salariés étrangers, soumis à autorisation de travail en France, établie sur la base du registre unique du personnel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1622"/>
        <w:gridCol w:w="1637"/>
        <w:gridCol w:w="1632"/>
        <w:gridCol w:w="1614"/>
        <w:gridCol w:w="1624"/>
      </w:tblGrid>
      <w:tr w:rsidR="005832EA" w:rsidRPr="00A50110" w:rsidTr="00A50110">
        <w:trPr>
          <w:tblHeader/>
        </w:trPr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Nom</w:t>
            </w:r>
          </w:p>
        </w:tc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Prénom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Date d’embauche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Nationalité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Type ID</w:t>
            </w:r>
            <w:r w:rsidRPr="00A50110">
              <w:rPr>
                <w:rStyle w:val="Appelnotedebasdep"/>
                <w:i/>
              </w:rPr>
              <w:footnoteReference w:id="2"/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Numéro ID</w:t>
            </w:r>
            <w:r w:rsidRPr="00A50110">
              <w:rPr>
                <w:rStyle w:val="Appelnotedebasdep"/>
                <w:i/>
              </w:rPr>
              <w:footnoteReference w:id="3"/>
            </w: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550308">
            <w:pPr>
              <w:pStyle w:val="RedaliaNormal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</w:tbl>
    <w:p w:rsidR="00ED0896" w:rsidRDefault="00ED0896" w:rsidP="004A7295">
      <w:pPr>
        <w:pStyle w:val="RedaliaNormal"/>
      </w:pPr>
    </w:p>
    <w:p w:rsidR="00ED0896" w:rsidRDefault="00ED0896" w:rsidP="004A7295">
      <w:pPr>
        <w:pStyle w:val="RedaliaNormal"/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="004A7295" w:rsidRPr="00607E11">
        <w:rPr>
          <w:rFonts w:cs="Arial"/>
        </w:rPr>
        <w:t xml:space="preserve"> </w:t>
      </w:r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8"/>
      <w:footerReference w:type="default" r:id="rId9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F6E" w:rsidRDefault="004E2F6E" w:rsidP="004A7295">
      <w:r>
        <w:separator/>
      </w:r>
    </w:p>
  </w:endnote>
  <w:endnote w:type="continuationSeparator" w:id="0">
    <w:p w:rsidR="004E2F6E" w:rsidRDefault="004E2F6E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4B30E5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50308">
            <w:rPr>
              <w:noProof/>
            </w:rPr>
            <w:t>2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550308">
            <w:rPr>
              <w:noProof/>
            </w:rPr>
            <w:t>2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F6E" w:rsidRDefault="004E2F6E" w:rsidP="004A7295">
      <w:r>
        <w:separator/>
      </w:r>
    </w:p>
  </w:footnote>
  <w:footnote w:type="continuationSeparator" w:id="0">
    <w:p w:rsidR="004E2F6E" w:rsidRDefault="004E2F6E" w:rsidP="004A7295">
      <w:r>
        <w:continuationSeparator/>
      </w:r>
    </w:p>
  </w:footnote>
  <w:footnote w:id="1">
    <w:p w:rsidR="00ED0896" w:rsidRPr="005832EA" w:rsidRDefault="00ED0896">
      <w:pPr>
        <w:pStyle w:val="Notedebasdepage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</w:t>
      </w:r>
      <w:r w:rsidR="005832EA" w:rsidRPr="005832EA">
        <w:rPr>
          <w:i/>
          <w:sz w:val="16"/>
        </w:rPr>
        <w:t>EEE : espace économique européen.</w:t>
      </w:r>
    </w:p>
  </w:footnote>
  <w:footnote w:id="2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Type ID : type du titre valant autorisation de travail (carte de séjour, carte de résident, carte de séjour temporaire, etc.).</w:t>
      </w:r>
    </w:p>
  </w:footnote>
  <w:footnote w:id="3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Numéro ID : numéro d’ordre du titre valant autorisation de travail.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C5068">
          <w:pPr>
            <w:pStyle w:val="RdaliaLgende"/>
            <w:jc w:val="right"/>
          </w:pP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alérie Delphin-Dumas">
    <w15:presenceInfo w15:providerId="AD" w15:userId="S-1-5-21-1122586433-183791846-2118856591-33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BAC"/>
    <w:rsid w:val="001373BF"/>
    <w:rsid w:val="00191864"/>
    <w:rsid w:val="001C4882"/>
    <w:rsid w:val="001E0FF2"/>
    <w:rsid w:val="002322BD"/>
    <w:rsid w:val="00303DD9"/>
    <w:rsid w:val="0034150D"/>
    <w:rsid w:val="00465082"/>
    <w:rsid w:val="0049289D"/>
    <w:rsid w:val="004A7295"/>
    <w:rsid w:val="004B30E5"/>
    <w:rsid w:val="004B3306"/>
    <w:rsid w:val="004E2F6E"/>
    <w:rsid w:val="0053482C"/>
    <w:rsid w:val="00550308"/>
    <w:rsid w:val="005832EA"/>
    <w:rsid w:val="00621D5D"/>
    <w:rsid w:val="006E07F6"/>
    <w:rsid w:val="00705A22"/>
    <w:rsid w:val="00773C38"/>
    <w:rsid w:val="00787489"/>
    <w:rsid w:val="007A12B2"/>
    <w:rsid w:val="007A422E"/>
    <w:rsid w:val="007B5F4B"/>
    <w:rsid w:val="008474EE"/>
    <w:rsid w:val="008D7CDA"/>
    <w:rsid w:val="0091681B"/>
    <w:rsid w:val="00986BE9"/>
    <w:rsid w:val="00990BAC"/>
    <w:rsid w:val="00A50110"/>
    <w:rsid w:val="00AC5068"/>
    <w:rsid w:val="00BC208C"/>
    <w:rsid w:val="00D75EF5"/>
    <w:rsid w:val="00E10DD1"/>
    <w:rsid w:val="00E87167"/>
    <w:rsid w:val="00ED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B92FF1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daliaTitreparagraphe">
    <w:name w:val="Rédalia : Titre paragraphe"/>
    <w:basedOn w:val="Normal"/>
    <w:rsid w:val="00ED0896"/>
    <w:pPr>
      <w:pBdr>
        <w:bottom w:val="single" w:sz="6" w:space="1" w:color="auto"/>
      </w:pBdr>
      <w:spacing w:before="320" w:after="240"/>
    </w:pPr>
    <w:rPr>
      <w:b/>
      <w:sz w:val="24"/>
    </w:rPr>
  </w:style>
  <w:style w:type="character" w:styleId="Appelnotedebasdep">
    <w:name w:val="footnote reference"/>
    <w:basedOn w:val="Policepardfaut"/>
    <w:rsid w:val="00ED0896"/>
    <w:rPr>
      <w:vertAlign w:val="superscript"/>
    </w:rPr>
  </w:style>
  <w:style w:type="paragraph" w:customStyle="1" w:styleId="RedaliaSoustitredocument">
    <w:name w:val="Redalia : Sous titre document"/>
    <w:basedOn w:val="RedaliaNormal"/>
    <w:next w:val="RedaliaNormal"/>
    <w:rsid w:val="00ED0896"/>
    <w:pPr>
      <w:spacing w:before="120" w:after="120" w:line="240" w:lineRule="atLeast"/>
      <w:jc w:val="center"/>
    </w:pPr>
    <w:rPr>
      <w:sz w:val="2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D089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D0896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83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81AAC-E1E1-4B0E-9A63-A00BC88B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Valérie Delphin-Dumas</cp:lastModifiedBy>
  <cp:revision>9</cp:revision>
  <cp:lastPrinted>2024-06-14T08:21:00Z</cp:lastPrinted>
  <dcterms:created xsi:type="dcterms:W3CDTF">2022-07-27T06:53:00Z</dcterms:created>
  <dcterms:modified xsi:type="dcterms:W3CDTF">2026-02-16T14:05:00Z</dcterms:modified>
</cp:coreProperties>
</file>